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7CD15" w14:textId="77777777" w:rsidR="009526C4" w:rsidRDefault="009526C4" w:rsidP="009526C4">
      <w:pPr>
        <w:spacing w:line="240" w:lineRule="auto"/>
        <w:rPr>
          <w:b/>
          <w:sz w:val="72"/>
          <w:szCs w:val="72"/>
        </w:rPr>
      </w:pPr>
    </w:p>
    <w:p w14:paraId="412EF772" w14:textId="1EB54744" w:rsidR="00F84957" w:rsidRDefault="004E2860" w:rsidP="009526C4">
      <w:pPr>
        <w:spacing w:line="240" w:lineRule="auto"/>
        <w:rPr>
          <w:b/>
          <w:sz w:val="72"/>
          <w:szCs w:val="72"/>
        </w:rPr>
      </w:pPr>
      <w:r>
        <w:rPr>
          <w:b/>
          <w:sz w:val="72"/>
          <w:szCs w:val="72"/>
        </w:rPr>
        <w:t>Specification</w:t>
      </w:r>
      <w:r w:rsidR="00AB157D">
        <w:rPr>
          <w:b/>
          <w:sz w:val="72"/>
          <w:szCs w:val="72"/>
        </w:rPr>
        <w:t xml:space="preserve"> - H</w:t>
      </w:r>
      <w:r w:rsidR="009526C4">
        <w:rPr>
          <w:b/>
          <w:sz w:val="72"/>
          <w:szCs w:val="72"/>
        </w:rPr>
        <w:t xml:space="preserve">eat network mapping and </w:t>
      </w:r>
      <w:r w:rsidR="001B7643">
        <w:rPr>
          <w:b/>
          <w:sz w:val="72"/>
          <w:szCs w:val="72"/>
        </w:rPr>
        <w:t xml:space="preserve">energy </w:t>
      </w:r>
      <w:r w:rsidR="009526C4">
        <w:rPr>
          <w:b/>
          <w:sz w:val="72"/>
          <w:szCs w:val="72"/>
        </w:rPr>
        <w:t>masterplanning stud</w:t>
      </w:r>
      <w:r>
        <w:rPr>
          <w:b/>
          <w:sz w:val="72"/>
          <w:szCs w:val="72"/>
        </w:rPr>
        <w:t xml:space="preserve">y </w:t>
      </w:r>
    </w:p>
    <w:p w14:paraId="4257CD19" w14:textId="4AAD5156" w:rsidR="009526C4" w:rsidRDefault="0053387E" w:rsidP="009526C4">
      <w:pPr>
        <w:spacing w:line="240" w:lineRule="auto"/>
        <w:rPr>
          <w:b/>
          <w:sz w:val="72"/>
          <w:szCs w:val="72"/>
        </w:rPr>
      </w:pPr>
      <w:r>
        <w:rPr>
          <w:b/>
          <w:sz w:val="72"/>
          <w:szCs w:val="72"/>
        </w:rPr>
        <w:t>Isles of Scilly</w:t>
      </w:r>
    </w:p>
    <w:p w14:paraId="4257CD1A" w14:textId="77777777" w:rsidR="009526C4" w:rsidRDefault="009526C4" w:rsidP="009526C4">
      <w:pPr>
        <w:spacing w:line="240" w:lineRule="auto"/>
        <w:rPr>
          <w:b/>
          <w:sz w:val="72"/>
          <w:szCs w:val="72"/>
        </w:rPr>
      </w:pPr>
    </w:p>
    <w:p w14:paraId="4257CD1B" w14:textId="2B5A6D8C" w:rsidR="009526C4" w:rsidRDefault="00265A99" w:rsidP="009526C4">
      <w:pPr>
        <w:rPr>
          <w:b/>
        </w:rPr>
      </w:pPr>
      <w:r>
        <w:rPr>
          <w:b/>
        </w:rPr>
        <w:t xml:space="preserve">Version </w:t>
      </w:r>
      <w:r w:rsidR="0053387E">
        <w:rPr>
          <w:b/>
        </w:rPr>
        <w:t>1</w:t>
      </w:r>
      <w:r w:rsidR="009526C4">
        <w:rPr>
          <w:b/>
        </w:rPr>
        <w:t xml:space="preserve">, </w:t>
      </w:r>
      <w:r w:rsidR="00A22FD3">
        <w:rPr>
          <w:b/>
        </w:rPr>
        <w:t>December</w:t>
      </w:r>
      <w:r w:rsidR="009526C4">
        <w:rPr>
          <w:b/>
        </w:rPr>
        <w:t xml:space="preserve"> 201</w:t>
      </w:r>
      <w:r w:rsidR="004E2860">
        <w:rPr>
          <w:b/>
        </w:rPr>
        <w:t>6</w:t>
      </w:r>
    </w:p>
    <w:p w14:paraId="4257CD1C" w14:textId="77777777" w:rsidR="009526C4" w:rsidRDefault="009526C4" w:rsidP="009526C4">
      <w:pPr>
        <w:rPr>
          <w:b/>
        </w:rPr>
      </w:pPr>
    </w:p>
    <w:p w14:paraId="4257CD1D" w14:textId="77777777" w:rsidR="009526C4" w:rsidRDefault="009526C4" w:rsidP="009526C4">
      <w:pPr>
        <w:rPr>
          <w:b/>
        </w:rPr>
      </w:pPr>
      <w:r>
        <w:rPr>
          <w:b/>
        </w:rPr>
        <w:br w:type="page"/>
      </w:r>
    </w:p>
    <w:p w14:paraId="4257CD22" w14:textId="77777777" w:rsidR="009526C4" w:rsidRPr="00692832" w:rsidRDefault="009526C4" w:rsidP="009526C4">
      <w:pPr>
        <w:spacing w:after="0"/>
        <w:rPr>
          <w:b/>
          <w:sz w:val="24"/>
          <w:szCs w:val="24"/>
        </w:rPr>
      </w:pPr>
      <w:r w:rsidRPr="00692832">
        <w:rPr>
          <w:b/>
          <w:sz w:val="24"/>
          <w:szCs w:val="24"/>
        </w:rPr>
        <w:lastRenderedPageBreak/>
        <w:t>Contact</w:t>
      </w:r>
    </w:p>
    <w:p w14:paraId="38B974DC" w14:textId="3809FEE3" w:rsidR="004E2860" w:rsidRDefault="009526C4" w:rsidP="009526C4">
      <w:pPr>
        <w:spacing w:after="0"/>
      </w:pPr>
      <w:r>
        <w:t>For further information, please contact</w:t>
      </w:r>
      <w:r w:rsidR="004E2860">
        <w:t xml:space="preserve"> </w:t>
      </w:r>
      <w:r w:rsidR="0053387E">
        <w:t>Sean Parsons</w:t>
      </w:r>
      <w:r w:rsidR="004E2860">
        <w:t xml:space="preserve">, </w:t>
      </w:r>
      <w:r w:rsidR="0053387E">
        <w:t>Senior Officer</w:t>
      </w:r>
      <w:r w:rsidR="0027707B">
        <w:t>:</w:t>
      </w:r>
      <w:r w:rsidR="0053387E">
        <w:t xml:space="preserve"> Procurement, Council of the Isles of Scilly</w:t>
      </w:r>
      <w:r w:rsidR="00A22FD3">
        <w:t xml:space="preserve"> at </w:t>
      </w:r>
      <w:hyperlink r:id="rId13" w:history="1">
        <w:r w:rsidR="00A22FD3" w:rsidRPr="00B101D7">
          <w:rPr>
            <w:rStyle w:val="Hyperlink"/>
          </w:rPr>
          <w:t>Services1@scilly.gov.uk</w:t>
        </w:r>
      </w:hyperlink>
      <w:r w:rsidR="00A22FD3">
        <w:t xml:space="preserve"> </w:t>
      </w:r>
      <w:hyperlink r:id="rId14" w:history="1"/>
    </w:p>
    <w:p w14:paraId="4762D388" w14:textId="79020749" w:rsidR="004E2860" w:rsidRDefault="004E2860" w:rsidP="009526C4">
      <w:pPr>
        <w:spacing w:after="0"/>
      </w:pPr>
    </w:p>
    <w:p w14:paraId="4257CD25" w14:textId="77777777" w:rsidR="009526C4" w:rsidRDefault="009526C4" w:rsidP="009526C4">
      <w:pPr>
        <w:spacing w:after="0"/>
      </w:pPr>
    </w:p>
    <w:p w14:paraId="4257CD26" w14:textId="77777777" w:rsidR="009526C4" w:rsidRDefault="009526C4" w:rsidP="009526C4">
      <w:pPr>
        <w:rPr>
          <w:b/>
        </w:rPr>
      </w:pPr>
    </w:p>
    <w:p w14:paraId="4257CD27" w14:textId="77777777" w:rsidR="00787A05" w:rsidRDefault="009526C4">
      <w:pPr>
        <w:rPr>
          <w:b/>
        </w:rPr>
      </w:pPr>
      <w:r>
        <w:rPr>
          <w:b/>
        </w:rPr>
        <w:br w:type="page"/>
      </w:r>
    </w:p>
    <w:sdt>
      <w:sdtPr>
        <w:rPr>
          <w:rFonts w:asciiTheme="minorHAnsi" w:eastAsiaTheme="minorEastAsia" w:hAnsiTheme="minorHAnsi" w:cstheme="minorBidi"/>
          <w:b w:val="0"/>
          <w:bCs w:val="0"/>
          <w:color w:val="auto"/>
          <w:sz w:val="22"/>
          <w:szCs w:val="22"/>
          <w:lang w:val="en-GB" w:eastAsia="en-GB"/>
        </w:rPr>
        <w:id w:val="-1524549010"/>
        <w:docPartObj>
          <w:docPartGallery w:val="Table of Contents"/>
          <w:docPartUnique/>
        </w:docPartObj>
      </w:sdtPr>
      <w:sdtEndPr>
        <w:rPr>
          <w:noProof/>
        </w:rPr>
      </w:sdtEndPr>
      <w:sdtContent>
        <w:p w14:paraId="35C2CFFF" w14:textId="4F0C4DD2" w:rsidR="007F7BAA" w:rsidRDefault="007F7BAA">
          <w:pPr>
            <w:pStyle w:val="TOCHeading"/>
          </w:pPr>
          <w:r>
            <w:t>Contents</w:t>
          </w:r>
        </w:p>
        <w:p w14:paraId="63A1ED4D" w14:textId="77777777" w:rsidR="007F7BAA" w:rsidRDefault="007F7BAA">
          <w:pPr>
            <w:pStyle w:val="TOC1"/>
            <w:tabs>
              <w:tab w:val="right" w:leader="dot" w:pos="9016"/>
            </w:tabs>
            <w:rPr>
              <w:noProof/>
            </w:rPr>
          </w:pPr>
          <w:r>
            <w:fldChar w:fldCharType="begin"/>
          </w:r>
          <w:r>
            <w:instrText xml:space="preserve"> TOC \o "1-3" \h \z \u </w:instrText>
          </w:r>
          <w:r>
            <w:fldChar w:fldCharType="separate"/>
          </w:r>
          <w:hyperlink w:anchor="_Toc455055346" w:history="1">
            <w:r w:rsidRPr="006B68E7">
              <w:rPr>
                <w:rStyle w:val="Hyperlink"/>
                <w:noProof/>
              </w:rPr>
              <w:t>Introduction</w:t>
            </w:r>
            <w:r>
              <w:rPr>
                <w:noProof/>
                <w:webHidden/>
              </w:rPr>
              <w:tab/>
            </w:r>
            <w:r>
              <w:rPr>
                <w:noProof/>
                <w:webHidden/>
              </w:rPr>
              <w:fldChar w:fldCharType="begin"/>
            </w:r>
            <w:r>
              <w:rPr>
                <w:noProof/>
                <w:webHidden/>
              </w:rPr>
              <w:instrText xml:space="preserve"> PAGEREF _Toc455055346 \h </w:instrText>
            </w:r>
            <w:r>
              <w:rPr>
                <w:noProof/>
                <w:webHidden/>
              </w:rPr>
            </w:r>
            <w:r>
              <w:rPr>
                <w:noProof/>
                <w:webHidden/>
              </w:rPr>
              <w:fldChar w:fldCharType="separate"/>
            </w:r>
            <w:r w:rsidR="00A94C5F">
              <w:rPr>
                <w:noProof/>
                <w:webHidden/>
              </w:rPr>
              <w:t>4</w:t>
            </w:r>
            <w:r>
              <w:rPr>
                <w:noProof/>
                <w:webHidden/>
              </w:rPr>
              <w:fldChar w:fldCharType="end"/>
            </w:r>
          </w:hyperlink>
        </w:p>
        <w:p w14:paraId="56198368" w14:textId="77777777" w:rsidR="007F7BAA" w:rsidRDefault="00F52E8D">
          <w:pPr>
            <w:pStyle w:val="TOC1"/>
            <w:tabs>
              <w:tab w:val="right" w:leader="dot" w:pos="9016"/>
            </w:tabs>
            <w:rPr>
              <w:noProof/>
            </w:rPr>
          </w:pPr>
          <w:hyperlink w:anchor="_Toc455055347" w:history="1">
            <w:r w:rsidR="007F7BAA" w:rsidRPr="006B68E7">
              <w:rPr>
                <w:rStyle w:val="Hyperlink"/>
                <w:noProof/>
              </w:rPr>
              <w:t>Tender Content</w:t>
            </w:r>
            <w:r w:rsidR="007F7BAA">
              <w:rPr>
                <w:noProof/>
                <w:webHidden/>
              </w:rPr>
              <w:tab/>
            </w:r>
            <w:r w:rsidR="007F7BAA">
              <w:rPr>
                <w:noProof/>
                <w:webHidden/>
              </w:rPr>
              <w:fldChar w:fldCharType="begin"/>
            </w:r>
            <w:r w:rsidR="007F7BAA">
              <w:rPr>
                <w:noProof/>
                <w:webHidden/>
              </w:rPr>
              <w:instrText xml:space="preserve"> PAGEREF _Toc455055347 \h </w:instrText>
            </w:r>
            <w:r w:rsidR="007F7BAA">
              <w:rPr>
                <w:noProof/>
                <w:webHidden/>
              </w:rPr>
            </w:r>
            <w:r w:rsidR="007F7BAA">
              <w:rPr>
                <w:noProof/>
                <w:webHidden/>
              </w:rPr>
              <w:fldChar w:fldCharType="separate"/>
            </w:r>
            <w:r w:rsidR="00A94C5F">
              <w:rPr>
                <w:noProof/>
                <w:webHidden/>
              </w:rPr>
              <w:t>4</w:t>
            </w:r>
            <w:r w:rsidR="007F7BAA">
              <w:rPr>
                <w:noProof/>
                <w:webHidden/>
              </w:rPr>
              <w:fldChar w:fldCharType="end"/>
            </w:r>
          </w:hyperlink>
        </w:p>
        <w:p w14:paraId="2BD2FDDB" w14:textId="77777777" w:rsidR="007F7BAA" w:rsidRDefault="00F52E8D">
          <w:pPr>
            <w:pStyle w:val="TOC2"/>
            <w:tabs>
              <w:tab w:val="left" w:pos="660"/>
              <w:tab w:val="right" w:leader="dot" w:pos="9016"/>
            </w:tabs>
            <w:rPr>
              <w:noProof/>
            </w:rPr>
          </w:pPr>
          <w:hyperlink w:anchor="_Toc455055348" w:history="1">
            <w:r w:rsidR="007F7BAA" w:rsidRPr="006B68E7">
              <w:rPr>
                <w:rStyle w:val="Hyperlink"/>
                <w:noProof/>
              </w:rPr>
              <w:t>1.</w:t>
            </w:r>
            <w:r w:rsidR="007F7BAA">
              <w:rPr>
                <w:noProof/>
              </w:rPr>
              <w:tab/>
            </w:r>
            <w:r w:rsidR="007F7BAA" w:rsidRPr="006B68E7">
              <w:rPr>
                <w:rStyle w:val="Hyperlink"/>
                <w:noProof/>
              </w:rPr>
              <w:t>Project Aims</w:t>
            </w:r>
            <w:r w:rsidR="007F7BAA">
              <w:rPr>
                <w:noProof/>
                <w:webHidden/>
              </w:rPr>
              <w:tab/>
            </w:r>
            <w:r w:rsidR="007F7BAA">
              <w:rPr>
                <w:noProof/>
                <w:webHidden/>
              </w:rPr>
              <w:fldChar w:fldCharType="begin"/>
            </w:r>
            <w:r w:rsidR="007F7BAA">
              <w:rPr>
                <w:noProof/>
                <w:webHidden/>
              </w:rPr>
              <w:instrText xml:space="preserve"> PAGEREF _Toc455055348 \h </w:instrText>
            </w:r>
            <w:r w:rsidR="007F7BAA">
              <w:rPr>
                <w:noProof/>
                <w:webHidden/>
              </w:rPr>
            </w:r>
            <w:r w:rsidR="007F7BAA">
              <w:rPr>
                <w:noProof/>
                <w:webHidden/>
              </w:rPr>
              <w:fldChar w:fldCharType="separate"/>
            </w:r>
            <w:r w:rsidR="00A94C5F">
              <w:rPr>
                <w:noProof/>
                <w:webHidden/>
              </w:rPr>
              <w:t>4</w:t>
            </w:r>
            <w:r w:rsidR="007F7BAA">
              <w:rPr>
                <w:noProof/>
                <w:webHidden/>
              </w:rPr>
              <w:fldChar w:fldCharType="end"/>
            </w:r>
          </w:hyperlink>
        </w:p>
        <w:p w14:paraId="30EB4627" w14:textId="77777777" w:rsidR="007F7BAA" w:rsidRDefault="00F52E8D">
          <w:pPr>
            <w:pStyle w:val="TOC2"/>
            <w:tabs>
              <w:tab w:val="left" w:pos="660"/>
              <w:tab w:val="right" w:leader="dot" w:pos="9016"/>
            </w:tabs>
            <w:rPr>
              <w:noProof/>
            </w:rPr>
          </w:pPr>
          <w:hyperlink w:anchor="_Toc455055353" w:history="1">
            <w:r w:rsidR="007F7BAA" w:rsidRPr="006B68E7">
              <w:rPr>
                <w:rStyle w:val="Hyperlink"/>
                <w:noProof/>
              </w:rPr>
              <w:t>2.</w:t>
            </w:r>
            <w:r w:rsidR="007F7BAA">
              <w:rPr>
                <w:noProof/>
              </w:rPr>
              <w:tab/>
            </w:r>
            <w:r w:rsidR="007F7BAA" w:rsidRPr="006B68E7">
              <w:rPr>
                <w:rStyle w:val="Hyperlink"/>
                <w:noProof/>
              </w:rPr>
              <w:t>Project Background</w:t>
            </w:r>
            <w:r w:rsidR="007F7BAA">
              <w:rPr>
                <w:noProof/>
                <w:webHidden/>
              </w:rPr>
              <w:tab/>
            </w:r>
            <w:r w:rsidR="007F7BAA">
              <w:rPr>
                <w:noProof/>
                <w:webHidden/>
              </w:rPr>
              <w:fldChar w:fldCharType="begin"/>
            </w:r>
            <w:r w:rsidR="007F7BAA">
              <w:rPr>
                <w:noProof/>
                <w:webHidden/>
              </w:rPr>
              <w:instrText xml:space="preserve"> PAGEREF _Toc455055353 \h </w:instrText>
            </w:r>
            <w:r w:rsidR="007F7BAA">
              <w:rPr>
                <w:noProof/>
                <w:webHidden/>
              </w:rPr>
            </w:r>
            <w:r w:rsidR="007F7BAA">
              <w:rPr>
                <w:noProof/>
                <w:webHidden/>
              </w:rPr>
              <w:fldChar w:fldCharType="separate"/>
            </w:r>
            <w:r w:rsidR="00A94C5F">
              <w:rPr>
                <w:noProof/>
                <w:webHidden/>
              </w:rPr>
              <w:t>4</w:t>
            </w:r>
            <w:r w:rsidR="007F7BAA">
              <w:rPr>
                <w:noProof/>
                <w:webHidden/>
              </w:rPr>
              <w:fldChar w:fldCharType="end"/>
            </w:r>
          </w:hyperlink>
        </w:p>
        <w:p w14:paraId="4CEF0BB3" w14:textId="77777777" w:rsidR="007F7BAA" w:rsidRDefault="00F52E8D">
          <w:pPr>
            <w:pStyle w:val="TOC2"/>
            <w:tabs>
              <w:tab w:val="left" w:pos="660"/>
              <w:tab w:val="right" w:leader="dot" w:pos="9016"/>
            </w:tabs>
            <w:rPr>
              <w:noProof/>
            </w:rPr>
          </w:pPr>
          <w:hyperlink w:anchor="_Toc455055354" w:history="1">
            <w:r w:rsidR="007F7BAA" w:rsidRPr="006B68E7">
              <w:rPr>
                <w:rStyle w:val="Hyperlink"/>
                <w:noProof/>
              </w:rPr>
              <w:t>3.</w:t>
            </w:r>
            <w:r w:rsidR="007F7BAA">
              <w:rPr>
                <w:noProof/>
              </w:rPr>
              <w:tab/>
            </w:r>
            <w:r w:rsidR="007F7BAA" w:rsidRPr="006B68E7">
              <w:rPr>
                <w:rStyle w:val="Hyperlink"/>
                <w:noProof/>
              </w:rPr>
              <w:t>Objectives</w:t>
            </w:r>
            <w:r w:rsidR="007F7BAA">
              <w:rPr>
                <w:noProof/>
                <w:webHidden/>
              </w:rPr>
              <w:tab/>
            </w:r>
            <w:r w:rsidR="007F7BAA">
              <w:rPr>
                <w:noProof/>
                <w:webHidden/>
              </w:rPr>
              <w:fldChar w:fldCharType="begin"/>
            </w:r>
            <w:r w:rsidR="007F7BAA">
              <w:rPr>
                <w:noProof/>
                <w:webHidden/>
              </w:rPr>
              <w:instrText xml:space="preserve"> PAGEREF _Toc455055354 \h </w:instrText>
            </w:r>
            <w:r w:rsidR="007F7BAA">
              <w:rPr>
                <w:noProof/>
                <w:webHidden/>
              </w:rPr>
            </w:r>
            <w:r w:rsidR="007F7BAA">
              <w:rPr>
                <w:noProof/>
                <w:webHidden/>
              </w:rPr>
              <w:fldChar w:fldCharType="separate"/>
            </w:r>
            <w:r w:rsidR="00A94C5F">
              <w:rPr>
                <w:noProof/>
                <w:webHidden/>
              </w:rPr>
              <w:t>5</w:t>
            </w:r>
            <w:r w:rsidR="007F7BAA">
              <w:rPr>
                <w:noProof/>
                <w:webHidden/>
              </w:rPr>
              <w:fldChar w:fldCharType="end"/>
            </w:r>
          </w:hyperlink>
        </w:p>
        <w:p w14:paraId="015BEDF1" w14:textId="77777777" w:rsidR="007F7BAA" w:rsidRDefault="00F52E8D">
          <w:pPr>
            <w:pStyle w:val="TOC2"/>
            <w:tabs>
              <w:tab w:val="left" w:pos="660"/>
              <w:tab w:val="right" w:leader="dot" w:pos="9016"/>
            </w:tabs>
            <w:rPr>
              <w:noProof/>
            </w:rPr>
          </w:pPr>
          <w:hyperlink w:anchor="_Toc455055368" w:history="1">
            <w:r w:rsidR="007F7BAA" w:rsidRPr="006B68E7">
              <w:rPr>
                <w:rStyle w:val="Hyperlink"/>
                <w:noProof/>
              </w:rPr>
              <w:t>4.</w:t>
            </w:r>
            <w:r w:rsidR="007F7BAA">
              <w:rPr>
                <w:noProof/>
              </w:rPr>
              <w:tab/>
            </w:r>
            <w:r w:rsidR="007F7BAA" w:rsidRPr="006B68E7">
              <w:rPr>
                <w:rStyle w:val="Hyperlink"/>
                <w:noProof/>
              </w:rPr>
              <w:t>Scope of Work</w:t>
            </w:r>
            <w:r w:rsidR="007F7BAA">
              <w:rPr>
                <w:noProof/>
                <w:webHidden/>
              </w:rPr>
              <w:tab/>
            </w:r>
            <w:r w:rsidR="007F7BAA">
              <w:rPr>
                <w:noProof/>
                <w:webHidden/>
              </w:rPr>
              <w:fldChar w:fldCharType="begin"/>
            </w:r>
            <w:r w:rsidR="007F7BAA">
              <w:rPr>
                <w:noProof/>
                <w:webHidden/>
              </w:rPr>
              <w:instrText xml:space="preserve"> PAGEREF _Toc455055368 \h </w:instrText>
            </w:r>
            <w:r w:rsidR="007F7BAA">
              <w:rPr>
                <w:noProof/>
                <w:webHidden/>
              </w:rPr>
            </w:r>
            <w:r w:rsidR="007F7BAA">
              <w:rPr>
                <w:noProof/>
                <w:webHidden/>
              </w:rPr>
              <w:fldChar w:fldCharType="separate"/>
            </w:r>
            <w:r w:rsidR="00A94C5F">
              <w:rPr>
                <w:noProof/>
                <w:webHidden/>
              </w:rPr>
              <w:t>6</w:t>
            </w:r>
            <w:r w:rsidR="007F7BAA">
              <w:rPr>
                <w:noProof/>
                <w:webHidden/>
              </w:rPr>
              <w:fldChar w:fldCharType="end"/>
            </w:r>
          </w:hyperlink>
        </w:p>
        <w:p w14:paraId="379E6C04" w14:textId="77777777" w:rsidR="007F7BAA" w:rsidRDefault="00F52E8D">
          <w:pPr>
            <w:pStyle w:val="TOC2"/>
            <w:tabs>
              <w:tab w:val="left" w:pos="660"/>
              <w:tab w:val="right" w:leader="dot" w:pos="9016"/>
            </w:tabs>
            <w:rPr>
              <w:noProof/>
            </w:rPr>
          </w:pPr>
          <w:hyperlink w:anchor="_Toc455055394" w:history="1">
            <w:r w:rsidR="007F7BAA" w:rsidRPr="006B68E7">
              <w:rPr>
                <w:rStyle w:val="Hyperlink"/>
                <w:noProof/>
              </w:rPr>
              <w:t>5.</w:t>
            </w:r>
            <w:r w:rsidR="007F7BAA">
              <w:rPr>
                <w:noProof/>
              </w:rPr>
              <w:tab/>
            </w:r>
            <w:r w:rsidR="007F7BAA" w:rsidRPr="006B68E7">
              <w:rPr>
                <w:rStyle w:val="Hyperlink"/>
                <w:noProof/>
              </w:rPr>
              <w:t>Outputs</w:t>
            </w:r>
            <w:r w:rsidR="007F7BAA">
              <w:rPr>
                <w:noProof/>
                <w:webHidden/>
              </w:rPr>
              <w:tab/>
            </w:r>
            <w:r w:rsidR="007F7BAA">
              <w:rPr>
                <w:noProof/>
                <w:webHidden/>
              </w:rPr>
              <w:fldChar w:fldCharType="begin"/>
            </w:r>
            <w:r w:rsidR="007F7BAA">
              <w:rPr>
                <w:noProof/>
                <w:webHidden/>
              </w:rPr>
              <w:instrText xml:space="preserve"> PAGEREF _Toc455055394 \h </w:instrText>
            </w:r>
            <w:r w:rsidR="007F7BAA">
              <w:rPr>
                <w:noProof/>
                <w:webHidden/>
              </w:rPr>
            </w:r>
            <w:r w:rsidR="007F7BAA">
              <w:rPr>
                <w:noProof/>
                <w:webHidden/>
              </w:rPr>
              <w:fldChar w:fldCharType="separate"/>
            </w:r>
            <w:r w:rsidR="00A94C5F">
              <w:rPr>
                <w:noProof/>
                <w:webHidden/>
              </w:rPr>
              <w:t>12</w:t>
            </w:r>
            <w:r w:rsidR="007F7BAA">
              <w:rPr>
                <w:noProof/>
                <w:webHidden/>
              </w:rPr>
              <w:fldChar w:fldCharType="end"/>
            </w:r>
          </w:hyperlink>
        </w:p>
        <w:p w14:paraId="4E5BED86" w14:textId="77777777" w:rsidR="007F7BAA" w:rsidRDefault="00F52E8D">
          <w:pPr>
            <w:pStyle w:val="TOC2"/>
            <w:tabs>
              <w:tab w:val="left" w:pos="660"/>
              <w:tab w:val="right" w:leader="dot" w:pos="9016"/>
            </w:tabs>
            <w:rPr>
              <w:noProof/>
            </w:rPr>
          </w:pPr>
          <w:hyperlink w:anchor="_Toc455055408" w:history="1">
            <w:r w:rsidR="007F7BAA" w:rsidRPr="006B68E7">
              <w:rPr>
                <w:rStyle w:val="Hyperlink"/>
                <w:noProof/>
              </w:rPr>
              <w:t>6.</w:t>
            </w:r>
            <w:r w:rsidR="007F7BAA">
              <w:rPr>
                <w:noProof/>
              </w:rPr>
              <w:tab/>
            </w:r>
            <w:r w:rsidR="007F7BAA" w:rsidRPr="006B68E7">
              <w:rPr>
                <w:rStyle w:val="Hyperlink"/>
                <w:noProof/>
              </w:rPr>
              <w:t>Timetable</w:t>
            </w:r>
            <w:r w:rsidR="007F7BAA">
              <w:rPr>
                <w:noProof/>
                <w:webHidden/>
              </w:rPr>
              <w:tab/>
            </w:r>
            <w:r w:rsidR="007F7BAA">
              <w:rPr>
                <w:noProof/>
                <w:webHidden/>
              </w:rPr>
              <w:fldChar w:fldCharType="begin"/>
            </w:r>
            <w:r w:rsidR="007F7BAA">
              <w:rPr>
                <w:noProof/>
                <w:webHidden/>
              </w:rPr>
              <w:instrText xml:space="preserve"> PAGEREF _Toc455055408 \h </w:instrText>
            </w:r>
            <w:r w:rsidR="007F7BAA">
              <w:rPr>
                <w:noProof/>
                <w:webHidden/>
              </w:rPr>
            </w:r>
            <w:r w:rsidR="007F7BAA">
              <w:rPr>
                <w:noProof/>
                <w:webHidden/>
              </w:rPr>
              <w:fldChar w:fldCharType="separate"/>
            </w:r>
            <w:r w:rsidR="00A94C5F">
              <w:rPr>
                <w:noProof/>
                <w:webHidden/>
              </w:rPr>
              <w:t>14</w:t>
            </w:r>
            <w:r w:rsidR="007F7BAA">
              <w:rPr>
                <w:noProof/>
                <w:webHidden/>
              </w:rPr>
              <w:fldChar w:fldCharType="end"/>
            </w:r>
          </w:hyperlink>
        </w:p>
        <w:p w14:paraId="37B40F9D" w14:textId="77777777" w:rsidR="007F7BAA" w:rsidRDefault="00F52E8D">
          <w:pPr>
            <w:pStyle w:val="TOC2"/>
            <w:tabs>
              <w:tab w:val="left" w:pos="660"/>
              <w:tab w:val="right" w:leader="dot" w:pos="9016"/>
            </w:tabs>
            <w:rPr>
              <w:noProof/>
            </w:rPr>
          </w:pPr>
          <w:hyperlink w:anchor="_Toc455055409" w:history="1">
            <w:r w:rsidR="007F7BAA" w:rsidRPr="006B68E7">
              <w:rPr>
                <w:rStyle w:val="Hyperlink"/>
                <w:noProof/>
              </w:rPr>
              <w:t>7.</w:t>
            </w:r>
            <w:r w:rsidR="007F7BAA">
              <w:rPr>
                <w:noProof/>
              </w:rPr>
              <w:tab/>
            </w:r>
            <w:r w:rsidR="007F7BAA" w:rsidRPr="006B68E7">
              <w:rPr>
                <w:rStyle w:val="Hyperlink"/>
                <w:noProof/>
              </w:rPr>
              <w:t>Project Management requirements</w:t>
            </w:r>
            <w:r w:rsidR="007F7BAA">
              <w:rPr>
                <w:noProof/>
                <w:webHidden/>
              </w:rPr>
              <w:tab/>
            </w:r>
            <w:r w:rsidR="007F7BAA">
              <w:rPr>
                <w:noProof/>
                <w:webHidden/>
              </w:rPr>
              <w:fldChar w:fldCharType="begin"/>
            </w:r>
            <w:r w:rsidR="007F7BAA">
              <w:rPr>
                <w:noProof/>
                <w:webHidden/>
              </w:rPr>
              <w:instrText xml:space="preserve"> PAGEREF _Toc455055409 \h </w:instrText>
            </w:r>
            <w:r w:rsidR="007F7BAA">
              <w:rPr>
                <w:noProof/>
                <w:webHidden/>
              </w:rPr>
            </w:r>
            <w:r w:rsidR="007F7BAA">
              <w:rPr>
                <w:noProof/>
                <w:webHidden/>
              </w:rPr>
              <w:fldChar w:fldCharType="separate"/>
            </w:r>
            <w:r w:rsidR="00A94C5F">
              <w:rPr>
                <w:noProof/>
                <w:webHidden/>
              </w:rPr>
              <w:t>14</w:t>
            </w:r>
            <w:r w:rsidR="007F7BAA">
              <w:rPr>
                <w:noProof/>
                <w:webHidden/>
              </w:rPr>
              <w:fldChar w:fldCharType="end"/>
            </w:r>
          </w:hyperlink>
        </w:p>
        <w:p w14:paraId="2268ADBD" w14:textId="77777777" w:rsidR="007F7BAA" w:rsidRDefault="00F52E8D">
          <w:pPr>
            <w:pStyle w:val="TOC2"/>
            <w:tabs>
              <w:tab w:val="left" w:pos="660"/>
              <w:tab w:val="right" w:leader="dot" w:pos="9016"/>
            </w:tabs>
            <w:rPr>
              <w:rStyle w:val="Hyperlink"/>
              <w:noProof/>
            </w:rPr>
          </w:pPr>
          <w:hyperlink w:anchor="_Toc455055424" w:history="1">
            <w:r w:rsidR="007F7BAA" w:rsidRPr="006B68E7">
              <w:rPr>
                <w:rStyle w:val="Hyperlink"/>
                <w:noProof/>
              </w:rPr>
              <w:t>8.</w:t>
            </w:r>
            <w:r w:rsidR="007F7BAA">
              <w:rPr>
                <w:noProof/>
              </w:rPr>
              <w:tab/>
            </w:r>
            <w:r w:rsidR="007F7BAA" w:rsidRPr="006B68E7">
              <w:rPr>
                <w:rStyle w:val="Hyperlink"/>
                <w:noProof/>
              </w:rPr>
              <w:t>Tender Evaluation Details</w:t>
            </w:r>
            <w:r w:rsidR="007F7BAA">
              <w:rPr>
                <w:noProof/>
                <w:webHidden/>
              </w:rPr>
              <w:tab/>
            </w:r>
            <w:r w:rsidR="007F7BAA">
              <w:rPr>
                <w:noProof/>
                <w:webHidden/>
              </w:rPr>
              <w:fldChar w:fldCharType="begin"/>
            </w:r>
            <w:r w:rsidR="007F7BAA">
              <w:rPr>
                <w:noProof/>
                <w:webHidden/>
              </w:rPr>
              <w:instrText xml:space="preserve"> PAGEREF _Toc455055424 \h </w:instrText>
            </w:r>
            <w:r w:rsidR="007F7BAA">
              <w:rPr>
                <w:noProof/>
                <w:webHidden/>
              </w:rPr>
            </w:r>
            <w:r w:rsidR="007F7BAA">
              <w:rPr>
                <w:noProof/>
                <w:webHidden/>
              </w:rPr>
              <w:fldChar w:fldCharType="separate"/>
            </w:r>
            <w:r w:rsidR="00A94C5F">
              <w:rPr>
                <w:noProof/>
                <w:webHidden/>
              </w:rPr>
              <w:t>15</w:t>
            </w:r>
            <w:r w:rsidR="007F7BAA">
              <w:rPr>
                <w:noProof/>
                <w:webHidden/>
              </w:rPr>
              <w:fldChar w:fldCharType="end"/>
            </w:r>
          </w:hyperlink>
        </w:p>
        <w:p w14:paraId="4B1A26F0" w14:textId="5D29D7AC" w:rsidR="00685A2D" w:rsidRDefault="00685A2D" w:rsidP="008A22C9">
          <w:r>
            <w:t xml:space="preserve"> </w:t>
          </w:r>
        </w:p>
        <w:p w14:paraId="3685DBA9" w14:textId="29A151EE" w:rsidR="00B35EFB" w:rsidRDefault="00B35EFB" w:rsidP="00685A2D">
          <w:r>
            <w:t xml:space="preserve">    Appendix 1</w:t>
          </w:r>
          <w:r w:rsidR="008A22C9">
            <w:t xml:space="preserve"> - Potential Infrastructure Routes….</w:t>
          </w:r>
          <w:r w:rsidR="00B1063C">
            <w:t>………………………………………………………………………</w:t>
          </w:r>
          <w:r w:rsidR="00F95B26">
            <w:t>.</w:t>
          </w:r>
          <w:r w:rsidR="00B1063C">
            <w:t>….20</w:t>
          </w:r>
        </w:p>
        <w:p w14:paraId="7266B3F7" w14:textId="60B96E78" w:rsidR="00087267" w:rsidRDefault="00087267" w:rsidP="00685A2D">
          <w:r>
            <w:t xml:space="preserve">   Appendix 2 - Hyperlinks to documents…………………………………………………………………………………………21</w:t>
          </w:r>
        </w:p>
        <w:p w14:paraId="75F115FC" w14:textId="461AB9B9" w:rsidR="00685A2D" w:rsidRDefault="00685A2D" w:rsidP="00685A2D">
          <w:r>
            <w:t xml:space="preserve">   </w:t>
          </w:r>
        </w:p>
        <w:p w14:paraId="6A310B22" w14:textId="768502DF" w:rsidR="00685A2D" w:rsidRPr="00685A2D" w:rsidRDefault="00685A2D" w:rsidP="00685A2D">
          <w:r>
            <w:t xml:space="preserve">   </w:t>
          </w:r>
        </w:p>
        <w:p w14:paraId="4A3317D9" w14:textId="77777777" w:rsidR="007F7BAA" w:rsidRPr="007F7BAA" w:rsidRDefault="007F7BAA" w:rsidP="007F7BAA"/>
        <w:p w14:paraId="5D364D2F" w14:textId="77777777" w:rsidR="007F7BAA" w:rsidRPr="007F7BAA" w:rsidRDefault="007F7BAA" w:rsidP="007F7BAA">
          <w:pPr>
            <w:rPr>
              <w:noProof/>
            </w:rPr>
          </w:pPr>
        </w:p>
        <w:p w14:paraId="0DB22FFF" w14:textId="7D5F60AA" w:rsidR="007F7BAA" w:rsidRDefault="007F7BAA">
          <w:r>
            <w:rPr>
              <w:b/>
              <w:bCs/>
              <w:noProof/>
            </w:rPr>
            <w:fldChar w:fldCharType="end"/>
          </w:r>
        </w:p>
      </w:sdtContent>
    </w:sdt>
    <w:p w14:paraId="4257CD35" w14:textId="77777777" w:rsidR="00787A05" w:rsidRDefault="00787A05">
      <w:pPr>
        <w:rPr>
          <w:b/>
        </w:rPr>
      </w:pPr>
      <w:r>
        <w:rPr>
          <w:b/>
        </w:rPr>
        <w:br w:type="page"/>
      </w:r>
    </w:p>
    <w:p w14:paraId="4257CD38" w14:textId="77777777" w:rsidR="009D2A1E" w:rsidRPr="00EB10D0" w:rsidRDefault="009D2A1E" w:rsidP="00EB10D0">
      <w:pPr>
        <w:pStyle w:val="Heading1"/>
        <w:numPr>
          <w:ilvl w:val="0"/>
          <w:numId w:val="0"/>
        </w:numPr>
        <w:ind w:left="432" w:hanging="432"/>
        <w:rPr>
          <w:rFonts w:asciiTheme="minorHAnsi" w:hAnsiTheme="minorHAnsi"/>
        </w:rPr>
      </w:pPr>
      <w:bookmarkStart w:id="0" w:name="_Toc455055346"/>
      <w:r w:rsidRPr="00EB10D0">
        <w:rPr>
          <w:rFonts w:asciiTheme="minorHAnsi" w:hAnsiTheme="minorHAnsi"/>
        </w:rPr>
        <w:lastRenderedPageBreak/>
        <w:t>Introduction</w:t>
      </w:r>
      <w:bookmarkEnd w:id="0"/>
    </w:p>
    <w:p w14:paraId="742BD7B5" w14:textId="77777777" w:rsidR="00090318" w:rsidRDefault="00090318" w:rsidP="006E362D"/>
    <w:p w14:paraId="4DFBB9DB" w14:textId="2D45C126" w:rsidR="002057A2" w:rsidRDefault="0027707B" w:rsidP="006E362D">
      <w:r>
        <w:t>The Council of the Isles of Scilly</w:t>
      </w:r>
      <w:r w:rsidR="002057A2" w:rsidRPr="002057A2">
        <w:t xml:space="preserve"> </w:t>
      </w:r>
      <w:r>
        <w:t>proposes</w:t>
      </w:r>
      <w:r w:rsidR="00E62780">
        <w:t xml:space="preserve"> </w:t>
      </w:r>
      <w:r>
        <w:t xml:space="preserve">an </w:t>
      </w:r>
      <w:r w:rsidR="002057A2" w:rsidRPr="002057A2">
        <w:t xml:space="preserve">exploration of opportunities for </w:t>
      </w:r>
      <w:r>
        <w:t xml:space="preserve">a </w:t>
      </w:r>
      <w:r w:rsidR="002057A2" w:rsidRPr="002057A2">
        <w:t xml:space="preserve">district </w:t>
      </w:r>
      <w:r>
        <w:t>heat</w:t>
      </w:r>
      <w:r w:rsidR="002057A2" w:rsidRPr="002057A2">
        <w:t xml:space="preserve"> </w:t>
      </w:r>
      <w:r>
        <w:t xml:space="preserve">network on St. Mary’s </w:t>
      </w:r>
      <w:r w:rsidR="002057A2" w:rsidRPr="002057A2">
        <w:t xml:space="preserve">to facilitate the authority in </w:t>
      </w:r>
      <w:r w:rsidR="00B9640D">
        <w:t xml:space="preserve">generating income, </w:t>
      </w:r>
      <w:r w:rsidR="00B9640D" w:rsidRPr="00B9640D">
        <w:t xml:space="preserve">supporting and growing businesses and ensuring a safe and clean environment </w:t>
      </w:r>
      <w:r w:rsidR="002057A2" w:rsidRPr="002057A2">
        <w:t xml:space="preserve">and identify potential projects </w:t>
      </w:r>
      <w:r>
        <w:t xml:space="preserve">that </w:t>
      </w:r>
      <w:r w:rsidR="002057A2" w:rsidRPr="002057A2">
        <w:t>could help to deliver our ambition to</w:t>
      </w:r>
      <w:r w:rsidR="00F84957">
        <w:t xml:space="preserve"> </w:t>
      </w:r>
      <w:r>
        <w:t>meet 4</w:t>
      </w:r>
      <w:r w:rsidR="002057A2" w:rsidRPr="002057A2">
        <w:t xml:space="preserve">0% of </w:t>
      </w:r>
      <w:r>
        <w:t xml:space="preserve">islands’ </w:t>
      </w:r>
      <w:r w:rsidR="002057A2" w:rsidRPr="002057A2">
        <w:t xml:space="preserve">energy demand through </w:t>
      </w:r>
      <w:r>
        <w:t>renewable energy sources by 2025</w:t>
      </w:r>
      <w:r w:rsidR="002057A2" w:rsidRPr="002057A2">
        <w:t>.</w:t>
      </w:r>
    </w:p>
    <w:p w14:paraId="56FC8771" w14:textId="77777777" w:rsidR="0060032B" w:rsidRPr="00206361" w:rsidRDefault="0060032B" w:rsidP="00EB10D0">
      <w:pPr>
        <w:pStyle w:val="Heading1"/>
        <w:numPr>
          <w:ilvl w:val="0"/>
          <w:numId w:val="0"/>
        </w:numPr>
        <w:ind w:left="432" w:hanging="432"/>
        <w:rPr>
          <w:rFonts w:asciiTheme="minorHAnsi" w:hAnsiTheme="minorHAnsi"/>
          <w:sz w:val="22"/>
          <w:szCs w:val="22"/>
        </w:rPr>
      </w:pPr>
      <w:bookmarkStart w:id="1" w:name="_Toc455055347"/>
    </w:p>
    <w:p w14:paraId="4257CD46" w14:textId="0151418F" w:rsidR="007C3DBF" w:rsidRPr="00EB10D0" w:rsidRDefault="00D13912" w:rsidP="00EB10D0">
      <w:pPr>
        <w:pStyle w:val="Heading1"/>
        <w:numPr>
          <w:ilvl w:val="0"/>
          <w:numId w:val="0"/>
        </w:numPr>
        <w:ind w:left="432" w:hanging="432"/>
        <w:rPr>
          <w:rFonts w:asciiTheme="minorHAnsi" w:hAnsiTheme="minorHAnsi"/>
        </w:rPr>
      </w:pPr>
      <w:r w:rsidRPr="00EB10D0">
        <w:rPr>
          <w:rFonts w:asciiTheme="minorHAnsi" w:hAnsiTheme="minorHAnsi"/>
        </w:rPr>
        <w:t>Tender Content</w:t>
      </w:r>
      <w:bookmarkEnd w:id="1"/>
    </w:p>
    <w:p w14:paraId="4257CD47" w14:textId="77777777" w:rsidR="006317D3" w:rsidRPr="006317D3" w:rsidRDefault="00124005" w:rsidP="009567CF">
      <w:pPr>
        <w:pStyle w:val="Heading2"/>
        <w:numPr>
          <w:ilvl w:val="0"/>
          <w:numId w:val="6"/>
        </w:numPr>
        <w:ind w:left="851" w:hanging="851"/>
      </w:pPr>
      <w:bookmarkStart w:id="2" w:name="_Toc455055348"/>
      <w:r w:rsidRPr="006317D3">
        <w:t>Project Aim</w:t>
      </w:r>
      <w:r w:rsidR="00961459" w:rsidRPr="006317D3">
        <w:t>s</w:t>
      </w:r>
      <w:bookmarkEnd w:id="2"/>
      <w:r w:rsidR="006317D3" w:rsidRPr="006317D3">
        <w:t xml:space="preserve"> </w:t>
      </w:r>
    </w:p>
    <w:p w14:paraId="4257CD48" w14:textId="77777777" w:rsidR="00124005" w:rsidRPr="006317D3" w:rsidRDefault="006317D3" w:rsidP="001F1C65">
      <w:pPr>
        <w:ind w:left="851"/>
        <w:rPr>
          <w:b/>
        </w:rPr>
      </w:pPr>
      <w:r w:rsidRPr="006317D3">
        <w:rPr>
          <w:b/>
        </w:rPr>
        <w:t>Mapping and Masterplanning Phase</w:t>
      </w:r>
    </w:p>
    <w:p w14:paraId="4257CD49" w14:textId="2E082DED" w:rsidR="00124005" w:rsidRPr="001F1C65" w:rsidRDefault="00877DC8" w:rsidP="009567CF">
      <w:pPr>
        <w:pStyle w:val="Heading2"/>
        <w:keepNext w:val="0"/>
        <w:numPr>
          <w:ilvl w:val="1"/>
          <w:numId w:val="6"/>
        </w:numPr>
        <w:ind w:left="851" w:hanging="851"/>
        <w:rPr>
          <w:rFonts w:eastAsiaTheme="minorEastAsia" w:cstheme="minorHAnsi"/>
          <w:b w:val="0"/>
          <w:bCs w:val="0"/>
          <w:sz w:val="22"/>
          <w:szCs w:val="22"/>
        </w:rPr>
      </w:pPr>
      <w:bookmarkStart w:id="3" w:name="_Toc455055349"/>
      <w:r w:rsidRPr="001F1C65">
        <w:rPr>
          <w:rFonts w:eastAsiaTheme="minorEastAsia" w:cstheme="minorHAnsi"/>
          <w:b w:val="0"/>
          <w:bCs w:val="0"/>
          <w:sz w:val="22"/>
          <w:szCs w:val="22"/>
        </w:rPr>
        <w:t>Undertake an energy</w:t>
      </w:r>
      <w:r w:rsidR="00124005" w:rsidRPr="001F1C65">
        <w:rPr>
          <w:rFonts w:eastAsiaTheme="minorEastAsia" w:cstheme="minorHAnsi"/>
          <w:b w:val="0"/>
          <w:bCs w:val="0"/>
          <w:sz w:val="22"/>
          <w:szCs w:val="22"/>
        </w:rPr>
        <w:t xml:space="preserve"> mapping</w:t>
      </w:r>
      <w:r w:rsidR="007D6554" w:rsidRPr="001F1C65">
        <w:rPr>
          <w:rFonts w:eastAsiaTheme="minorEastAsia" w:cstheme="minorHAnsi"/>
          <w:b w:val="0"/>
          <w:bCs w:val="0"/>
          <w:sz w:val="22"/>
          <w:szCs w:val="22"/>
        </w:rPr>
        <w:t xml:space="preserve"> and modelling</w:t>
      </w:r>
      <w:r w:rsidR="00124005" w:rsidRPr="001F1C65">
        <w:rPr>
          <w:rFonts w:eastAsiaTheme="minorEastAsia" w:cstheme="minorHAnsi"/>
          <w:b w:val="0"/>
          <w:bCs w:val="0"/>
          <w:sz w:val="22"/>
          <w:szCs w:val="22"/>
        </w:rPr>
        <w:t xml:space="preserve"> study of the proposed area to </w:t>
      </w:r>
      <w:r w:rsidR="00E43A09" w:rsidRPr="001F1C65">
        <w:rPr>
          <w:rFonts w:eastAsiaTheme="minorEastAsia" w:cstheme="minorHAnsi"/>
          <w:b w:val="0"/>
          <w:bCs w:val="0"/>
          <w:sz w:val="22"/>
          <w:szCs w:val="22"/>
        </w:rPr>
        <w:t>ident</w:t>
      </w:r>
      <w:r w:rsidR="00CC3C65" w:rsidRPr="001F1C65">
        <w:rPr>
          <w:rFonts w:eastAsiaTheme="minorEastAsia" w:cstheme="minorHAnsi"/>
          <w:b w:val="0"/>
          <w:bCs w:val="0"/>
          <w:sz w:val="22"/>
          <w:szCs w:val="22"/>
        </w:rPr>
        <w:t xml:space="preserve">ify potentially useful heating, </w:t>
      </w:r>
      <w:r w:rsidR="00E43A09" w:rsidRPr="001F1C65">
        <w:rPr>
          <w:rFonts w:eastAsiaTheme="minorEastAsia" w:cstheme="minorHAnsi"/>
          <w:b w:val="0"/>
          <w:bCs w:val="0"/>
          <w:sz w:val="22"/>
          <w:szCs w:val="22"/>
        </w:rPr>
        <w:t>cooling and power demand</w:t>
      </w:r>
      <w:r w:rsidR="00CC3C65" w:rsidRPr="001F1C65">
        <w:rPr>
          <w:rFonts w:eastAsiaTheme="minorEastAsia" w:cstheme="minorHAnsi"/>
          <w:b w:val="0"/>
          <w:bCs w:val="0"/>
          <w:sz w:val="22"/>
          <w:szCs w:val="22"/>
        </w:rPr>
        <w:t xml:space="preserve"> loads</w:t>
      </w:r>
      <w:r w:rsidR="00E43A09" w:rsidRPr="001F1C65">
        <w:rPr>
          <w:rFonts w:eastAsiaTheme="minorEastAsia" w:cstheme="minorHAnsi"/>
          <w:b w:val="0"/>
          <w:bCs w:val="0"/>
          <w:sz w:val="22"/>
          <w:szCs w:val="22"/>
        </w:rPr>
        <w:t xml:space="preserve"> and</w:t>
      </w:r>
      <w:r w:rsidR="00CC3C65" w:rsidRPr="001F1C65">
        <w:rPr>
          <w:rFonts w:eastAsiaTheme="minorEastAsia" w:cstheme="minorHAnsi"/>
          <w:b w:val="0"/>
          <w:bCs w:val="0"/>
          <w:sz w:val="22"/>
          <w:szCs w:val="22"/>
        </w:rPr>
        <w:t xml:space="preserve"> potentially useful heat</w:t>
      </w:r>
      <w:r w:rsidR="00E43A09" w:rsidRPr="001F1C65">
        <w:rPr>
          <w:rFonts w:eastAsiaTheme="minorEastAsia" w:cstheme="minorHAnsi"/>
          <w:b w:val="0"/>
          <w:bCs w:val="0"/>
          <w:sz w:val="22"/>
          <w:szCs w:val="22"/>
        </w:rPr>
        <w:t xml:space="preserve"> supply opportunities</w:t>
      </w:r>
      <w:r w:rsidR="00CC3C65" w:rsidRPr="001F1C65">
        <w:rPr>
          <w:rFonts w:eastAsiaTheme="minorEastAsia" w:cstheme="minorHAnsi"/>
          <w:b w:val="0"/>
          <w:bCs w:val="0"/>
          <w:sz w:val="22"/>
          <w:szCs w:val="22"/>
        </w:rPr>
        <w:t xml:space="preserve"> for the purposes of</w:t>
      </w:r>
      <w:r w:rsidR="007D6554" w:rsidRPr="001F1C65">
        <w:rPr>
          <w:rFonts w:eastAsiaTheme="minorEastAsia" w:cstheme="minorHAnsi"/>
          <w:b w:val="0"/>
          <w:bCs w:val="0"/>
          <w:sz w:val="22"/>
          <w:szCs w:val="22"/>
        </w:rPr>
        <w:t xml:space="preserve"> </w:t>
      </w:r>
      <w:r w:rsidR="004C0E29">
        <w:rPr>
          <w:rFonts w:eastAsiaTheme="minorEastAsia" w:cstheme="minorHAnsi"/>
          <w:b w:val="0"/>
          <w:bCs w:val="0"/>
          <w:sz w:val="22"/>
          <w:szCs w:val="22"/>
        </w:rPr>
        <w:t xml:space="preserve">heat network </w:t>
      </w:r>
      <w:r w:rsidR="007D6554" w:rsidRPr="001F1C65">
        <w:rPr>
          <w:rFonts w:eastAsiaTheme="minorEastAsia" w:cstheme="minorHAnsi"/>
          <w:b w:val="0"/>
          <w:bCs w:val="0"/>
          <w:sz w:val="22"/>
          <w:szCs w:val="22"/>
        </w:rPr>
        <w:t>scheme</w:t>
      </w:r>
      <w:r w:rsidR="00CC3C65" w:rsidRPr="001F1C65">
        <w:rPr>
          <w:rFonts w:eastAsiaTheme="minorEastAsia" w:cstheme="minorHAnsi"/>
          <w:b w:val="0"/>
          <w:bCs w:val="0"/>
          <w:sz w:val="22"/>
          <w:szCs w:val="22"/>
        </w:rPr>
        <w:t xml:space="preserve"> development</w:t>
      </w:r>
      <w:r w:rsidR="00E43A09" w:rsidRPr="001F1C65">
        <w:rPr>
          <w:rFonts w:eastAsiaTheme="minorEastAsia" w:cstheme="minorHAnsi"/>
          <w:b w:val="0"/>
          <w:bCs w:val="0"/>
          <w:sz w:val="22"/>
          <w:szCs w:val="22"/>
        </w:rPr>
        <w:t xml:space="preserve"> </w:t>
      </w:r>
      <w:r w:rsidR="001E1566">
        <w:rPr>
          <w:rFonts w:eastAsiaTheme="minorEastAsia" w:cstheme="minorHAnsi"/>
          <w:b w:val="0"/>
          <w:bCs w:val="0"/>
          <w:sz w:val="22"/>
          <w:szCs w:val="22"/>
        </w:rPr>
        <w:t>.</w:t>
      </w:r>
      <w:bookmarkEnd w:id="3"/>
    </w:p>
    <w:p w14:paraId="1F9D744E" w14:textId="604BD889" w:rsidR="001E1566" w:rsidRPr="001E1566" w:rsidRDefault="00877DC8" w:rsidP="009567CF">
      <w:pPr>
        <w:pStyle w:val="Heading2"/>
        <w:keepNext w:val="0"/>
        <w:numPr>
          <w:ilvl w:val="1"/>
          <w:numId w:val="6"/>
        </w:numPr>
        <w:rPr>
          <w:b w:val="0"/>
          <w:sz w:val="22"/>
          <w:szCs w:val="22"/>
        </w:rPr>
      </w:pPr>
      <w:bookmarkStart w:id="4" w:name="_Toc455055350"/>
      <w:r w:rsidRPr="001E1566">
        <w:rPr>
          <w:rFonts w:eastAsiaTheme="minorEastAsia" w:cstheme="minorHAnsi"/>
          <w:b w:val="0"/>
          <w:bCs w:val="0"/>
          <w:sz w:val="22"/>
          <w:szCs w:val="22"/>
        </w:rPr>
        <w:t>Use the outputs of energy mapping to inform the development of an energy maste</w:t>
      </w:r>
      <w:r w:rsidR="00276991" w:rsidRPr="001E1566">
        <w:rPr>
          <w:rFonts w:eastAsiaTheme="minorEastAsia" w:cstheme="minorHAnsi"/>
          <w:b w:val="0"/>
          <w:bCs w:val="0"/>
          <w:sz w:val="22"/>
          <w:szCs w:val="22"/>
        </w:rPr>
        <w:t xml:space="preserve">r plan for the proposed area </w:t>
      </w:r>
      <w:r w:rsidR="007D6554" w:rsidRPr="001E1566">
        <w:rPr>
          <w:rFonts w:eastAsiaTheme="minorEastAsia" w:cstheme="minorHAnsi"/>
          <w:b w:val="0"/>
          <w:bCs w:val="0"/>
          <w:sz w:val="22"/>
          <w:szCs w:val="22"/>
        </w:rPr>
        <w:t>which identifies, evaluates and prioritises</w:t>
      </w:r>
      <w:r w:rsidRPr="001E1566">
        <w:rPr>
          <w:rFonts w:eastAsiaTheme="minorEastAsia" w:cstheme="minorHAnsi"/>
          <w:b w:val="0"/>
          <w:bCs w:val="0"/>
          <w:sz w:val="22"/>
          <w:szCs w:val="22"/>
        </w:rPr>
        <w:t xml:space="preserve"> </w:t>
      </w:r>
      <w:r w:rsidR="00505523" w:rsidRPr="001E1566">
        <w:rPr>
          <w:rFonts w:eastAsiaTheme="minorEastAsia" w:cstheme="minorHAnsi"/>
          <w:b w:val="0"/>
          <w:bCs w:val="0"/>
          <w:sz w:val="22"/>
          <w:szCs w:val="22"/>
        </w:rPr>
        <w:t xml:space="preserve">any </w:t>
      </w:r>
      <w:r w:rsidR="00276991" w:rsidRPr="001E1566">
        <w:rPr>
          <w:rFonts w:eastAsiaTheme="minorEastAsia" w:cstheme="minorHAnsi"/>
          <w:b w:val="0"/>
          <w:bCs w:val="0"/>
          <w:sz w:val="22"/>
          <w:szCs w:val="22"/>
        </w:rPr>
        <w:t xml:space="preserve">potential </w:t>
      </w:r>
      <w:r w:rsidR="00CC3C65" w:rsidRPr="001E1566">
        <w:rPr>
          <w:rFonts w:eastAsiaTheme="minorEastAsia" w:cstheme="minorHAnsi"/>
          <w:b w:val="0"/>
          <w:bCs w:val="0"/>
          <w:sz w:val="22"/>
          <w:szCs w:val="22"/>
        </w:rPr>
        <w:t xml:space="preserve"> </w:t>
      </w:r>
      <w:r w:rsidR="004C0E29">
        <w:rPr>
          <w:rFonts w:eastAsiaTheme="minorEastAsia" w:cstheme="minorHAnsi"/>
          <w:b w:val="0"/>
          <w:bCs w:val="0"/>
          <w:sz w:val="22"/>
          <w:szCs w:val="22"/>
        </w:rPr>
        <w:t xml:space="preserve">heat network </w:t>
      </w:r>
      <w:r w:rsidR="00CC3C65" w:rsidRPr="001E1566">
        <w:rPr>
          <w:rFonts w:eastAsiaTheme="minorEastAsia" w:cstheme="minorHAnsi"/>
          <w:b w:val="0"/>
          <w:bCs w:val="0"/>
          <w:sz w:val="22"/>
          <w:szCs w:val="22"/>
        </w:rPr>
        <w:t xml:space="preserve">scheme </w:t>
      </w:r>
      <w:r w:rsidRPr="001E1566">
        <w:rPr>
          <w:rFonts w:eastAsiaTheme="minorEastAsia" w:cstheme="minorHAnsi"/>
          <w:b w:val="0"/>
          <w:bCs w:val="0"/>
          <w:sz w:val="22"/>
          <w:szCs w:val="22"/>
        </w:rPr>
        <w:t>opportunities.</w:t>
      </w:r>
      <w:bookmarkEnd w:id="4"/>
      <w:r w:rsidR="001E1566" w:rsidRPr="001E1566">
        <w:rPr>
          <w:rFonts w:eastAsiaTheme="minorEastAsia" w:cstheme="minorHAnsi"/>
          <w:b w:val="0"/>
          <w:bCs w:val="0"/>
          <w:sz w:val="22"/>
          <w:szCs w:val="22"/>
        </w:rPr>
        <w:t xml:space="preserve"> </w:t>
      </w:r>
    </w:p>
    <w:p w14:paraId="29F95E11" w14:textId="64C36FE9" w:rsidR="001E1566" w:rsidRPr="001E1566" w:rsidRDefault="00274DEC" w:rsidP="009567CF">
      <w:pPr>
        <w:pStyle w:val="Heading2"/>
        <w:keepNext w:val="0"/>
        <w:numPr>
          <w:ilvl w:val="1"/>
          <w:numId w:val="6"/>
        </w:numPr>
      </w:pPr>
      <w:bookmarkStart w:id="5" w:name="_Toc455055351"/>
      <w:r w:rsidRPr="001E1566">
        <w:rPr>
          <w:b w:val="0"/>
          <w:sz w:val="22"/>
          <w:szCs w:val="22"/>
        </w:rPr>
        <w:t>To assess local opportunities for deploying heat network, including sources of heat generation, and develop a strategy to create commercially and technical viable solutions in the boundary area</w:t>
      </w:r>
      <w:r w:rsidR="00645461">
        <w:rPr>
          <w:b w:val="0"/>
          <w:sz w:val="22"/>
          <w:szCs w:val="22"/>
        </w:rPr>
        <w:t xml:space="preserve"> including</w:t>
      </w:r>
      <w:r w:rsidRPr="001E1566">
        <w:rPr>
          <w:b w:val="0"/>
          <w:sz w:val="22"/>
          <w:szCs w:val="22"/>
        </w:rPr>
        <w:t xml:space="preserve"> local residential opportunities</w:t>
      </w:r>
      <w:r w:rsidR="00E62780">
        <w:rPr>
          <w:b w:val="0"/>
          <w:sz w:val="22"/>
          <w:szCs w:val="22"/>
        </w:rPr>
        <w:t>.</w:t>
      </w:r>
      <w:bookmarkEnd w:id="5"/>
      <w:r w:rsidR="001E1566" w:rsidRPr="001E1566">
        <w:rPr>
          <w:b w:val="0"/>
          <w:sz w:val="22"/>
          <w:szCs w:val="22"/>
        </w:rPr>
        <w:t xml:space="preserve"> </w:t>
      </w:r>
    </w:p>
    <w:p w14:paraId="175FFA0B" w14:textId="1C8CA49B" w:rsidR="001E1566" w:rsidRDefault="00E62780" w:rsidP="009567CF">
      <w:pPr>
        <w:pStyle w:val="Heading2"/>
        <w:keepNext w:val="0"/>
        <w:numPr>
          <w:ilvl w:val="1"/>
          <w:numId w:val="6"/>
        </w:numPr>
        <w:rPr>
          <w:b w:val="0"/>
          <w:sz w:val="22"/>
          <w:szCs w:val="22"/>
        </w:rPr>
      </w:pPr>
      <w:bookmarkStart w:id="6" w:name="_Toc455055352"/>
      <w:r>
        <w:rPr>
          <w:b w:val="0"/>
          <w:sz w:val="22"/>
          <w:szCs w:val="22"/>
        </w:rPr>
        <w:t xml:space="preserve">Priority should be given to </w:t>
      </w:r>
      <w:r w:rsidR="005B04EF" w:rsidRPr="001E1566">
        <w:rPr>
          <w:b w:val="0"/>
          <w:sz w:val="22"/>
          <w:szCs w:val="22"/>
        </w:rPr>
        <w:t>study work and plan development on</w:t>
      </w:r>
      <w:r w:rsidR="004C0E29">
        <w:rPr>
          <w:b w:val="0"/>
          <w:sz w:val="22"/>
          <w:szCs w:val="22"/>
        </w:rPr>
        <w:t xml:space="preserve"> establishing a district heat network</w:t>
      </w:r>
      <w:r w:rsidR="005B04EF" w:rsidRPr="001E1566">
        <w:rPr>
          <w:b w:val="0"/>
          <w:sz w:val="22"/>
          <w:szCs w:val="22"/>
        </w:rPr>
        <w:t xml:space="preserve"> project for the area </w:t>
      </w:r>
      <w:r>
        <w:rPr>
          <w:b w:val="0"/>
          <w:sz w:val="22"/>
          <w:szCs w:val="22"/>
        </w:rPr>
        <w:t>focusing on</w:t>
      </w:r>
      <w:r w:rsidR="005B04EF" w:rsidRPr="001E1566">
        <w:rPr>
          <w:b w:val="0"/>
          <w:sz w:val="22"/>
          <w:szCs w:val="22"/>
        </w:rPr>
        <w:t xml:space="preserve"> the Local Authority’s own </w:t>
      </w:r>
      <w:r w:rsidR="006A15EE">
        <w:rPr>
          <w:b w:val="0"/>
          <w:sz w:val="22"/>
          <w:szCs w:val="22"/>
        </w:rPr>
        <w:t>income</w:t>
      </w:r>
      <w:r w:rsidR="005B04EF" w:rsidRPr="001E1566">
        <w:rPr>
          <w:b w:val="0"/>
          <w:sz w:val="22"/>
          <w:szCs w:val="22"/>
        </w:rPr>
        <w:t xml:space="preserve"> generation within the master planning exercise.</w:t>
      </w:r>
      <w:bookmarkEnd w:id="6"/>
      <w:r w:rsidR="001E1566" w:rsidRPr="001E1566">
        <w:rPr>
          <w:b w:val="0"/>
          <w:sz w:val="22"/>
          <w:szCs w:val="22"/>
        </w:rPr>
        <w:t xml:space="preserve"> </w:t>
      </w:r>
    </w:p>
    <w:p w14:paraId="15546E0A" w14:textId="77777777" w:rsidR="00572A67" w:rsidRPr="00572A67" w:rsidRDefault="00572A67" w:rsidP="00572A67"/>
    <w:p w14:paraId="70C91790" w14:textId="0D7607F9" w:rsidR="006A15EE" w:rsidRDefault="006742A1" w:rsidP="009567CF">
      <w:pPr>
        <w:pStyle w:val="ListParagraph"/>
        <w:numPr>
          <w:ilvl w:val="1"/>
          <w:numId w:val="6"/>
        </w:numPr>
      </w:pPr>
      <w:r>
        <w:t>C</w:t>
      </w:r>
      <w:r w:rsidR="006A15EE" w:rsidRPr="00E62780">
        <w:t xml:space="preserve">onsideration </w:t>
      </w:r>
      <w:r w:rsidR="00E62780" w:rsidRPr="00E62780">
        <w:t xml:space="preserve">should </w:t>
      </w:r>
      <w:r>
        <w:t xml:space="preserve">also </w:t>
      </w:r>
      <w:r w:rsidR="00E62780" w:rsidRPr="00E62780">
        <w:t xml:space="preserve">be given to the </w:t>
      </w:r>
      <w:r w:rsidR="00E62780" w:rsidRPr="00E62780">
        <w:rPr>
          <w:rFonts w:eastAsiaTheme="majorEastAsia" w:cstheme="majorBidi"/>
          <w:bCs/>
        </w:rPr>
        <w:t xml:space="preserve">Local Authority owned </w:t>
      </w:r>
      <w:r w:rsidR="004C0E29">
        <w:rPr>
          <w:rFonts w:eastAsiaTheme="majorEastAsia" w:cstheme="majorBidi"/>
          <w:bCs/>
        </w:rPr>
        <w:t>or operated building</w:t>
      </w:r>
      <w:r w:rsidR="00E62780" w:rsidRPr="00E62780">
        <w:rPr>
          <w:rFonts w:eastAsiaTheme="majorEastAsia" w:cstheme="majorBidi"/>
          <w:bCs/>
        </w:rPr>
        <w:t xml:space="preserve">s within the study area </w:t>
      </w:r>
      <w:r w:rsidR="005B04EF" w:rsidRPr="00E62780">
        <w:t>to improve the tenants</w:t>
      </w:r>
      <w:r w:rsidR="004C0E29">
        <w:t>’</w:t>
      </w:r>
      <w:r w:rsidR="005B04EF" w:rsidRPr="00E62780">
        <w:t xml:space="preserve"> energy security and resilience against rising energy prices.</w:t>
      </w:r>
      <w:r w:rsidR="00E62780" w:rsidRPr="00E62780">
        <w:t xml:space="preserve"> </w:t>
      </w:r>
    </w:p>
    <w:p w14:paraId="21924B32" w14:textId="77777777" w:rsidR="00206361" w:rsidRPr="00206361" w:rsidRDefault="00206361" w:rsidP="00E62780"/>
    <w:p w14:paraId="4257CD4C" w14:textId="5C40A5D7" w:rsidR="00B577DA" w:rsidRDefault="00B577DA" w:rsidP="009567CF">
      <w:pPr>
        <w:pStyle w:val="Heading2"/>
        <w:numPr>
          <w:ilvl w:val="0"/>
          <w:numId w:val="6"/>
        </w:numPr>
        <w:ind w:left="851" w:hanging="851"/>
      </w:pPr>
      <w:bookmarkStart w:id="7" w:name="_Toc455055353"/>
      <w:r>
        <w:t>Project Background</w:t>
      </w:r>
      <w:bookmarkEnd w:id="7"/>
    </w:p>
    <w:p w14:paraId="4257CD4D" w14:textId="5FA0A5BA" w:rsidR="00B577DA" w:rsidRDefault="00693898" w:rsidP="004C0E29">
      <w:pPr>
        <w:ind w:left="720"/>
      </w:pPr>
      <w:r w:rsidRPr="00693898">
        <w:t xml:space="preserve">During the development of the </w:t>
      </w:r>
      <w:r w:rsidR="004C0E29">
        <w:t>Smart Islands</w:t>
      </w:r>
      <w:r w:rsidR="00E62780" w:rsidRPr="00B31623">
        <w:t xml:space="preserve"> Partnership (of which Council </w:t>
      </w:r>
      <w:r w:rsidR="004C0E29">
        <w:t xml:space="preserve">of the Isles of Scilly </w:t>
      </w:r>
      <w:r w:rsidR="00E62780" w:rsidRPr="00B31623">
        <w:t>is a member)</w:t>
      </w:r>
      <w:r w:rsidR="004C0E29">
        <w:t xml:space="preserve"> programme</w:t>
      </w:r>
      <w:r w:rsidR="00E62780" w:rsidRPr="00B31623">
        <w:t xml:space="preserve">, </w:t>
      </w:r>
      <w:r w:rsidR="004C0E29" w:rsidRPr="00B31623">
        <w:t xml:space="preserve">a local </w:t>
      </w:r>
      <w:r w:rsidR="004C0E29">
        <w:t>Energy Infrastructure Plan</w:t>
      </w:r>
      <w:r w:rsidR="004C0E29" w:rsidRPr="00B31623">
        <w:t xml:space="preserve"> </w:t>
      </w:r>
      <w:r w:rsidR="004C0E29">
        <w:t xml:space="preserve">(EIP) </w:t>
      </w:r>
      <w:hyperlink r:id="rId15" w:history="1">
        <w:r w:rsidR="004C0E29" w:rsidRPr="005F7148">
          <w:rPr>
            <w:rStyle w:val="Hyperlink"/>
          </w:rPr>
          <w:t>http://committees.scilly.gov.uk/documents/s20103/IoS_Infrastructure%20Plan_FINAL_IoS.pdf</w:t>
        </w:r>
      </w:hyperlink>
      <w:r w:rsidR="004C0E29">
        <w:t xml:space="preserve"> </w:t>
      </w:r>
      <w:r w:rsidR="004C0E29" w:rsidRPr="00B31623">
        <w:t>study</w:t>
      </w:r>
      <w:r w:rsidR="004C0E29">
        <w:t xml:space="preserve"> was conducted </w:t>
      </w:r>
      <w:r w:rsidRPr="00B31623">
        <w:t xml:space="preserve">to determine the potential for renewable energy </w:t>
      </w:r>
      <w:r w:rsidR="00E62780" w:rsidRPr="00B31623">
        <w:t xml:space="preserve">generation </w:t>
      </w:r>
      <w:r w:rsidR="004C0E29">
        <w:t>on the islands</w:t>
      </w:r>
      <w:r w:rsidRPr="00B31623">
        <w:t xml:space="preserve">. The </w:t>
      </w:r>
      <w:r w:rsidR="004C0E29">
        <w:t>EIP</w:t>
      </w:r>
      <w:r w:rsidRPr="00693898">
        <w:t xml:space="preserve"> </w:t>
      </w:r>
      <w:r w:rsidR="004C0E29">
        <w:t>recommended that the Council investigate the potential for a small District Heat Network</w:t>
      </w:r>
      <w:r w:rsidRPr="00693898">
        <w:t>.</w:t>
      </w:r>
      <w:r w:rsidR="004C0E29">
        <w:t xml:space="preserve"> </w:t>
      </w:r>
      <w:r w:rsidRPr="00693898">
        <w:t xml:space="preserve"> The heat mapping exercise will enable us to build on this previous study and help us to </w:t>
      </w:r>
      <w:r w:rsidR="00E62780">
        <w:t>develop project plans to contribute</w:t>
      </w:r>
      <w:r w:rsidR="004C0E29">
        <w:t xml:space="preserve"> our objective to meet around 4</w:t>
      </w:r>
      <w:r w:rsidRPr="00693898">
        <w:t xml:space="preserve">0% of </w:t>
      </w:r>
      <w:r w:rsidR="004C0E29">
        <w:t xml:space="preserve">the islands’ </w:t>
      </w:r>
      <w:r w:rsidRPr="00693898">
        <w:t xml:space="preserve">energy demand through </w:t>
      </w:r>
      <w:r w:rsidR="004C0E29">
        <w:t>renewable energy sources by 2025</w:t>
      </w:r>
      <w:r w:rsidRPr="00693898">
        <w:t>.</w:t>
      </w:r>
    </w:p>
    <w:p w14:paraId="58E7F15D" w14:textId="280FA04A" w:rsidR="00E17BA3" w:rsidRDefault="00E62780" w:rsidP="00E17BA3">
      <w:pPr>
        <w:ind w:left="720"/>
      </w:pPr>
      <w:r>
        <w:lastRenderedPageBreak/>
        <w:t>In preparation for this project a</w:t>
      </w:r>
      <w:r w:rsidR="00E17BA3">
        <w:t xml:space="preserve"> brief assessment of </w:t>
      </w:r>
      <w:r>
        <w:t xml:space="preserve">potential areas showing </w:t>
      </w:r>
      <w:r w:rsidR="00E17BA3">
        <w:t xml:space="preserve">opportunities for heat demand and heat sources has been identified. This has shown </w:t>
      </w:r>
      <w:r w:rsidR="00367977">
        <w:t>a possible opportunity for a</w:t>
      </w:r>
      <w:r w:rsidR="00E17BA3">
        <w:t xml:space="preserve"> heat sources from </w:t>
      </w:r>
      <w:r w:rsidR="00367977">
        <w:t>a proposed Anaerobic Digestor and Gasifier plan</w:t>
      </w:r>
      <w:r w:rsidR="00E17BA3">
        <w:t xml:space="preserve">, </w:t>
      </w:r>
      <w:r w:rsidR="003849FC">
        <w:t>which</w:t>
      </w:r>
      <w:r w:rsidR="00E17BA3">
        <w:t xml:space="preserve"> </w:t>
      </w:r>
      <w:r w:rsidR="00367977">
        <w:t xml:space="preserve">is </w:t>
      </w:r>
      <w:r w:rsidR="00E17BA3">
        <w:t xml:space="preserve">located in close proximity to </w:t>
      </w:r>
      <w:r w:rsidR="00367977">
        <w:t xml:space="preserve">social infrastructure buildings that are </w:t>
      </w:r>
      <w:r w:rsidR="00E17BA3">
        <w:t xml:space="preserve">high heat demand </w:t>
      </w:r>
      <w:r w:rsidR="00367977">
        <w:t>users</w:t>
      </w:r>
      <w:r w:rsidR="00E17BA3">
        <w:t>.</w:t>
      </w:r>
      <w:r w:rsidR="00367977">
        <w:t xml:space="preserve"> </w:t>
      </w:r>
      <w:r w:rsidR="00E17BA3">
        <w:t xml:space="preserve"> Neighbouring these identif</w:t>
      </w:r>
      <w:r>
        <w:t xml:space="preserve">ied </w:t>
      </w:r>
      <w:r w:rsidR="00367977">
        <w:t>buildings is a proposed new housing development and slightly further away the main existing settlements of Hugh Town and Old Town and the Porthmellon industrial zone</w:t>
      </w:r>
      <w:r w:rsidR="00E17BA3">
        <w:t>.</w:t>
      </w:r>
    </w:p>
    <w:p w14:paraId="6110029B" w14:textId="0DAB7701" w:rsidR="00E17BA3" w:rsidRDefault="00E17BA3" w:rsidP="00E17BA3">
      <w:pPr>
        <w:ind w:left="720"/>
      </w:pPr>
      <w:r>
        <w:t xml:space="preserve">Many of </w:t>
      </w:r>
      <w:r w:rsidR="00367977">
        <w:t xml:space="preserve">the significant energy customers in the area </w:t>
      </w:r>
      <w:r w:rsidR="003849FC">
        <w:t xml:space="preserve">presently use electric </w:t>
      </w:r>
      <w:r w:rsidR="00367977">
        <w:t xml:space="preserve">or imported bottled gas </w:t>
      </w:r>
      <w:r w:rsidR="003849FC">
        <w:t>for their heating requirements</w:t>
      </w:r>
      <w:r>
        <w:t xml:space="preserve"> and therefore have higher heating costs </w:t>
      </w:r>
      <w:r w:rsidR="00367977">
        <w:t>than mainland equivalents</w:t>
      </w:r>
      <w:r>
        <w:t xml:space="preserve">. </w:t>
      </w:r>
      <w:r w:rsidR="00E62780">
        <w:t xml:space="preserve">Through this project we endeavour to </w:t>
      </w:r>
      <w:r w:rsidR="00367977">
        <w:t>i</w:t>
      </w:r>
      <w:r>
        <w:t>dentify</w:t>
      </w:r>
      <w:r w:rsidR="00025BC6">
        <w:t xml:space="preserve"> a</w:t>
      </w:r>
      <w:r>
        <w:t xml:space="preserve"> sustainable energy supply </w:t>
      </w:r>
      <w:r w:rsidR="00D175B3">
        <w:t>in order</w:t>
      </w:r>
      <w:r>
        <w:t xml:space="preserve"> </w:t>
      </w:r>
      <w:r w:rsidR="00025BC6">
        <w:t xml:space="preserve">to give </w:t>
      </w:r>
      <w:r>
        <w:t xml:space="preserve">stability in energy costs using a heat distribution network for those tenants </w:t>
      </w:r>
      <w:r w:rsidR="00367977">
        <w:t xml:space="preserve">who can benefit </w:t>
      </w:r>
      <w:r w:rsidR="00D175B3">
        <w:t>to</w:t>
      </w:r>
      <w:r w:rsidR="00025BC6">
        <w:t xml:space="preserve"> help develop </w:t>
      </w:r>
      <w:r>
        <w:t>the</w:t>
      </w:r>
      <w:r w:rsidR="00025BC6">
        <w:t xml:space="preserve"> local</w:t>
      </w:r>
      <w:r>
        <w:t xml:space="preserve"> economy. </w:t>
      </w:r>
    </w:p>
    <w:p w14:paraId="055310CC" w14:textId="1320AF03" w:rsidR="003D5E97" w:rsidRDefault="00D175B3" w:rsidP="00E17BA3">
      <w:pPr>
        <w:ind w:left="720"/>
      </w:pPr>
      <w:r>
        <w:t xml:space="preserve">The project also provides the opportunity </w:t>
      </w:r>
      <w:r w:rsidR="00E17BA3">
        <w:t xml:space="preserve">to the </w:t>
      </w:r>
      <w:r w:rsidR="003849FC">
        <w:t>Local Authority</w:t>
      </w:r>
      <w:r w:rsidR="00025BC6">
        <w:t xml:space="preserve"> </w:t>
      </w:r>
      <w:r>
        <w:t xml:space="preserve">to </w:t>
      </w:r>
      <w:r w:rsidR="00E17BA3">
        <w:t>enhance</w:t>
      </w:r>
      <w:r>
        <w:t xml:space="preserve"> it’s</w:t>
      </w:r>
      <w:r w:rsidR="00E17BA3">
        <w:t xml:space="preserve"> reputation with the public and </w:t>
      </w:r>
      <w:r>
        <w:t xml:space="preserve">our </w:t>
      </w:r>
      <w:r w:rsidR="00E17BA3">
        <w:t xml:space="preserve">partner organisations, </w:t>
      </w:r>
      <w:r w:rsidR="003849FC">
        <w:t>allow</w:t>
      </w:r>
      <w:r>
        <w:t>ing</w:t>
      </w:r>
      <w:r w:rsidR="003849FC">
        <w:t xml:space="preserve"> the</w:t>
      </w:r>
      <w:r>
        <w:t xml:space="preserve"> Council </w:t>
      </w:r>
      <w:r w:rsidR="00E17BA3">
        <w:t xml:space="preserve">to champion and encourage action by others </w:t>
      </w:r>
      <w:r>
        <w:t>in the community and our partners</w:t>
      </w:r>
      <w:r w:rsidR="00E17BA3">
        <w:t>.</w:t>
      </w:r>
    </w:p>
    <w:p w14:paraId="67FFBE34" w14:textId="77777777" w:rsidR="00206361" w:rsidRPr="00693898" w:rsidRDefault="00206361" w:rsidP="00693898">
      <w:pPr>
        <w:ind w:left="720"/>
      </w:pPr>
    </w:p>
    <w:p w14:paraId="4257CD4E" w14:textId="443304AC" w:rsidR="00877DC8" w:rsidRDefault="00877DC8" w:rsidP="009567CF">
      <w:pPr>
        <w:pStyle w:val="Heading2"/>
        <w:numPr>
          <w:ilvl w:val="0"/>
          <w:numId w:val="6"/>
        </w:numPr>
        <w:ind w:left="851" w:hanging="851"/>
      </w:pPr>
      <w:bookmarkStart w:id="8" w:name="_Toc455055354"/>
      <w:r>
        <w:t>Objectives</w:t>
      </w:r>
      <w:bookmarkEnd w:id="8"/>
    </w:p>
    <w:p w14:paraId="4257CD4F" w14:textId="77777777" w:rsidR="00532DDB" w:rsidRDefault="00532DDB" w:rsidP="001F1C65">
      <w:pPr>
        <w:ind w:left="1418" w:hanging="567"/>
        <w:rPr>
          <w:b/>
        </w:rPr>
      </w:pPr>
      <w:r>
        <w:rPr>
          <w:b/>
        </w:rPr>
        <w:t>Mapping and Masterplanning Phase</w:t>
      </w:r>
    </w:p>
    <w:p w14:paraId="4257CD50" w14:textId="41E5F7C2" w:rsidR="000D62C3" w:rsidRPr="00910D6E" w:rsidRDefault="000D62C3" w:rsidP="009567CF">
      <w:pPr>
        <w:pStyle w:val="Heading2"/>
        <w:keepNext w:val="0"/>
        <w:numPr>
          <w:ilvl w:val="1"/>
          <w:numId w:val="6"/>
        </w:numPr>
        <w:ind w:left="851" w:hanging="851"/>
        <w:rPr>
          <w:rFonts w:eastAsiaTheme="minorEastAsia" w:cstheme="minorHAnsi"/>
          <w:b w:val="0"/>
          <w:bCs w:val="0"/>
          <w:sz w:val="22"/>
          <w:szCs w:val="22"/>
        </w:rPr>
      </w:pPr>
      <w:bookmarkStart w:id="9" w:name="_Toc455055355"/>
      <w:r w:rsidRPr="00910D6E">
        <w:rPr>
          <w:rFonts w:eastAsiaTheme="minorEastAsia" w:cstheme="minorHAnsi"/>
          <w:b w:val="0"/>
          <w:bCs w:val="0"/>
          <w:sz w:val="22"/>
          <w:szCs w:val="22"/>
        </w:rPr>
        <w:t>Meet any relevant objectives within the CIBSE/</w:t>
      </w:r>
      <w:r w:rsidR="000E10F7" w:rsidRPr="00910D6E">
        <w:rPr>
          <w:rFonts w:eastAsiaTheme="minorEastAsia" w:cstheme="minorHAnsi"/>
          <w:b w:val="0"/>
          <w:bCs w:val="0"/>
          <w:sz w:val="22"/>
          <w:szCs w:val="22"/>
        </w:rPr>
        <w:t>ADE</w:t>
      </w:r>
      <w:r w:rsidRPr="00910D6E">
        <w:rPr>
          <w:rFonts w:eastAsiaTheme="minorEastAsia"/>
          <w:b w:val="0"/>
          <w:bCs w:val="0"/>
          <w:sz w:val="22"/>
          <w:szCs w:val="22"/>
        </w:rPr>
        <w:footnoteReference w:id="1"/>
      </w:r>
      <w:r w:rsidRPr="00910D6E">
        <w:rPr>
          <w:rFonts w:eastAsiaTheme="minorEastAsia" w:cstheme="minorHAnsi"/>
          <w:b w:val="0"/>
          <w:bCs w:val="0"/>
          <w:sz w:val="22"/>
          <w:szCs w:val="22"/>
        </w:rPr>
        <w:t xml:space="preserve"> Heat Networks Code of Practice relevant to this stage of work.</w:t>
      </w:r>
      <w:bookmarkEnd w:id="9"/>
    </w:p>
    <w:p w14:paraId="4257CD52" w14:textId="0A9784F1" w:rsidR="00877DC8" w:rsidRPr="00910D6E" w:rsidRDefault="001761E2" w:rsidP="009567CF">
      <w:pPr>
        <w:pStyle w:val="Heading2"/>
        <w:keepNext w:val="0"/>
        <w:numPr>
          <w:ilvl w:val="1"/>
          <w:numId w:val="6"/>
        </w:numPr>
        <w:ind w:left="851" w:hanging="851"/>
        <w:rPr>
          <w:rFonts w:eastAsiaTheme="minorEastAsia" w:cstheme="minorHAnsi"/>
          <w:b w:val="0"/>
          <w:bCs w:val="0"/>
          <w:sz w:val="22"/>
          <w:szCs w:val="22"/>
        </w:rPr>
      </w:pPr>
      <w:bookmarkStart w:id="10" w:name="_Toc455055356"/>
      <w:r w:rsidRPr="00910D6E">
        <w:rPr>
          <w:rFonts w:eastAsiaTheme="minorEastAsia" w:cstheme="minorHAnsi"/>
          <w:b w:val="0"/>
          <w:bCs w:val="0"/>
          <w:sz w:val="22"/>
          <w:szCs w:val="22"/>
        </w:rPr>
        <w:t xml:space="preserve">Review </w:t>
      </w:r>
      <w:r w:rsidR="006742A1">
        <w:rPr>
          <w:rFonts w:eastAsiaTheme="minorEastAsia" w:cstheme="minorHAnsi"/>
          <w:b w:val="0"/>
          <w:bCs w:val="0"/>
          <w:sz w:val="22"/>
          <w:szCs w:val="22"/>
        </w:rPr>
        <w:t>the</w:t>
      </w:r>
      <w:r w:rsidR="00877DC8" w:rsidRPr="00910D6E">
        <w:rPr>
          <w:rFonts w:eastAsiaTheme="minorEastAsia" w:cstheme="minorHAnsi"/>
          <w:b w:val="0"/>
          <w:bCs w:val="0"/>
          <w:sz w:val="22"/>
          <w:szCs w:val="22"/>
        </w:rPr>
        <w:t xml:space="preserve"> </w:t>
      </w:r>
      <w:r w:rsidR="001932FD">
        <w:rPr>
          <w:rFonts w:eastAsiaTheme="minorEastAsia" w:cstheme="minorHAnsi"/>
          <w:b w:val="0"/>
          <w:bCs w:val="0"/>
          <w:sz w:val="22"/>
          <w:szCs w:val="22"/>
        </w:rPr>
        <w:t xml:space="preserve">map area </w:t>
      </w:r>
      <w:r w:rsidR="009C3E1E" w:rsidRPr="00910D6E">
        <w:rPr>
          <w:rFonts w:eastAsiaTheme="minorEastAsia" w:cstheme="minorHAnsi"/>
          <w:b w:val="0"/>
          <w:bCs w:val="0"/>
          <w:sz w:val="22"/>
          <w:szCs w:val="22"/>
        </w:rPr>
        <w:t>for the study</w:t>
      </w:r>
      <w:r w:rsidR="002C3560">
        <w:rPr>
          <w:rFonts w:eastAsiaTheme="minorEastAsia" w:cstheme="minorHAnsi"/>
          <w:b w:val="0"/>
          <w:bCs w:val="0"/>
          <w:sz w:val="22"/>
          <w:szCs w:val="22"/>
        </w:rPr>
        <w:t>, Appendix 1,</w:t>
      </w:r>
      <w:r w:rsidR="00B541C5" w:rsidRPr="00910D6E">
        <w:rPr>
          <w:rFonts w:eastAsiaTheme="minorEastAsia" w:cstheme="minorHAnsi"/>
          <w:b w:val="0"/>
          <w:bCs w:val="0"/>
          <w:sz w:val="22"/>
          <w:szCs w:val="22"/>
        </w:rPr>
        <w:t xml:space="preserve"> </w:t>
      </w:r>
      <w:r w:rsidRPr="00910D6E">
        <w:rPr>
          <w:rFonts w:eastAsiaTheme="minorEastAsia" w:cstheme="minorHAnsi"/>
          <w:b w:val="0"/>
          <w:bCs w:val="0"/>
          <w:sz w:val="22"/>
          <w:szCs w:val="22"/>
        </w:rPr>
        <w:t xml:space="preserve">and highlight any opportunities to extend the </w:t>
      </w:r>
      <w:r w:rsidR="001932FD">
        <w:rPr>
          <w:rFonts w:eastAsiaTheme="minorEastAsia" w:cstheme="minorHAnsi"/>
          <w:b w:val="0"/>
          <w:bCs w:val="0"/>
          <w:sz w:val="22"/>
          <w:szCs w:val="22"/>
        </w:rPr>
        <w:t xml:space="preserve">proposed heat network </w:t>
      </w:r>
      <w:r w:rsidRPr="00910D6E">
        <w:rPr>
          <w:rFonts w:eastAsiaTheme="minorEastAsia" w:cstheme="minorHAnsi"/>
          <w:b w:val="0"/>
          <w:bCs w:val="0"/>
          <w:sz w:val="22"/>
          <w:szCs w:val="22"/>
        </w:rPr>
        <w:t>where this is appropriate and can potentially add value to the sch</w:t>
      </w:r>
      <w:r w:rsidR="00532DDB" w:rsidRPr="00910D6E">
        <w:rPr>
          <w:rFonts w:eastAsiaTheme="minorEastAsia" w:cstheme="minorHAnsi"/>
          <w:b w:val="0"/>
          <w:bCs w:val="0"/>
          <w:sz w:val="22"/>
          <w:szCs w:val="22"/>
        </w:rPr>
        <w:t>e</w:t>
      </w:r>
      <w:r w:rsidRPr="00910D6E">
        <w:rPr>
          <w:rFonts w:eastAsiaTheme="minorEastAsia" w:cstheme="minorHAnsi"/>
          <w:b w:val="0"/>
          <w:bCs w:val="0"/>
          <w:sz w:val="22"/>
          <w:szCs w:val="22"/>
        </w:rPr>
        <w:t>me</w:t>
      </w:r>
      <w:bookmarkEnd w:id="10"/>
    </w:p>
    <w:p w14:paraId="4257CD54" w14:textId="77777777" w:rsidR="009C3E1E" w:rsidRPr="00910D6E" w:rsidRDefault="004A0CDB" w:rsidP="009567CF">
      <w:pPr>
        <w:pStyle w:val="Heading2"/>
        <w:keepNext w:val="0"/>
        <w:numPr>
          <w:ilvl w:val="1"/>
          <w:numId w:val="6"/>
        </w:numPr>
        <w:ind w:left="851" w:hanging="851"/>
        <w:rPr>
          <w:rFonts w:eastAsiaTheme="minorEastAsia" w:cstheme="minorHAnsi"/>
          <w:b w:val="0"/>
          <w:bCs w:val="0"/>
          <w:sz w:val="22"/>
          <w:szCs w:val="22"/>
        </w:rPr>
      </w:pPr>
      <w:bookmarkStart w:id="11" w:name="_Toc455055357"/>
      <w:r w:rsidRPr="00910D6E">
        <w:rPr>
          <w:rFonts w:eastAsiaTheme="minorEastAsia" w:cstheme="minorHAnsi"/>
          <w:b w:val="0"/>
          <w:bCs w:val="0"/>
          <w:sz w:val="22"/>
          <w:szCs w:val="22"/>
        </w:rPr>
        <w:t xml:space="preserve">Identify and categorise </w:t>
      </w:r>
      <w:r w:rsidR="009C3E1E" w:rsidRPr="00910D6E">
        <w:rPr>
          <w:rFonts w:eastAsiaTheme="minorEastAsia" w:cstheme="minorHAnsi"/>
          <w:b w:val="0"/>
          <w:bCs w:val="0"/>
          <w:sz w:val="22"/>
          <w:szCs w:val="22"/>
        </w:rPr>
        <w:t xml:space="preserve">existing, heating, cooling and power </w:t>
      </w:r>
      <w:r w:rsidR="00B541C5" w:rsidRPr="00910D6E">
        <w:rPr>
          <w:rFonts w:eastAsiaTheme="minorEastAsia" w:cstheme="minorHAnsi"/>
          <w:b w:val="0"/>
          <w:bCs w:val="0"/>
          <w:sz w:val="22"/>
          <w:szCs w:val="22"/>
        </w:rPr>
        <w:t xml:space="preserve">demand </w:t>
      </w:r>
      <w:r w:rsidR="009C3E1E" w:rsidRPr="00910D6E">
        <w:rPr>
          <w:rFonts w:eastAsiaTheme="minorEastAsia" w:cstheme="minorHAnsi"/>
          <w:b w:val="0"/>
          <w:bCs w:val="0"/>
          <w:sz w:val="22"/>
          <w:szCs w:val="22"/>
        </w:rPr>
        <w:t>loads</w:t>
      </w:r>
      <w:r w:rsidR="00961459" w:rsidRPr="00910D6E">
        <w:rPr>
          <w:rFonts w:eastAsiaTheme="minorEastAsia" w:cstheme="minorHAnsi"/>
          <w:b w:val="0"/>
          <w:bCs w:val="0"/>
          <w:sz w:val="22"/>
          <w:szCs w:val="22"/>
        </w:rPr>
        <w:t xml:space="preserve"> potentially relevant to district heating</w:t>
      </w:r>
      <w:r w:rsidR="007D6554" w:rsidRPr="00910D6E">
        <w:rPr>
          <w:rFonts w:eastAsiaTheme="minorEastAsia" w:cstheme="minorHAnsi"/>
          <w:b w:val="0"/>
          <w:bCs w:val="0"/>
          <w:sz w:val="22"/>
          <w:szCs w:val="22"/>
        </w:rPr>
        <w:t>, cooling and power scheme</w:t>
      </w:r>
      <w:r w:rsidR="00961459" w:rsidRPr="00910D6E">
        <w:rPr>
          <w:rFonts w:eastAsiaTheme="minorEastAsia" w:cstheme="minorHAnsi"/>
          <w:b w:val="0"/>
          <w:bCs w:val="0"/>
          <w:sz w:val="22"/>
          <w:szCs w:val="22"/>
        </w:rPr>
        <w:t xml:space="preserve"> opportunities</w:t>
      </w:r>
      <w:r w:rsidRPr="00910D6E">
        <w:rPr>
          <w:rFonts w:eastAsiaTheme="minorEastAsia" w:cstheme="minorHAnsi"/>
          <w:b w:val="0"/>
          <w:bCs w:val="0"/>
          <w:sz w:val="22"/>
          <w:szCs w:val="22"/>
        </w:rPr>
        <w:t xml:space="preserve"> an</w:t>
      </w:r>
      <w:r w:rsidR="00CB1CB0" w:rsidRPr="00910D6E">
        <w:rPr>
          <w:rFonts w:eastAsiaTheme="minorEastAsia" w:cstheme="minorHAnsi"/>
          <w:b w:val="0"/>
          <w:bCs w:val="0"/>
          <w:sz w:val="22"/>
          <w:szCs w:val="22"/>
        </w:rPr>
        <w:t>d represent with suitable geographic information system (</w:t>
      </w:r>
      <w:r w:rsidRPr="00910D6E">
        <w:rPr>
          <w:rFonts w:eastAsiaTheme="minorEastAsia" w:cstheme="minorHAnsi"/>
          <w:b w:val="0"/>
          <w:bCs w:val="0"/>
          <w:sz w:val="22"/>
          <w:szCs w:val="22"/>
        </w:rPr>
        <w:t>GIS</w:t>
      </w:r>
      <w:r w:rsidR="00CB1CB0" w:rsidRPr="00910D6E">
        <w:rPr>
          <w:rFonts w:eastAsiaTheme="minorEastAsia" w:cstheme="minorHAnsi"/>
          <w:b w:val="0"/>
          <w:bCs w:val="0"/>
          <w:sz w:val="22"/>
          <w:szCs w:val="22"/>
        </w:rPr>
        <w:t>)</w:t>
      </w:r>
      <w:r w:rsidRPr="00910D6E">
        <w:rPr>
          <w:rFonts w:eastAsiaTheme="minorEastAsia" w:cstheme="minorHAnsi"/>
          <w:b w:val="0"/>
          <w:bCs w:val="0"/>
          <w:sz w:val="22"/>
          <w:szCs w:val="22"/>
        </w:rPr>
        <w:t xml:space="preserve"> mapping to clients requirements</w:t>
      </w:r>
      <w:bookmarkEnd w:id="11"/>
      <w:r w:rsidR="00505523" w:rsidRPr="00910D6E">
        <w:rPr>
          <w:rFonts w:eastAsiaTheme="minorEastAsia" w:cstheme="minorHAnsi"/>
          <w:b w:val="0"/>
          <w:bCs w:val="0"/>
          <w:sz w:val="22"/>
          <w:szCs w:val="22"/>
        </w:rPr>
        <w:t xml:space="preserve"> </w:t>
      </w:r>
    </w:p>
    <w:p w14:paraId="4257CD56" w14:textId="77777777" w:rsidR="009C3E1E" w:rsidRPr="00910D6E" w:rsidRDefault="00B541C5" w:rsidP="009567CF">
      <w:pPr>
        <w:pStyle w:val="Heading2"/>
        <w:keepNext w:val="0"/>
        <w:numPr>
          <w:ilvl w:val="1"/>
          <w:numId w:val="6"/>
        </w:numPr>
        <w:ind w:left="851" w:hanging="851"/>
        <w:rPr>
          <w:rFonts w:eastAsiaTheme="minorEastAsia" w:cstheme="minorHAnsi"/>
          <w:b w:val="0"/>
          <w:bCs w:val="0"/>
          <w:sz w:val="22"/>
          <w:szCs w:val="22"/>
        </w:rPr>
      </w:pPr>
      <w:bookmarkStart w:id="12" w:name="_Toc455055358"/>
      <w:r w:rsidRPr="00910D6E">
        <w:rPr>
          <w:rFonts w:eastAsiaTheme="minorEastAsia" w:cstheme="minorHAnsi"/>
          <w:b w:val="0"/>
          <w:bCs w:val="0"/>
          <w:sz w:val="22"/>
          <w:szCs w:val="22"/>
        </w:rPr>
        <w:t xml:space="preserve">Identify </w:t>
      </w:r>
      <w:r w:rsidR="008C5D90" w:rsidRPr="00910D6E">
        <w:rPr>
          <w:rFonts w:eastAsiaTheme="minorEastAsia" w:cstheme="minorHAnsi"/>
          <w:b w:val="0"/>
          <w:bCs w:val="0"/>
          <w:sz w:val="22"/>
          <w:szCs w:val="22"/>
        </w:rPr>
        <w:t>and estimate key residential and non-residential development and</w:t>
      </w:r>
      <w:r w:rsidR="004A0CDB" w:rsidRPr="00910D6E">
        <w:rPr>
          <w:rFonts w:eastAsiaTheme="minorEastAsia" w:cstheme="minorHAnsi"/>
          <w:b w:val="0"/>
          <w:bCs w:val="0"/>
          <w:sz w:val="22"/>
          <w:szCs w:val="22"/>
        </w:rPr>
        <w:t xml:space="preserve"> model the </w:t>
      </w:r>
      <w:r w:rsidR="008C5D90" w:rsidRPr="00910D6E">
        <w:rPr>
          <w:rFonts w:eastAsiaTheme="minorEastAsia" w:cstheme="minorHAnsi"/>
          <w:b w:val="0"/>
          <w:bCs w:val="0"/>
          <w:sz w:val="22"/>
          <w:szCs w:val="22"/>
        </w:rPr>
        <w:t xml:space="preserve">associated </w:t>
      </w:r>
      <w:r w:rsidR="009C3E1E" w:rsidRPr="00910D6E">
        <w:rPr>
          <w:rFonts w:eastAsiaTheme="minorEastAsia" w:cstheme="minorHAnsi"/>
          <w:b w:val="0"/>
          <w:bCs w:val="0"/>
          <w:sz w:val="22"/>
          <w:szCs w:val="22"/>
        </w:rPr>
        <w:t xml:space="preserve">heating, cooling and power </w:t>
      </w:r>
      <w:r w:rsidRPr="00910D6E">
        <w:rPr>
          <w:rFonts w:eastAsiaTheme="minorEastAsia" w:cstheme="minorHAnsi"/>
          <w:b w:val="0"/>
          <w:bCs w:val="0"/>
          <w:sz w:val="22"/>
          <w:szCs w:val="22"/>
        </w:rPr>
        <w:t xml:space="preserve">demand </w:t>
      </w:r>
      <w:r w:rsidR="009C3E1E" w:rsidRPr="00910D6E">
        <w:rPr>
          <w:rFonts w:eastAsiaTheme="minorEastAsia" w:cstheme="minorHAnsi"/>
          <w:b w:val="0"/>
          <w:bCs w:val="0"/>
          <w:sz w:val="22"/>
          <w:szCs w:val="22"/>
        </w:rPr>
        <w:t>loads</w:t>
      </w:r>
      <w:r w:rsidR="004A0CDB" w:rsidRPr="00910D6E">
        <w:rPr>
          <w:rFonts w:eastAsiaTheme="minorEastAsia" w:cstheme="minorHAnsi"/>
          <w:b w:val="0"/>
          <w:bCs w:val="0"/>
          <w:sz w:val="22"/>
          <w:szCs w:val="22"/>
        </w:rPr>
        <w:t xml:space="preserve"> and represent with suitable GIS mapping to clients requirements</w:t>
      </w:r>
      <w:bookmarkEnd w:id="12"/>
    </w:p>
    <w:p w14:paraId="4257CD58" w14:textId="77777777" w:rsidR="000739D1" w:rsidRPr="00910D6E" w:rsidRDefault="000739D1" w:rsidP="009567CF">
      <w:pPr>
        <w:pStyle w:val="Heading2"/>
        <w:keepNext w:val="0"/>
        <w:numPr>
          <w:ilvl w:val="1"/>
          <w:numId w:val="6"/>
        </w:numPr>
        <w:ind w:left="851" w:hanging="851"/>
        <w:rPr>
          <w:rFonts w:eastAsiaTheme="minorEastAsia" w:cstheme="minorHAnsi"/>
          <w:b w:val="0"/>
          <w:bCs w:val="0"/>
          <w:sz w:val="22"/>
          <w:szCs w:val="22"/>
        </w:rPr>
      </w:pPr>
      <w:bookmarkStart w:id="13" w:name="_Toc455055359"/>
      <w:r w:rsidRPr="00910D6E">
        <w:rPr>
          <w:rFonts w:eastAsiaTheme="minorEastAsia" w:cstheme="minorHAnsi"/>
          <w:b w:val="0"/>
          <w:bCs w:val="0"/>
          <w:sz w:val="22"/>
          <w:szCs w:val="22"/>
        </w:rPr>
        <w:t>Determine the suitability of identified heating, cooling and power demands for district energy scheme development</w:t>
      </w:r>
      <w:bookmarkEnd w:id="13"/>
    </w:p>
    <w:p w14:paraId="4257CD5A" w14:textId="4ED9B2FE" w:rsidR="00F95D89" w:rsidRPr="00910D6E" w:rsidRDefault="000739D1" w:rsidP="009567CF">
      <w:pPr>
        <w:pStyle w:val="Heading2"/>
        <w:keepNext w:val="0"/>
        <w:numPr>
          <w:ilvl w:val="1"/>
          <w:numId w:val="6"/>
        </w:numPr>
        <w:ind w:left="851" w:hanging="851"/>
        <w:rPr>
          <w:rFonts w:eastAsiaTheme="minorEastAsia" w:cstheme="minorHAnsi"/>
          <w:b w:val="0"/>
          <w:bCs w:val="0"/>
          <w:sz w:val="22"/>
          <w:szCs w:val="22"/>
        </w:rPr>
      </w:pPr>
      <w:bookmarkStart w:id="14" w:name="_Toc455055360"/>
      <w:r w:rsidRPr="00910D6E">
        <w:rPr>
          <w:rFonts w:eastAsiaTheme="minorEastAsia" w:cstheme="minorHAnsi"/>
          <w:b w:val="0"/>
          <w:bCs w:val="0"/>
          <w:sz w:val="22"/>
          <w:szCs w:val="22"/>
        </w:rPr>
        <w:t xml:space="preserve">Determine and assess </w:t>
      </w:r>
      <w:r w:rsidR="00FE3AF0" w:rsidRPr="00910D6E">
        <w:rPr>
          <w:rFonts w:eastAsiaTheme="minorEastAsia" w:cstheme="minorHAnsi"/>
          <w:b w:val="0"/>
          <w:bCs w:val="0"/>
          <w:sz w:val="22"/>
          <w:szCs w:val="22"/>
        </w:rPr>
        <w:t xml:space="preserve"> </w:t>
      </w:r>
      <w:r w:rsidR="00F33458" w:rsidRPr="00910D6E">
        <w:rPr>
          <w:rFonts w:eastAsiaTheme="minorEastAsia" w:cstheme="minorHAnsi"/>
          <w:b w:val="0"/>
          <w:bCs w:val="0"/>
          <w:sz w:val="22"/>
          <w:szCs w:val="22"/>
        </w:rPr>
        <w:t xml:space="preserve">the full range of potentially relevant low and zero carbon district </w:t>
      </w:r>
      <w:r w:rsidRPr="00910D6E">
        <w:rPr>
          <w:rFonts w:eastAsiaTheme="minorEastAsia" w:cstheme="minorHAnsi"/>
          <w:b w:val="0"/>
          <w:bCs w:val="0"/>
          <w:sz w:val="22"/>
          <w:szCs w:val="22"/>
        </w:rPr>
        <w:t xml:space="preserve">energy </w:t>
      </w:r>
      <w:r w:rsidR="00371889" w:rsidRPr="00910D6E">
        <w:rPr>
          <w:rFonts w:eastAsiaTheme="minorEastAsia" w:cstheme="minorHAnsi"/>
          <w:b w:val="0"/>
          <w:bCs w:val="0"/>
          <w:sz w:val="22"/>
          <w:szCs w:val="22"/>
        </w:rPr>
        <w:t xml:space="preserve"> supply </w:t>
      </w:r>
      <w:r w:rsidR="00F33458" w:rsidRPr="00910D6E">
        <w:rPr>
          <w:rFonts w:eastAsiaTheme="minorEastAsia" w:cstheme="minorHAnsi"/>
          <w:b w:val="0"/>
          <w:bCs w:val="0"/>
          <w:sz w:val="22"/>
          <w:szCs w:val="22"/>
        </w:rPr>
        <w:t>technologies</w:t>
      </w:r>
      <w:r w:rsidRPr="00910D6E">
        <w:rPr>
          <w:rFonts w:eastAsiaTheme="minorEastAsia" w:cstheme="minorHAnsi"/>
          <w:b w:val="0"/>
          <w:bCs w:val="0"/>
          <w:sz w:val="22"/>
          <w:szCs w:val="22"/>
        </w:rPr>
        <w:t xml:space="preserve"> (including private wire)</w:t>
      </w:r>
      <w:bookmarkEnd w:id="14"/>
      <w:r w:rsidR="008A553F">
        <w:rPr>
          <w:rFonts w:eastAsiaTheme="minorEastAsia" w:cstheme="minorHAnsi"/>
          <w:b w:val="0"/>
          <w:bCs w:val="0"/>
          <w:sz w:val="22"/>
          <w:szCs w:val="22"/>
        </w:rPr>
        <w:t xml:space="preserve">. </w:t>
      </w:r>
      <w:r w:rsidR="00AD117A">
        <w:rPr>
          <w:rFonts w:eastAsiaTheme="minorEastAsia" w:cstheme="minorHAnsi"/>
          <w:b w:val="0"/>
          <w:bCs w:val="0"/>
          <w:sz w:val="22"/>
          <w:szCs w:val="22"/>
        </w:rPr>
        <w:t xml:space="preserve"> Consider the Energy Infrastructure Plan in section 2 but don’t be limited by this.  </w:t>
      </w:r>
      <w:r w:rsidR="009117F2">
        <w:rPr>
          <w:rFonts w:eastAsiaTheme="minorEastAsia" w:cstheme="minorHAnsi"/>
          <w:b w:val="0"/>
          <w:bCs w:val="0"/>
          <w:sz w:val="22"/>
          <w:szCs w:val="22"/>
        </w:rPr>
        <w:t>Due to the small scale of the islands we may need to consider multiple sources of generation and storage of heat and/or feedstocks for gen</w:t>
      </w:r>
      <w:r w:rsidR="00B22BAB">
        <w:rPr>
          <w:rFonts w:eastAsiaTheme="minorEastAsia" w:cstheme="minorHAnsi"/>
          <w:b w:val="0"/>
          <w:bCs w:val="0"/>
          <w:sz w:val="22"/>
          <w:szCs w:val="22"/>
        </w:rPr>
        <w:t>eration sources such as Anaerobi</w:t>
      </w:r>
      <w:r w:rsidR="009117F2">
        <w:rPr>
          <w:rFonts w:eastAsiaTheme="minorEastAsia" w:cstheme="minorHAnsi"/>
          <w:b w:val="0"/>
          <w:bCs w:val="0"/>
          <w:sz w:val="22"/>
          <w:szCs w:val="22"/>
        </w:rPr>
        <w:t>c Digestion and Gasifer plant.</w:t>
      </w:r>
    </w:p>
    <w:p w14:paraId="4257CD5C" w14:textId="315E9D7D" w:rsidR="00D61A41" w:rsidRPr="00910D6E" w:rsidRDefault="00D61A41" w:rsidP="009567CF">
      <w:pPr>
        <w:pStyle w:val="Heading2"/>
        <w:keepNext w:val="0"/>
        <w:numPr>
          <w:ilvl w:val="1"/>
          <w:numId w:val="6"/>
        </w:numPr>
        <w:ind w:left="851" w:hanging="851"/>
        <w:rPr>
          <w:rFonts w:eastAsiaTheme="minorEastAsia" w:cstheme="minorHAnsi"/>
          <w:b w:val="0"/>
          <w:bCs w:val="0"/>
          <w:sz w:val="22"/>
          <w:szCs w:val="22"/>
        </w:rPr>
      </w:pPr>
      <w:bookmarkStart w:id="15" w:name="_Toc455055361"/>
      <w:r w:rsidRPr="00910D6E">
        <w:rPr>
          <w:rFonts w:eastAsiaTheme="minorEastAsia" w:cstheme="minorHAnsi"/>
          <w:b w:val="0"/>
          <w:bCs w:val="0"/>
          <w:sz w:val="22"/>
          <w:szCs w:val="22"/>
        </w:rPr>
        <w:lastRenderedPageBreak/>
        <w:t>Determine</w:t>
      </w:r>
      <w:r w:rsidR="00220926">
        <w:rPr>
          <w:rFonts w:eastAsiaTheme="minorEastAsia" w:cstheme="minorHAnsi"/>
          <w:b w:val="0"/>
          <w:bCs w:val="0"/>
          <w:sz w:val="22"/>
          <w:szCs w:val="22"/>
        </w:rPr>
        <w:t xml:space="preserve"> and assess</w:t>
      </w:r>
      <w:r w:rsidRPr="00910D6E">
        <w:rPr>
          <w:rFonts w:eastAsiaTheme="minorEastAsia" w:cstheme="minorHAnsi"/>
          <w:b w:val="0"/>
          <w:bCs w:val="0"/>
          <w:sz w:val="22"/>
          <w:szCs w:val="22"/>
        </w:rPr>
        <w:t xml:space="preserve"> potential energy centre locations and network routes</w:t>
      </w:r>
      <w:bookmarkEnd w:id="15"/>
    </w:p>
    <w:p w14:paraId="1A1DC728" w14:textId="77777777" w:rsidR="008A553F" w:rsidRPr="008A553F" w:rsidRDefault="00D61A41" w:rsidP="00ED46BC">
      <w:pPr>
        <w:pStyle w:val="Heading2"/>
        <w:keepNext w:val="0"/>
        <w:numPr>
          <w:ilvl w:val="1"/>
          <w:numId w:val="6"/>
        </w:numPr>
        <w:ind w:left="851" w:hanging="851"/>
      </w:pPr>
      <w:bookmarkStart w:id="16" w:name="_Toc455055362"/>
      <w:r w:rsidRPr="008A553F">
        <w:rPr>
          <w:rFonts w:eastAsiaTheme="minorEastAsia" w:cstheme="minorHAnsi"/>
          <w:b w:val="0"/>
          <w:bCs w:val="0"/>
          <w:sz w:val="22"/>
          <w:szCs w:val="22"/>
        </w:rPr>
        <w:t>Identify the key district heating, cooling, and private wire scheme options and undertake a high level economic assessment</w:t>
      </w:r>
      <w:bookmarkEnd w:id="16"/>
      <w:r w:rsidRPr="008A553F">
        <w:rPr>
          <w:rFonts w:eastAsiaTheme="minorEastAsia" w:cstheme="minorHAnsi"/>
          <w:b w:val="0"/>
          <w:bCs w:val="0"/>
          <w:sz w:val="22"/>
          <w:szCs w:val="22"/>
        </w:rPr>
        <w:t xml:space="preserve"> </w:t>
      </w:r>
      <w:r w:rsidR="008A553F" w:rsidRPr="008A553F">
        <w:rPr>
          <w:rFonts w:eastAsiaTheme="minorEastAsia" w:cstheme="minorHAnsi"/>
          <w:sz w:val="22"/>
          <w:szCs w:val="22"/>
        </w:rPr>
        <w:t xml:space="preserve"> </w:t>
      </w:r>
      <w:bookmarkStart w:id="17" w:name="_Toc455055363"/>
    </w:p>
    <w:bookmarkEnd w:id="17"/>
    <w:p w14:paraId="4257CD60" w14:textId="7670F264" w:rsidR="00D61A41" w:rsidRPr="008A553F" w:rsidRDefault="008A553F" w:rsidP="008A553F">
      <w:pPr>
        <w:pStyle w:val="Heading2"/>
        <w:keepNext w:val="0"/>
        <w:numPr>
          <w:ilvl w:val="1"/>
          <w:numId w:val="6"/>
        </w:numPr>
        <w:ind w:left="851" w:hanging="851"/>
        <w:rPr>
          <w:rFonts w:eastAsiaTheme="minorEastAsia" w:cstheme="minorHAnsi"/>
          <w:b w:val="0"/>
          <w:bCs w:val="0"/>
          <w:sz w:val="22"/>
          <w:szCs w:val="22"/>
        </w:rPr>
      </w:pPr>
      <w:r w:rsidRPr="008A553F">
        <w:rPr>
          <w:rFonts w:eastAsiaTheme="minorEastAsia" w:cstheme="minorHAnsi"/>
          <w:b w:val="0"/>
          <w:bCs w:val="0"/>
          <w:sz w:val="22"/>
          <w:szCs w:val="22"/>
        </w:rPr>
        <w:t>Look at how an heat network could help to balance the energy system on IoS avoiding net export or backfeeding Cornwall. Investigate the ability for an energy centre to take control of AD and Gasifier systems.</w:t>
      </w:r>
    </w:p>
    <w:p w14:paraId="4257CD62" w14:textId="27F9AEF9" w:rsidR="00D61A41" w:rsidRPr="00910D6E" w:rsidRDefault="00D61A41" w:rsidP="009567CF">
      <w:pPr>
        <w:pStyle w:val="Heading2"/>
        <w:keepNext w:val="0"/>
        <w:numPr>
          <w:ilvl w:val="1"/>
          <w:numId w:val="6"/>
        </w:numPr>
        <w:ind w:left="851" w:hanging="851"/>
        <w:rPr>
          <w:rFonts w:eastAsiaTheme="minorEastAsia" w:cstheme="minorHAnsi"/>
          <w:b w:val="0"/>
          <w:bCs w:val="0"/>
          <w:sz w:val="22"/>
          <w:szCs w:val="22"/>
        </w:rPr>
      </w:pPr>
      <w:bookmarkStart w:id="18" w:name="_Toc455055364"/>
      <w:r w:rsidRPr="00910D6E">
        <w:rPr>
          <w:rFonts w:eastAsiaTheme="minorEastAsia" w:cstheme="minorHAnsi"/>
          <w:b w:val="0"/>
          <w:bCs w:val="0"/>
          <w:sz w:val="22"/>
          <w:szCs w:val="22"/>
        </w:rPr>
        <w:t xml:space="preserve">Provide a comprehensive GIS representation of the heat mapping and masterplanning outputs to the </w:t>
      </w:r>
      <w:r w:rsidR="00860376" w:rsidRPr="00910D6E">
        <w:rPr>
          <w:rFonts w:eastAsiaTheme="minorEastAsia" w:cstheme="minorHAnsi"/>
          <w:b w:val="0"/>
          <w:bCs w:val="0"/>
          <w:sz w:val="22"/>
          <w:szCs w:val="22"/>
        </w:rPr>
        <w:t>Local Authority’s</w:t>
      </w:r>
      <w:r w:rsidRPr="00910D6E">
        <w:rPr>
          <w:rFonts w:eastAsiaTheme="minorEastAsia" w:cstheme="minorHAnsi"/>
          <w:b w:val="0"/>
          <w:bCs w:val="0"/>
          <w:sz w:val="22"/>
          <w:szCs w:val="22"/>
        </w:rPr>
        <w:t xml:space="preserve"> required format </w:t>
      </w:r>
      <w:r w:rsidR="00747CC6" w:rsidRPr="00910D6E">
        <w:rPr>
          <w:rFonts w:eastAsiaTheme="minorEastAsia" w:cstheme="minorHAnsi"/>
          <w:b w:val="0"/>
          <w:bCs w:val="0"/>
          <w:sz w:val="22"/>
          <w:szCs w:val="22"/>
        </w:rPr>
        <w:t>and capable of editing and analysis</w:t>
      </w:r>
      <w:bookmarkEnd w:id="18"/>
    </w:p>
    <w:p w14:paraId="4257CD64" w14:textId="30BA5EA6" w:rsidR="00747CC6" w:rsidRPr="00910D6E" w:rsidRDefault="00747CC6" w:rsidP="009567CF">
      <w:pPr>
        <w:pStyle w:val="Heading2"/>
        <w:keepNext w:val="0"/>
        <w:numPr>
          <w:ilvl w:val="1"/>
          <w:numId w:val="6"/>
        </w:numPr>
        <w:ind w:left="851" w:hanging="851"/>
        <w:rPr>
          <w:rFonts w:eastAsiaTheme="minorEastAsia" w:cstheme="minorHAnsi"/>
          <w:b w:val="0"/>
          <w:bCs w:val="0"/>
          <w:sz w:val="22"/>
          <w:szCs w:val="22"/>
        </w:rPr>
      </w:pPr>
      <w:bookmarkStart w:id="19" w:name="_Toc455055365"/>
      <w:r w:rsidRPr="00910D6E">
        <w:rPr>
          <w:rFonts w:eastAsiaTheme="minorEastAsia" w:cstheme="minorHAnsi"/>
          <w:b w:val="0"/>
          <w:bCs w:val="0"/>
          <w:sz w:val="22"/>
          <w:szCs w:val="22"/>
        </w:rPr>
        <w:t xml:space="preserve">Identify key risks, constraints, benefits and opportunities presented by the recommended scheme(s) to the </w:t>
      </w:r>
      <w:r w:rsidR="00860376" w:rsidRPr="00910D6E">
        <w:rPr>
          <w:rFonts w:eastAsiaTheme="minorEastAsia" w:cstheme="minorHAnsi"/>
          <w:b w:val="0"/>
          <w:bCs w:val="0"/>
          <w:sz w:val="22"/>
          <w:szCs w:val="22"/>
        </w:rPr>
        <w:t xml:space="preserve">Local Authority </w:t>
      </w:r>
      <w:r w:rsidRPr="00910D6E">
        <w:rPr>
          <w:rFonts w:eastAsiaTheme="minorEastAsia" w:cstheme="minorHAnsi"/>
          <w:b w:val="0"/>
          <w:bCs w:val="0"/>
          <w:sz w:val="22"/>
          <w:szCs w:val="22"/>
        </w:rPr>
        <w:t>and other key stakeholders including developers, land and building owners, and potential energy customers</w:t>
      </w:r>
      <w:bookmarkEnd w:id="19"/>
    </w:p>
    <w:p w14:paraId="4257CD66" w14:textId="77777777" w:rsidR="00747CC6" w:rsidRPr="00910D6E" w:rsidRDefault="00747CC6" w:rsidP="009567CF">
      <w:pPr>
        <w:pStyle w:val="Heading2"/>
        <w:keepNext w:val="0"/>
        <w:numPr>
          <w:ilvl w:val="1"/>
          <w:numId w:val="6"/>
        </w:numPr>
        <w:ind w:left="851" w:hanging="851"/>
        <w:rPr>
          <w:rFonts w:eastAsiaTheme="minorEastAsia" w:cstheme="minorHAnsi"/>
          <w:b w:val="0"/>
          <w:bCs w:val="0"/>
          <w:sz w:val="22"/>
          <w:szCs w:val="22"/>
        </w:rPr>
      </w:pPr>
      <w:bookmarkStart w:id="20" w:name="_Toc455055366"/>
      <w:r w:rsidRPr="00910D6E">
        <w:rPr>
          <w:rFonts w:eastAsiaTheme="minorEastAsia" w:cstheme="minorHAnsi"/>
          <w:b w:val="0"/>
          <w:bCs w:val="0"/>
          <w:sz w:val="22"/>
          <w:szCs w:val="22"/>
        </w:rPr>
        <w:t>Identify next steps and implementation requirements for the recommended schemes</w:t>
      </w:r>
      <w:bookmarkEnd w:id="20"/>
    </w:p>
    <w:p w14:paraId="4257CD68" w14:textId="5A0B7627" w:rsidR="00747CC6" w:rsidRPr="00910D6E" w:rsidRDefault="00747CC6" w:rsidP="009567CF">
      <w:pPr>
        <w:pStyle w:val="Heading2"/>
        <w:keepNext w:val="0"/>
        <w:numPr>
          <w:ilvl w:val="1"/>
          <w:numId w:val="6"/>
        </w:numPr>
        <w:ind w:left="851" w:hanging="851"/>
        <w:rPr>
          <w:rFonts w:eastAsiaTheme="minorEastAsia" w:cstheme="minorHAnsi"/>
          <w:b w:val="0"/>
          <w:bCs w:val="0"/>
          <w:sz w:val="22"/>
          <w:szCs w:val="22"/>
        </w:rPr>
      </w:pPr>
      <w:bookmarkStart w:id="21" w:name="_Toc455055367"/>
      <w:r w:rsidRPr="00910D6E">
        <w:rPr>
          <w:rFonts w:eastAsiaTheme="minorEastAsia" w:cstheme="minorHAnsi"/>
          <w:b w:val="0"/>
          <w:bCs w:val="0"/>
          <w:sz w:val="22"/>
          <w:szCs w:val="22"/>
        </w:rPr>
        <w:t xml:space="preserve">Ensure the study takes account of and informs </w:t>
      </w:r>
      <w:r w:rsidR="008A553F">
        <w:rPr>
          <w:rFonts w:eastAsiaTheme="minorEastAsia" w:cstheme="minorHAnsi"/>
          <w:b w:val="0"/>
          <w:bCs w:val="0"/>
          <w:sz w:val="22"/>
          <w:szCs w:val="22"/>
        </w:rPr>
        <w:t xml:space="preserve">or forms part of </w:t>
      </w:r>
      <w:r w:rsidR="008A553F" w:rsidRPr="00910D6E">
        <w:rPr>
          <w:rFonts w:eastAsiaTheme="minorEastAsia" w:cstheme="minorHAnsi"/>
          <w:b w:val="0"/>
          <w:bCs w:val="0"/>
          <w:sz w:val="22"/>
          <w:szCs w:val="22"/>
        </w:rPr>
        <w:t xml:space="preserve"> </w:t>
      </w:r>
      <w:r w:rsidRPr="00910D6E">
        <w:rPr>
          <w:rFonts w:eastAsiaTheme="minorEastAsia" w:cstheme="minorHAnsi"/>
          <w:b w:val="0"/>
          <w:bCs w:val="0"/>
          <w:sz w:val="22"/>
          <w:szCs w:val="22"/>
        </w:rPr>
        <w:t xml:space="preserve">any relevant strategic development masterplans of the </w:t>
      </w:r>
      <w:r w:rsidR="00860376" w:rsidRPr="00910D6E">
        <w:rPr>
          <w:rFonts w:eastAsiaTheme="minorEastAsia" w:cstheme="minorHAnsi"/>
          <w:b w:val="0"/>
          <w:bCs w:val="0"/>
          <w:sz w:val="22"/>
          <w:szCs w:val="22"/>
        </w:rPr>
        <w:t>Local Authority.</w:t>
      </w:r>
      <w:bookmarkEnd w:id="21"/>
    </w:p>
    <w:p w14:paraId="4257CD69" w14:textId="77777777" w:rsidR="00747CC6" w:rsidRDefault="00747CC6" w:rsidP="00AF5FEC">
      <w:pPr>
        <w:pStyle w:val="ListParagraph"/>
      </w:pPr>
    </w:p>
    <w:p w14:paraId="5930BEE2" w14:textId="77777777" w:rsidR="00206361" w:rsidRDefault="00206361" w:rsidP="00AF5FEC">
      <w:pPr>
        <w:pStyle w:val="ListParagraph"/>
      </w:pPr>
    </w:p>
    <w:p w14:paraId="4257CD6A" w14:textId="1B0A8AA2" w:rsidR="004D2634" w:rsidRDefault="0040731F" w:rsidP="009567CF">
      <w:pPr>
        <w:pStyle w:val="Heading2"/>
        <w:numPr>
          <w:ilvl w:val="0"/>
          <w:numId w:val="6"/>
        </w:numPr>
        <w:ind w:left="851" w:hanging="851"/>
      </w:pPr>
      <w:bookmarkStart w:id="22" w:name="_Toc455055368"/>
      <w:r>
        <w:t>Scope of Work</w:t>
      </w:r>
      <w:bookmarkEnd w:id="22"/>
    </w:p>
    <w:p w14:paraId="4257CD6B" w14:textId="5224FEA8" w:rsidR="00B42527" w:rsidRPr="0040731F" w:rsidRDefault="00767833" w:rsidP="009567CF">
      <w:pPr>
        <w:pStyle w:val="ListParagraph"/>
        <w:numPr>
          <w:ilvl w:val="1"/>
          <w:numId w:val="6"/>
        </w:numPr>
        <w:ind w:left="851" w:hanging="851"/>
        <w:rPr>
          <w:b/>
        </w:rPr>
      </w:pPr>
      <w:r>
        <w:rPr>
          <w:b/>
        </w:rPr>
        <w:t>Heat Mapping</w:t>
      </w:r>
    </w:p>
    <w:p w14:paraId="4257CD6C" w14:textId="04C09B66" w:rsidR="000E10F7" w:rsidRDefault="000E10F7" w:rsidP="00767833">
      <w:pPr>
        <w:ind w:left="851"/>
      </w:pPr>
      <w:r>
        <w:t xml:space="preserve">The scope of energy mapping work undertaken by the consultant shall reference any relevant development masterplans of the </w:t>
      </w:r>
      <w:r w:rsidR="00860376">
        <w:t>Local Authority</w:t>
      </w:r>
      <w:r>
        <w:t xml:space="preserve">.  It shall meet all objectives and sub-objectives within the CIBSE/ADE </w:t>
      </w:r>
      <w:r>
        <w:rPr>
          <w:i/>
        </w:rPr>
        <w:t>Heat Networks Code of Practice</w:t>
      </w:r>
      <w:r>
        <w:t xml:space="preserve"> relevant to this stage of work as well as the following specifications:</w:t>
      </w:r>
    </w:p>
    <w:p w14:paraId="4257CD6D" w14:textId="1C3D6E4B" w:rsidR="009A7B76" w:rsidRPr="00AF2498" w:rsidRDefault="00FB0223" w:rsidP="009567CF">
      <w:pPr>
        <w:pStyle w:val="Heading2"/>
        <w:numPr>
          <w:ilvl w:val="2"/>
          <w:numId w:val="6"/>
        </w:numPr>
        <w:ind w:left="1560" w:hanging="709"/>
        <w:rPr>
          <w:rFonts w:eastAsiaTheme="minorEastAsia" w:cstheme="minorBidi"/>
          <w:b w:val="0"/>
          <w:bCs w:val="0"/>
          <w:sz w:val="22"/>
          <w:szCs w:val="22"/>
        </w:rPr>
      </w:pPr>
      <w:bookmarkStart w:id="23" w:name="_Toc455055369"/>
      <w:r w:rsidRPr="00AF2498">
        <w:rPr>
          <w:rFonts w:eastAsiaTheme="minorEastAsia" w:cstheme="minorBidi"/>
          <w:b w:val="0"/>
          <w:bCs w:val="0"/>
          <w:sz w:val="22"/>
          <w:szCs w:val="22"/>
        </w:rPr>
        <w:t xml:space="preserve">Review and provide advice regarding the </w:t>
      </w:r>
      <w:r w:rsidR="00860376" w:rsidRPr="00AF2498">
        <w:rPr>
          <w:rFonts w:eastAsiaTheme="minorEastAsia" w:cstheme="minorBidi"/>
          <w:b w:val="0"/>
          <w:bCs w:val="0"/>
          <w:sz w:val="22"/>
          <w:szCs w:val="22"/>
        </w:rPr>
        <w:t xml:space="preserve">Local Authority’s </w:t>
      </w:r>
      <w:r w:rsidR="00F13E48">
        <w:rPr>
          <w:rFonts w:eastAsiaTheme="minorEastAsia" w:cstheme="minorBidi"/>
          <w:b w:val="0"/>
          <w:bCs w:val="0"/>
          <w:sz w:val="22"/>
          <w:szCs w:val="22"/>
        </w:rPr>
        <w:t>area</w:t>
      </w:r>
      <w:r w:rsidRPr="00AF2498">
        <w:rPr>
          <w:rFonts w:eastAsiaTheme="minorEastAsia" w:cstheme="minorBidi"/>
          <w:b w:val="0"/>
          <w:bCs w:val="0"/>
          <w:sz w:val="22"/>
          <w:szCs w:val="22"/>
        </w:rPr>
        <w:t xml:space="preserve"> for the study to ensure it is appropriate and encompasses the range of geographic locations</w:t>
      </w:r>
      <w:r w:rsidR="000E10F7" w:rsidRPr="00AF2498">
        <w:rPr>
          <w:rFonts w:eastAsiaTheme="minorEastAsia" w:cstheme="minorBidi"/>
          <w:b w:val="0"/>
          <w:bCs w:val="0"/>
          <w:sz w:val="22"/>
          <w:szCs w:val="22"/>
        </w:rPr>
        <w:t xml:space="preserve"> within and adjacent to the proposed </w:t>
      </w:r>
      <w:r w:rsidR="00D20091" w:rsidRPr="00AF2498">
        <w:rPr>
          <w:rFonts w:eastAsiaTheme="minorEastAsia" w:cstheme="minorBidi"/>
          <w:b w:val="0"/>
          <w:bCs w:val="0"/>
          <w:sz w:val="22"/>
          <w:szCs w:val="22"/>
        </w:rPr>
        <w:t>study area</w:t>
      </w:r>
      <w:r w:rsidRPr="00AF2498">
        <w:rPr>
          <w:rFonts w:eastAsiaTheme="minorEastAsia" w:cstheme="minorBidi"/>
          <w:b w:val="0"/>
          <w:bCs w:val="0"/>
          <w:sz w:val="22"/>
          <w:szCs w:val="22"/>
        </w:rPr>
        <w:t xml:space="preserve"> of potential relevance to </w:t>
      </w:r>
      <w:r w:rsidR="00D20091" w:rsidRPr="00AF2498">
        <w:rPr>
          <w:rFonts w:eastAsiaTheme="minorEastAsia" w:cstheme="minorBidi"/>
          <w:b w:val="0"/>
          <w:bCs w:val="0"/>
          <w:sz w:val="22"/>
          <w:szCs w:val="22"/>
        </w:rPr>
        <w:t xml:space="preserve">strategic </w:t>
      </w:r>
      <w:r w:rsidRPr="00AF2498">
        <w:rPr>
          <w:rFonts w:eastAsiaTheme="minorEastAsia" w:cstheme="minorBidi"/>
          <w:b w:val="0"/>
          <w:bCs w:val="0"/>
          <w:sz w:val="22"/>
          <w:szCs w:val="22"/>
        </w:rPr>
        <w:t xml:space="preserve">district </w:t>
      </w:r>
      <w:r w:rsidR="00D20091" w:rsidRPr="00AF2498">
        <w:rPr>
          <w:rFonts w:eastAsiaTheme="minorEastAsia" w:cstheme="minorBidi"/>
          <w:b w:val="0"/>
          <w:bCs w:val="0"/>
          <w:sz w:val="22"/>
          <w:szCs w:val="22"/>
        </w:rPr>
        <w:t>energy</w:t>
      </w:r>
      <w:r w:rsidRPr="00AF2498">
        <w:rPr>
          <w:rFonts w:eastAsiaTheme="minorEastAsia" w:cstheme="minorBidi"/>
          <w:b w:val="0"/>
          <w:bCs w:val="0"/>
          <w:sz w:val="22"/>
          <w:szCs w:val="22"/>
        </w:rPr>
        <w:t xml:space="preserve"> opportunities over the </w:t>
      </w:r>
      <w:r w:rsidR="00D20091" w:rsidRPr="00AF2498">
        <w:rPr>
          <w:rFonts w:eastAsiaTheme="minorEastAsia" w:cstheme="minorBidi"/>
          <w:b w:val="0"/>
          <w:bCs w:val="0"/>
          <w:sz w:val="22"/>
          <w:szCs w:val="22"/>
        </w:rPr>
        <w:t>short</w:t>
      </w:r>
      <w:r w:rsidR="001F3526" w:rsidRPr="00AF2498">
        <w:rPr>
          <w:rFonts w:eastAsiaTheme="minorEastAsia" w:cstheme="minorBidi"/>
          <w:b w:val="0"/>
          <w:bCs w:val="0"/>
          <w:sz w:val="22"/>
          <w:szCs w:val="22"/>
        </w:rPr>
        <w:t>-</w:t>
      </w:r>
      <w:r w:rsidR="00D20091" w:rsidRPr="00AF2498">
        <w:rPr>
          <w:rFonts w:eastAsiaTheme="minorEastAsia" w:cstheme="minorBidi"/>
          <w:b w:val="0"/>
          <w:bCs w:val="0"/>
          <w:sz w:val="22"/>
          <w:szCs w:val="22"/>
        </w:rPr>
        <w:t xml:space="preserve"> and </w:t>
      </w:r>
      <w:r w:rsidRPr="00AF2498">
        <w:rPr>
          <w:rFonts w:eastAsiaTheme="minorEastAsia" w:cstheme="minorBidi"/>
          <w:b w:val="0"/>
          <w:bCs w:val="0"/>
          <w:sz w:val="22"/>
          <w:szCs w:val="22"/>
        </w:rPr>
        <w:t>long</w:t>
      </w:r>
      <w:r w:rsidR="001F3526" w:rsidRPr="00AF2498">
        <w:rPr>
          <w:rFonts w:eastAsiaTheme="minorEastAsia" w:cstheme="minorBidi"/>
          <w:b w:val="0"/>
          <w:bCs w:val="0"/>
          <w:sz w:val="22"/>
          <w:szCs w:val="22"/>
        </w:rPr>
        <w:t>-</w:t>
      </w:r>
      <w:r w:rsidRPr="00AF2498">
        <w:rPr>
          <w:rFonts w:eastAsiaTheme="minorEastAsia" w:cstheme="minorBidi"/>
          <w:b w:val="0"/>
          <w:bCs w:val="0"/>
          <w:sz w:val="22"/>
          <w:szCs w:val="22"/>
        </w:rPr>
        <w:t>term.</w:t>
      </w:r>
      <w:r w:rsidR="00D20091" w:rsidRPr="00AF2498">
        <w:rPr>
          <w:rFonts w:eastAsiaTheme="minorEastAsia" w:cstheme="minorBidi"/>
          <w:b w:val="0"/>
          <w:bCs w:val="0"/>
          <w:sz w:val="22"/>
          <w:szCs w:val="22"/>
        </w:rPr>
        <w:t xml:space="preserve">  This should encompass heating, cooling and power related </w:t>
      </w:r>
      <w:r w:rsidR="008A553F">
        <w:rPr>
          <w:rFonts w:eastAsiaTheme="minorEastAsia" w:cstheme="minorBidi"/>
          <w:b w:val="0"/>
          <w:bCs w:val="0"/>
          <w:sz w:val="22"/>
          <w:szCs w:val="22"/>
        </w:rPr>
        <w:t>supply and storage of energy that could interact with</w:t>
      </w:r>
      <w:r w:rsidR="008A553F" w:rsidRPr="00AF2498">
        <w:rPr>
          <w:rFonts w:eastAsiaTheme="minorEastAsia" w:cstheme="minorBidi"/>
          <w:b w:val="0"/>
          <w:bCs w:val="0"/>
          <w:sz w:val="22"/>
          <w:szCs w:val="22"/>
        </w:rPr>
        <w:t xml:space="preserve"> </w:t>
      </w:r>
      <w:r w:rsidR="00D20091" w:rsidRPr="00AF2498">
        <w:rPr>
          <w:rFonts w:eastAsiaTheme="minorEastAsia" w:cstheme="minorBidi"/>
          <w:b w:val="0"/>
          <w:bCs w:val="0"/>
          <w:sz w:val="22"/>
          <w:szCs w:val="22"/>
        </w:rPr>
        <w:t>district energy opportunities.</w:t>
      </w:r>
      <w:bookmarkEnd w:id="23"/>
    </w:p>
    <w:p w14:paraId="4257CD6E" w14:textId="198E6A70" w:rsidR="00A608C1" w:rsidRPr="00AF2498" w:rsidRDefault="00A608C1" w:rsidP="009567CF">
      <w:pPr>
        <w:pStyle w:val="Heading2"/>
        <w:numPr>
          <w:ilvl w:val="2"/>
          <w:numId w:val="6"/>
        </w:numPr>
        <w:ind w:left="1560" w:hanging="709"/>
        <w:rPr>
          <w:rFonts w:eastAsiaTheme="minorEastAsia" w:cstheme="minorBidi"/>
          <w:b w:val="0"/>
          <w:bCs w:val="0"/>
          <w:sz w:val="22"/>
          <w:szCs w:val="22"/>
        </w:rPr>
      </w:pPr>
      <w:bookmarkStart w:id="24" w:name="_Toc455055370"/>
      <w:r w:rsidRPr="00AF2498">
        <w:rPr>
          <w:rFonts w:eastAsiaTheme="minorEastAsia" w:cstheme="minorBidi"/>
          <w:b w:val="0"/>
          <w:bCs w:val="0"/>
          <w:sz w:val="22"/>
          <w:szCs w:val="22"/>
        </w:rPr>
        <w:t xml:space="preserve">Identify, categorise and </w:t>
      </w:r>
      <w:r w:rsidR="005E4221" w:rsidRPr="00AF2498">
        <w:rPr>
          <w:rFonts w:eastAsiaTheme="minorEastAsia" w:cstheme="minorBidi"/>
          <w:b w:val="0"/>
          <w:bCs w:val="0"/>
          <w:sz w:val="22"/>
          <w:szCs w:val="22"/>
        </w:rPr>
        <w:t xml:space="preserve">GIS </w:t>
      </w:r>
      <w:r w:rsidRPr="00AF2498">
        <w:rPr>
          <w:rFonts w:eastAsiaTheme="minorEastAsia" w:cstheme="minorBidi"/>
          <w:b w:val="0"/>
          <w:bCs w:val="0"/>
          <w:sz w:val="22"/>
          <w:szCs w:val="22"/>
        </w:rPr>
        <w:t xml:space="preserve">map existing heating, </w:t>
      </w:r>
      <w:r w:rsidR="00CA36F7" w:rsidRPr="00AF2498">
        <w:rPr>
          <w:rFonts w:eastAsiaTheme="minorEastAsia" w:cstheme="minorBidi"/>
          <w:b w:val="0"/>
          <w:bCs w:val="0"/>
          <w:sz w:val="22"/>
          <w:szCs w:val="22"/>
        </w:rPr>
        <w:t xml:space="preserve">cooling </w:t>
      </w:r>
      <w:r w:rsidRPr="00AF2498">
        <w:rPr>
          <w:rFonts w:eastAsiaTheme="minorEastAsia" w:cstheme="minorBidi"/>
          <w:b w:val="0"/>
          <w:bCs w:val="0"/>
          <w:sz w:val="22"/>
          <w:szCs w:val="22"/>
        </w:rPr>
        <w:t xml:space="preserve">and power </w:t>
      </w:r>
      <w:r w:rsidR="00CA36F7" w:rsidRPr="00AF2498">
        <w:rPr>
          <w:rFonts w:eastAsiaTheme="minorEastAsia" w:cstheme="minorBidi"/>
          <w:b w:val="0"/>
          <w:bCs w:val="0"/>
          <w:sz w:val="22"/>
          <w:szCs w:val="22"/>
        </w:rPr>
        <w:t>demand loads</w:t>
      </w:r>
      <w:r w:rsidR="00CD1D9C" w:rsidRPr="00AF2498">
        <w:rPr>
          <w:rFonts w:eastAsiaTheme="minorEastAsia" w:cstheme="minorBidi"/>
          <w:b w:val="0"/>
          <w:bCs w:val="0"/>
          <w:sz w:val="22"/>
          <w:szCs w:val="22"/>
        </w:rPr>
        <w:t xml:space="preserve"> including </w:t>
      </w:r>
      <w:r w:rsidR="005E4221" w:rsidRPr="00AF2498">
        <w:rPr>
          <w:rFonts w:eastAsiaTheme="minorEastAsia" w:cstheme="minorBidi"/>
          <w:b w:val="0"/>
          <w:bCs w:val="0"/>
          <w:sz w:val="22"/>
          <w:szCs w:val="22"/>
        </w:rPr>
        <w:t>daily, weekly, monthly</w:t>
      </w:r>
      <w:r w:rsidR="005D7987" w:rsidRPr="00AF2498">
        <w:rPr>
          <w:rFonts w:eastAsiaTheme="minorEastAsia" w:cstheme="minorBidi"/>
          <w:b w:val="0"/>
          <w:bCs w:val="0"/>
          <w:sz w:val="22"/>
          <w:szCs w:val="22"/>
        </w:rPr>
        <w:t>,</w:t>
      </w:r>
      <w:r w:rsidR="005E4221" w:rsidRPr="00AF2498">
        <w:rPr>
          <w:rFonts w:eastAsiaTheme="minorEastAsia" w:cstheme="minorBidi"/>
          <w:b w:val="0"/>
          <w:bCs w:val="0"/>
          <w:sz w:val="22"/>
          <w:szCs w:val="22"/>
        </w:rPr>
        <w:t xml:space="preserve"> annual peak and</w:t>
      </w:r>
      <w:r w:rsidR="000B53CF" w:rsidRPr="00AF2498">
        <w:rPr>
          <w:rFonts w:eastAsiaTheme="minorEastAsia" w:cstheme="minorBidi"/>
          <w:b w:val="0"/>
          <w:bCs w:val="0"/>
          <w:sz w:val="22"/>
          <w:szCs w:val="22"/>
        </w:rPr>
        <w:t xml:space="preserve"> baseload, </w:t>
      </w:r>
      <w:r w:rsidR="005E4221" w:rsidRPr="00AF2498">
        <w:rPr>
          <w:rFonts w:eastAsiaTheme="minorEastAsia" w:cstheme="minorBidi"/>
          <w:b w:val="0"/>
          <w:bCs w:val="0"/>
          <w:sz w:val="22"/>
          <w:szCs w:val="22"/>
        </w:rPr>
        <w:t xml:space="preserve">half hourly, monthly and </w:t>
      </w:r>
      <w:r w:rsidR="000B53CF" w:rsidRPr="00AF2498">
        <w:rPr>
          <w:rFonts w:eastAsiaTheme="minorEastAsia" w:cstheme="minorBidi"/>
          <w:b w:val="0"/>
          <w:bCs w:val="0"/>
          <w:sz w:val="22"/>
          <w:szCs w:val="22"/>
        </w:rPr>
        <w:t xml:space="preserve">annual </w:t>
      </w:r>
      <w:r w:rsidR="005E4221" w:rsidRPr="00AF2498">
        <w:rPr>
          <w:rFonts w:eastAsiaTheme="minorEastAsia" w:cstheme="minorBidi"/>
          <w:b w:val="0"/>
          <w:bCs w:val="0"/>
          <w:sz w:val="22"/>
          <w:szCs w:val="22"/>
        </w:rPr>
        <w:t xml:space="preserve">consumption </w:t>
      </w:r>
      <w:r w:rsidR="000B53CF" w:rsidRPr="00AF2498">
        <w:rPr>
          <w:rFonts w:eastAsiaTheme="minorEastAsia" w:cstheme="minorBidi"/>
          <w:b w:val="0"/>
          <w:bCs w:val="0"/>
          <w:sz w:val="22"/>
          <w:szCs w:val="22"/>
        </w:rPr>
        <w:t>figures</w:t>
      </w:r>
      <w:r w:rsidRPr="00AF2498">
        <w:rPr>
          <w:rFonts w:eastAsiaTheme="minorEastAsia" w:cstheme="minorBidi"/>
          <w:b w:val="0"/>
          <w:bCs w:val="0"/>
          <w:sz w:val="22"/>
          <w:szCs w:val="22"/>
        </w:rPr>
        <w:t xml:space="preserve"> for key non-residential and residential buildings </w:t>
      </w:r>
      <w:r w:rsidR="00EE331B">
        <w:rPr>
          <w:rFonts w:eastAsiaTheme="minorEastAsia" w:cstheme="minorBidi"/>
          <w:b w:val="0"/>
          <w:bCs w:val="0"/>
          <w:sz w:val="22"/>
          <w:szCs w:val="22"/>
        </w:rPr>
        <w:t xml:space="preserve">in the area shown in Appendix </w:t>
      </w:r>
      <w:r w:rsidR="00B4036D">
        <w:rPr>
          <w:rFonts w:eastAsiaTheme="minorEastAsia" w:cstheme="minorBidi"/>
          <w:b w:val="0"/>
          <w:bCs w:val="0"/>
          <w:sz w:val="22"/>
          <w:szCs w:val="22"/>
        </w:rPr>
        <w:t>1</w:t>
      </w:r>
      <w:r w:rsidRPr="00AF2498">
        <w:rPr>
          <w:rFonts w:eastAsiaTheme="minorEastAsia" w:cstheme="minorBidi"/>
          <w:b w:val="0"/>
          <w:bCs w:val="0"/>
          <w:sz w:val="22"/>
          <w:szCs w:val="22"/>
        </w:rPr>
        <w:t xml:space="preserve">.  </w:t>
      </w:r>
      <w:r w:rsidR="00D20091" w:rsidRPr="00AF2498">
        <w:rPr>
          <w:rFonts w:eastAsiaTheme="minorEastAsia" w:cstheme="minorBidi"/>
          <w:b w:val="0"/>
          <w:bCs w:val="0"/>
          <w:sz w:val="22"/>
          <w:szCs w:val="22"/>
        </w:rPr>
        <w:t xml:space="preserve">Identified heating, cooling and power demand should be modelled to account for planned or potentially likely energy efficiency improvements. </w:t>
      </w:r>
      <w:r w:rsidRPr="00AF2498">
        <w:rPr>
          <w:rFonts w:eastAsiaTheme="minorEastAsia" w:cstheme="minorBidi"/>
          <w:b w:val="0"/>
          <w:bCs w:val="0"/>
          <w:sz w:val="22"/>
          <w:szCs w:val="22"/>
        </w:rPr>
        <w:t>These buildings should include but not be limited to:</w:t>
      </w:r>
      <w:bookmarkEnd w:id="24"/>
    </w:p>
    <w:p w14:paraId="4257CD6F" w14:textId="329532C0" w:rsidR="00A608C1" w:rsidRDefault="00A84D47" w:rsidP="009567CF">
      <w:pPr>
        <w:pStyle w:val="ListParagraph"/>
        <w:numPr>
          <w:ilvl w:val="0"/>
          <w:numId w:val="2"/>
        </w:numPr>
        <w:ind w:left="2127" w:hanging="284"/>
      </w:pPr>
      <w:r>
        <w:t>The Local Authority</w:t>
      </w:r>
      <w:r w:rsidR="00860376">
        <w:t>-</w:t>
      </w:r>
      <w:r w:rsidR="00A608C1">
        <w:t>owned</w:t>
      </w:r>
      <w:r>
        <w:t>/managed</w:t>
      </w:r>
      <w:r w:rsidR="00A608C1">
        <w:t xml:space="preserve"> buildings e.g. </w:t>
      </w:r>
      <w:r w:rsidR="00FB14D4">
        <w:t xml:space="preserve">industrial units, </w:t>
      </w:r>
      <w:r w:rsidR="00A608C1">
        <w:t>leisure centres</w:t>
      </w:r>
      <w:r>
        <w:t xml:space="preserve"> managed by the Local Authority</w:t>
      </w:r>
      <w:r w:rsidR="00763573">
        <w:t>.</w:t>
      </w:r>
      <w:r w:rsidR="00A608C1">
        <w:t xml:space="preserve"> </w:t>
      </w:r>
    </w:p>
    <w:p w14:paraId="4257CD70" w14:textId="153E973A" w:rsidR="00A608C1" w:rsidRDefault="00A608C1" w:rsidP="009567CF">
      <w:pPr>
        <w:pStyle w:val="ListParagraph"/>
        <w:numPr>
          <w:ilvl w:val="0"/>
          <w:numId w:val="2"/>
        </w:numPr>
        <w:ind w:left="2127" w:hanging="284"/>
      </w:pPr>
      <w:r>
        <w:t>Other public sector buildings e.g</w:t>
      </w:r>
      <w:r w:rsidR="00A84D47" w:rsidRPr="00A84D47">
        <w:t xml:space="preserve"> libraries, </w:t>
      </w:r>
      <w:r>
        <w:t xml:space="preserve">public music, arts </w:t>
      </w:r>
      <w:r w:rsidR="00DF47E4">
        <w:t xml:space="preserve"> and </w:t>
      </w:r>
      <w:r>
        <w:t>theatre venues</w:t>
      </w:r>
      <w:r w:rsidR="00DF47E4">
        <w:t xml:space="preserve">, police and magistrates buildings, health buildings including NHS walk in centres, hospitals and GP practices, </w:t>
      </w:r>
      <w:r w:rsidR="00CB1CB0">
        <w:t xml:space="preserve">Government buildings such as </w:t>
      </w:r>
      <w:r w:rsidR="00CB1CB0">
        <w:lastRenderedPageBreak/>
        <w:t>Ministry of Defence (MOD)</w:t>
      </w:r>
      <w:r w:rsidR="00DF47E4">
        <w:t xml:space="preserve">, </w:t>
      </w:r>
      <w:r w:rsidR="00CB1CB0">
        <w:t xml:space="preserve">Department of Work and Pensions (DWP) </w:t>
      </w:r>
      <w:r w:rsidR="00DF47E4">
        <w:t>Job Centres</w:t>
      </w:r>
      <w:r w:rsidR="00A84D47">
        <w:t>.</w:t>
      </w:r>
    </w:p>
    <w:p w14:paraId="4257CD71" w14:textId="0443011D" w:rsidR="00DF47E4" w:rsidRDefault="00DF47E4" w:rsidP="009567CF">
      <w:pPr>
        <w:pStyle w:val="ListParagraph"/>
        <w:numPr>
          <w:ilvl w:val="0"/>
          <w:numId w:val="2"/>
        </w:numPr>
        <w:ind w:left="2127" w:hanging="284"/>
      </w:pPr>
      <w:r>
        <w:t>Private sector buildings wit</w:t>
      </w:r>
      <w:r w:rsidR="007D2160">
        <w:t>h potentially significant heating or cooling</w:t>
      </w:r>
      <w:r>
        <w:t xml:space="preserve"> loads such as hotels, leisure centres, office</w:t>
      </w:r>
      <w:r w:rsidR="00763573">
        <w:t>s</w:t>
      </w:r>
      <w:r>
        <w:t>, retail centres,</w:t>
      </w:r>
      <w:r w:rsidR="00CB1CB0">
        <w:t xml:space="preserve"> </w:t>
      </w:r>
      <w:r w:rsidR="008B05A9">
        <w:t xml:space="preserve">or </w:t>
      </w:r>
      <w:r w:rsidR="007D2160">
        <w:t>telephone exchanges</w:t>
      </w:r>
      <w:r w:rsidR="00763573">
        <w:t>.</w:t>
      </w:r>
    </w:p>
    <w:p w14:paraId="4257CD72" w14:textId="10918A11" w:rsidR="007D2160" w:rsidRDefault="007D2160" w:rsidP="009567CF">
      <w:pPr>
        <w:pStyle w:val="ListParagraph"/>
        <w:numPr>
          <w:ilvl w:val="0"/>
          <w:numId w:val="2"/>
        </w:numPr>
        <w:ind w:left="2127" w:hanging="284"/>
      </w:pPr>
      <w:r>
        <w:t xml:space="preserve">Commercial undertakings with high heating or cooling </w:t>
      </w:r>
      <w:r w:rsidR="0086384E">
        <w:t>demands</w:t>
      </w:r>
      <w:r>
        <w:t xml:space="preserve"> such as</w:t>
      </w:r>
      <w:r w:rsidR="00905518">
        <w:t xml:space="preserve"> manufacturing, </w:t>
      </w:r>
      <w:r>
        <w:t xml:space="preserve">greenhouse agriculture, </w:t>
      </w:r>
      <w:r w:rsidR="00905518">
        <w:t xml:space="preserve">garden centres, </w:t>
      </w:r>
      <w:r w:rsidR="00763573">
        <w:t>etc.</w:t>
      </w:r>
    </w:p>
    <w:p w14:paraId="4257CD73" w14:textId="73B08D30" w:rsidR="0007712D" w:rsidRDefault="00B4036D" w:rsidP="009567CF">
      <w:pPr>
        <w:pStyle w:val="ListParagraph"/>
        <w:numPr>
          <w:ilvl w:val="0"/>
          <w:numId w:val="2"/>
        </w:numPr>
        <w:ind w:left="2127" w:hanging="284"/>
      </w:pPr>
      <w:r>
        <w:t>Relevant</w:t>
      </w:r>
      <w:r w:rsidR="0007712D">
        <w:t xml:space="preserve"> private and social residential housing</w:t>
      </w:r>
      <w:r>
        <w:t xml:space="preserve"> in the area, including the proposed new housing on the site of the old secondary school at Carn Thomas</w:t>
      </w:r>
      <w:r w:rsidR="00905518">
        <w:t>.</w:t>
      </w:r>
    </w:p>
    <w:p w14:paraId="4257CD74" w14:textId="5BB45FB5" w:rsidR="00B3112F" w:rsidRPr="00D71B6E" w:rsidRDefault="0007712D" w:rsidP="009567CF">
      <w:pPr>
        <w:pStyle w:val="Heading2"/>
        <w:keepNext w:val="0"/>
        <w:numPr>
          <w:ilvl w:val="2"/>
          <w:numId w:val="6"/>
        </w:numPr>
        <w:ind w:left="1560" w:hanging="709"/>
        <w:rPr>
          <w:rFonts w:eastAsiaTheme="minorEastAsia" w:cstheme="minorBidi"/>
          <w:b w:val="0"/>
          <w:bCs w:val="0"/>
          <w:sz w:val="22"/>
          <w:szCs w:val="22"/>
        </w:rPr>
      </w:pPr>
      <w:bookmarkStart w:id="25" w:name="_Toc455055371"/>
      <w:r w:rsidRPr="00D71B6E">
        <w:rPr>
          <w:rFonts w:eastAsiaTheme="minorEastAsia" w:cstheme="minorBidi"/>
          <w:b w:val="0"/>
          <w:bCs w:val="0"/>
          <w:sz w:val="22"/>
          <w:szCs w:val="22"/>
        </w:rPr>
        <w:t xml:space="preserve">Liaise with the </w:t>
      </w:r>
      <w:r w:rsidR="00860376" w:rsidRPr="00D71B6E">
        <w:rPr>
          <w:rFonts w:eastAsiaTheme="minorEastAsia" w:cstheme="minorBidi"/>
          <w:b w:val="0"/>
          <w:bCs w:val="0"/>
          <w:sz w:val="22"/>
          <w:szCs w:val="22"/>
        </w:rPr>
        <w:t xml:space="preserve">Local Authority </w:t>
      </w:r>
      <w:r w:rsidR="00D20091" w:rsidRPr="00D71B6E">
        <w:rPr>
          <w:rFonts w:eastAsiaTheme="minorEastAsia" w:cstheme="minorBidi"/>
          <w:b w:val="0"/>
          <w:bCs w:val="0"/>
          <w:sz w:val="22"/>
          <w:szCs w:val="22"/>
        </w:rPr>
        <w:t>and utilise relevant development masterplans and planning documents</w:t>
      </w:r>
      <w:r w:rsidRPr="00D71B6E">
        <w:rPr>
          <w:rFonts w:eastAsiaTheme="minorEastAsia" w:cstheme="minorBidi"/>
          <w:b w:val="0"/>
          <w:bCs w:val="0"/>
          <w:sz w:val="22"/>
          <w:szCs w:val="22"/>
        </w:rPr>
        <w:t xml:space="preserve"> to identify </w:t>
      </w:r>
      <w:r w:rsidR="00D20091" w:rsidRPr="00D71B6E">
        <w:rPr>
          <w:rFonts w:eastAsiaTheme="minorEastAsia" w:cstheme="minorBidi"/>
          <w:b w:val="0"/>
          <w:bCs w:val="0"/>
          <w:sz w:val="22"/>
          <w:szCs w:val="22"/>
        </w:rPr>
        <w:t xml:space="preserve">and inform estimates of residential and non-residential demand for </w:t>
      </w:r>
      <w:r w:rsidRPr="00D71B6E">
        <w:rPr>
          <w:rFonts w:eastAsiaTheme="minorEastAsia" w:cstheme="minorBidi"/>
          <w:b w:val="0"/>
          <w:bCs w:val="0"/>
          <w:sz w:val="22"/>
          <w:szCs w:val="22"/>
        </w:rPr>
        <w:t>significant potential future developments</w:t>
      </w:r>
      <w:r w:rsidR="00B3112F" w:rsidRPr="00D71B6E">
        <w:rPr>
          <w:rFonts w:eastAsiaTheme="minorEastAsia" w:cstheme="minorBidi"/>
          <w:b w:val="0"/>
          <w:bCs w:val="0"/>
          <w:sz w:val="22"/>
          <w:szCs w:val="22"/>
        </w:rPr>
        <w:t>.  Estimates should also include development densities, timeframes and phasing.</w:t>
      </w:r>
      <w:bookmarkEnd w:id="25"/>
    </w:p>
    <w:p w14:paraId="20A9ED49" w14:textId="77777777" w:rsidR="006742A1" w:rsidRDefault="00B3112F" w:rsidP="009567CF">
      <w:pPr>
        <w:pStyle w:val="Heading2"/>
        <w:keepNext w:val="0"/>
        <w:numPr>
          <w:ilvl w:val="2"/>
          <w:numId w:val="6"/>
        </w:numPr>
        <w:ind w:left="1560" w:hanging="709"/>
        <w:rPr>
          <w:rFonts w:eastAsiaTheme="minorEastAsia" w:cstheme="minorBidi"/>
          <w:b w:val="0"/>
          <w:bCs w:val="0"/>
          <w:sz w:val="22"/>
          <w:szCs w:val="22"/>
        </w:rPr>
      </w:pPr>
      <w:bookmarkStart w:id="26" w:name="_Toc455055372"/>
      <w:r w:rsidRPr="00D71B6E">
        <w:rPr>
          <w:rFonts w:eastAsiaTheme="minorEastAsia" w:cstheme="minorBidi"/>
          <w:b w:val="0"/>
          <w:bCs w:val="0"/>
          <w:sz w:val="22"/>
          <w:szCs w:val="22"/>
        </w:rPr>
        <w:t>Undertake heating, cooling and power demand energy modelling of identified development using appropriate industry benchmarks as identified in Section 2 of the CIBSE/ADE Heat Networks Code of Practice</w:t>
      </w:r>
      <w:r w:rsidR="00960E96" w:rsidRPr="00D71B6E">
        <w:rPr>
          <w:rFonts w:eastAsiaTheme="minorEastAsia" w:cstheme="minorBidi"/>
          <w:b w:val="0"/>
          <w:bCs w:val="0"/>
          <w:sz w:val="22"/>
          <w:szCs w:val="22"/>
        </w:rPr>
        <w:t xml:space="preserve"> </w:t>
      </w:r>
      <w:r w:rsidR="002D7229" w:rsidRPr="00D71B6E">
        <w:rPr>
          <w:rFonts w:eastAsiaTheme="minorEastAsia" w:cstheme="minorBidi"/>
          <w:b w:val="0"/>
          <w:bCs w:val="0"/>
          <w:sz w:val="22"/>
          <w:szCs w:val="22"/>
        </w:rPr>
        <w:t xml:space="preserve">and </w:t>
      </w:r>
      <w:r w:rsidRPr="00D71B6E">
        <w:rPr>
          <w:rFonts w:eastAsiaTheme="minorEastAsia" w:cstheme="minorBidi"/>
          <w:b w:val="0"/>
          <w:bCs w:val="0"/>
          <w:sz w:val="22"/>
          <w:szCs w:val="22"/>
        </w:rPr>
        <w:t xml:space="preserve">in line with the nature and scale of envisaged development.  </w:t>
      </w:r>
      <w:r w:rsidR="005E4221" w:rsidRPr="00D71B6E">
        <w:rPr>
          <w:rFonts w:eastAsiaTheme="minorEastAsia" w:cstheme="minorBidi"/>
          <w:b w:val="0"/>
          <w:bCs w:val="0"/>
          <w:sz w:val="22"/>
          <w:szCs w:val="22"/>
        </w:rPr>
        <w:t xml:space="preserve">This should provide </w:t>
      </w:r>
      <w:r w:rsidR="002D7229" w:rsidRPr="00D71B6E">
        <w:rPr>
          <w:rFonts w:eastAsiaTheme="minorEastAsia" w:cstheme="minorBidi"/>
          <w:b w:val="0"/>
          <w:bCs w:val="0"/>
          <w:sz w:val="22"/>
          <w:szCs w:val="22"/>
        </w:rPr>
        <w:t>estimate</w:t>
      </w:r>
      <w:r w:rsidR="005E4221" w:rsidRPr="00D71B6E">
        <w:rPr>
          <w:rFonts w:eastAsiaTheme="minorEastAsia" w:cstheme="minorBidi"/>
          <w:b w:val="0"/>
          <w:bCs w:val="0"/>
          <w:sz w:val="22"/>
          <w:szCs w:val="22"/>
        </w:rPr>
        <w:t>s of</w:t>
      </w:r>
      <w:r w:rsidR="002D7229" w:rsidRPr="00D71B6E">
        <w:rPr>
          <w:rFonts w:eastAsiaTheme="minorEastAsia" w:cstheme="minorBidi"/>
          <w:b w:val="0"/>
          <w:bCs w:val="0"/>
          <w:sz w:val="22"/>
          <w:szCs w:val="22"/>
        </w:rPr>
        <w:t xml:space="preserve"> projected </w:t>
      </w:r>
      <w:r w:rsidR="0007712D" w:rsidRPr="00D71B6E">
        <w:rPr>
          <w:rFonts w:eastAsiaTheme="minorEastAsia" w:cstheme="minorBidi"/>
          <w:b w:val="0"/>
          <w:bCs w:val="0"/>
          <w:sz w:val="22"/>
          <w:szCs w:val="22"/>
        </w:rPr>
        <w:t>heating, cooling and power demand</w:t>
      </w:r>
      <w:r w:rsidR="0054712B" w:rsidRPr="00D71B6E">
        <w:rPr>
          <w:rFonts w:eastAsiaTheme="minorEastAsia" w:cstheme="minorBidi"/>
          <w:b w:val="0"/>
          <w:bCs w:val="0"/>
          <w:sz w:val="22"/>
          <w:szCs w:val="22"/>
        </w:rPr>
        <w:t xml:space="preserve"> </w:t>
      </w:r>
      <w:r w:rsidR="0007712D" w:rsidRPr="00D71B6E">
        <w:rPr>
          <w:rFonts w:eastAsiaTheme="minorEastAsia" w:cstheme="minorBidi"/>
          <w:b w:val="0"/>
          <w:bCs w:val="0"/>
          <w:sz w:val="22"/>
          <w:szCs w:val="22"/>
        </w:rPr>
        <w:t>load</w:t>
      </w:r>
      <w:r w:rsidR="00371889" w:rsidRPr="00D71B6E">
        <w:rPr>
          <w:rFonts w:eastAsiaTheme="minorEastAsia" w:cstheme="minorBidi"/>
          <w:b w:val="0"/>
          <w:bCs w:val="0"/>
          <w:sz w:val="22"/>
          <w:szCs w:val="22"/>
        </w:rPr>
        <w:t>s</w:t>
      </w:r>
      <w:r w:rsidR="005D693C" w:rsidRPr="00D71B6E">
        <w:rPr>
          <w:rFonts w:eastAsiaTheme="minorEastAsia" w:cstheme="minorBidi"/>
          <w:b w:val="0"/>
          <w:bCs w:val="0"/>
          <w:sz w:val="22"/>
          <w:szCs w:val="22"/>
        </w:rPr>
        <w:t xml:space="preserve"> as well as heat supply loads</w:t>
      </w:r>
      <w:r w:rsidRPr="00D71B6E">
        <w:rPr>
          <w:rFonts w:eastAsiaTheme="minorEastAsia" w:cstheme="minorBidi"/>
          <w:b w:val="0"/>
          <w:bCs w:val="0"/>
          <w:sz w:val="22"/>
          <w:szCs w:val="22"/>
        </w:rPr>
        <w:t xml:space="preserve"> if relevant, including daily, monthly, annual peak and baseload, as well as monthly and annual consumption/production figures.  The modelling should also take account of building regulations standards likely to be applicable for the various phases of development.</w:t>
      </w:r>
      <w:r w:rsidR="007522EE" w:rsidRPr="00D71B6E">
        <w:rPr>
          <w:rFonts w:eastAsiaTheme="minorEastAsia" w:cstheme="minorBidi"/>
          <w:b w:val="0"/>
          <w:bCs w:val="0"/>
          <w:sz w:val="22"/>
          <w:szCs w:val="22"/>
        </w:rPr>
        <w:t xml:space="preserve">  Categorise and GIS map projected energy demand and supply loads.</w:t>
      </w:r>
      <w:bookmarkEnd w:id="26"/>
    </w:p>
    <w:p w14:paraId="4257CD76" w14:textId="3D739D1C" w:rsidR="007522EE" w:rsidRPr="006742A1" w:rsidRDefault="00D71B6E" w:rsidP="009567CF">
      <w:pPr>
        <w:pStyle w:val="Heading2"/>
        <w:keepNext w:val="0"/>
        <w:numPr>
          <w:ilvl w:val="2"/>
          <w:numId w:val="6"/>
        </w:numPr>
        <w:ind w:left="1560" w:hanging="709"/>
        <w:rPr>
          <w:rFonts w:eastAsiaTheme="minorEastAsia" w:cstheme="minorBidi"/>
          <w:b w:val="0"/>
          <w:bCs w:val="0"/>
          <w:sz w:val="22"/>
          <w:szCs w:val="22"/>
        </w:rPr>
      </w:pPr>
      <w:bookmarkStart w:id="27" w:name="_Toc455055373"/>
      <w:r w:rsidRPr="006742A1">
        <w:rPr>
          <w:rFonts w:eastAsiaTheme="minorEastAsia" w:cstheme="minorBidi"/>
          <w:b w:val="0"/>
          <w:bCs w:val="0"/>
          <w:sz w:val="22"/>
          <w:szCs w:val="22"/>
        </w:rPr>
        <w:t>O</w:t>
      </w:r>
      <w:r w:rsidR="004F0750" w:rsidRPr="006742A1">
        <w:rPr>
          <w:rFonts w:eastAsiaTheme="minorEastAsia" w:cstheme="minorBidi"/>
          <w:b w:val="0"/>
          <w:bCs w:val="0"/>
          <w:sz w:val="22"/>
          <w:szCs w:val="22"/>
        </w:rPr>
        <w:t>pportunities</w:t>
      </w:r>
      <w:r w:rsidR="0054712B" w:rsidRPr="006742A1">
        <w:rPr>
          <w:rFonts w:eastAsiaTheme="minorEastAsia" w:cstheme="minorBidi"/>
          <w:b w:val="0"/>
          <w:bCs w:val="0"/>
          <w:sz w:val="22"/>
          <w:szCs w:val="22"/>
        </w:rPr>
        <w:t xml:space="preserve"> </w:t>
      </w:r>
      <w:r w:rsidR="00960E96" w:rsidRPr="006742A1">
        <w:rPr>
          <w:rFonts w:eastAsiaTheme="minorEastAsia" w:cstheme="minorBidi"/>
          <w:b w:val="0"/>
          <w:bCs w:val="0"/>
          <w:sz w:val="22"/>
          <w:szCs w:val="22"/>
        </w:rPr>
        <w:t xml:space="preserve">for heat supply </w:t>
      </w:r>
      <w:r w:rsidR="007522EE" w:rsidRPr="006742A1">
        <w:rPr>
          <w:rFonts w:eastAsiaTheme="minorEastAsia" w:cstheme="minorBidi"/>
          <w:b w:val="0"/>
          <w:bCs w:val="0"/>
          <w:sz w:val="22"/>
          <w:szCs w:val="22"/>
        </w:rPr>
        <w:t>from</w:t>
      </w:r>
      <w:r w:rsidR="00E27078" w:rsidRPr="006742A1">
        <w:rPr>
          <w:rFonts w:eastAsiaTheme="minorEastAsia" w:cstheme="minorBidi"/>
          <w:b w:val="0"/>
          <w:bCs w:val="0"/>
          <w:sz w:val="22"/>
          <w:szCs w:val="22"/>
        </w:rPr>
        <w:t xml:space="preserve"> </w:t>
      </w:r>
      <w:r w:rsidR="007522EE" w:rsidRPr="006742A1">
        <w:rPr>
          <w:rFonts w:eastAsiaTheme="minorEastAsia" w:cstheme="minorBidi"/>
          <w:b w:val="0"/>
          <w:bCs w:val="0"/>
          <w:sz w:val="22"/>
          <w:szCs w:val="22"/>
        </w:rPr>
        <w:t xml:space="preserve">existing installations </w:t>
      </w:r>
      <w:r w:rsidR="00E27078" w:rsidRPr="006742A1">
        <w:rPr>
          <w:rFonts w:eastAsiaTheme="minorEastAsia" w:cstheme="minorBidi"/>
          <w:b w:val="0"/>
          <w:bCs w:val="0"/>
          <w:sz w:val="22"/>
          <w:szCs w:val="22"/>
        </w:rPr>
        <w:t>shall</w:t>
      </w:r>
      <w:r w:rsidR="0054712B" w:rsidRPr="006742A1">
        <w:rPr>
          <w:rFonts w:eastAsiaTheme="minorEastAsia" w:cstheme="minorBidi"/>
          <w:b w:val="0"/>
          <w:bCs w:val="0"/>
          <w:sz w:val="22"/>
          <w:szCs w:val="22"/>
        </w:rPr>
        <w:t xml:space="preserve"> include but not be limited to:</w:t>
      </w:r>
      <w:r w:rsidR="004F0750" w:rsidRPr="006742A1">
        <w:rPr>
          <w:rFonts w:eastAsiaTheme="minorEastAsia" w:cstheme="minorBidi"/>
          <w:b w:val="0"/>
          <w:bCs w:val="0"/>
          <w:sz w:val="22"/>
          <w:szCs w:val="22"/>
        </w:rPr>
        <w:t xml:space="preserve"> </w:t>
      </w:r>
      <w:r w:rsidR="0086384E" w:rsidRPr="006742A1">
        <w:rPr>
          <w:rFonts w:eastAsiaTheme="minorEastAsia" w:cstheme="minorBidi"/>
          <w:b w:val="0"/>
          <w:bCs w:val="0"/>
          <w:sz w:val="22"/>
          <w:szCs w:val="22"/>
        </w:rPr>
        <w:t xml:space="preserve">sewage waste treatment plants, </w:t>
      </w:r>
      <w:r w:rsidR="004F0750" w:rsidRPr="006742A1">
        <w:rPr>
          <w:rFonts w:eastAsiaTheme="minorEastAsia" w:cstheme="minorBidi"/>
          <w:b w:val="0"/>
          <w:bCs w:val="0"/>
          <w:sz w:val="22"/>
          <w:szCs w:val="22"/>
        </w:rPr>
        <w:t>Ene</w:t>
      </w:r>
      <w:r w:rsidR="00E729E9" w:rsidRPr="006742A1">
        <w:rPr>
          <w:rFonts w:eastAsiaTheme="minorEastAsia" w:cstheme="minorBidi"/>
          <w:b w:val="0"/>
          <w:bCs w:val="0"/>
          <w:sz w:val="22"/>
          <w:szCs w:val="22"/>
        </w:rPr>
        <w:t xml:space="preserve">rgy from Waste (EfW) plants, industrial waste </w:t>
      </w:r>
      <w:r w:rsidR="004F0750" w:rsidRPr="006742A1">
        <w:rPr>
          <w:rFonts w:eastAsiaTheme="minorEastAsia" w:cstheme="minorBidi"/>
          <w:b w:val="0"/>
          <w:bCs w:val="0"/>
          <w:sz w:val="22"/>
          <w:szCs w:val="22"/>
        </w:rPr>
        <w:t>heat</w:t>
      </w:r>
      <w:r w:rsidR="00E729E9" w:rsidRPr="006742A1">
        <w:rPr>
          <w:rFonts w:eastAsiaTheme="minorEastAsia" w:cstheme="minorBidi"/>
          <w:b w:val="0"/>
          <w:bCs w:val="0"/>
          <w:sz w:val="22"/>
          <w:szCs w:val="22"/>
        </w:rPr>
        <w:t xml:space="preserve"> (IWH)</w:t>
      </w:r>
      <w:r w:rsidR="004F0750" w:rsidRPr="006742A1">
        <w:rPr>
          <w:rFonts w:eastAsiaTheme="minorEastAsia" w:cstheme="minorBidi"/>
          <w:b w:val="0"/>
          <w:bCs w:val="0"/>
          <w:sz w:val="22"/>
          <w:szCs w:val="22"/>
        </w:rPr>
        <w:t>, spare heat export capacity from existing</w:t>
      </w:r>
      <w:r w:rsidR="00E27078" w:rsidRPr="006742A1">
        <w:rPr>
          <w:rFonts w:eastAsiaTheme="minorEastAsia" w:cstheme="minorBidi"/>
          <w:b w:val="0"/>
          <w:bCs w:val="0"/>
          <w:sz w:val="22"/>
          <w:szCs w:val="22"/>
        </w:rPr>
        <w:t xml:space="preserve"> </w:t>
      </w:r>
      <w:r w:rsidR="00B22BAB">
        <w:rPr>
          <w:rFonts w:eastAsiaTheme="minorEastAsia" w:cstheme="minorBidi"/>
          <w:b w:val="0"/>
          <w:bCs w:val="0"/>
          <w:sz w:val="22"/>
          <w:szCs w:val="22"/>
        </w:rPr>
        <w:t xml:space="preserve">or new </w:t>
      </w:r>
      <w:r w:rsidR="00E27078" w:rsidRPr="006742A1">
        <w:rPr>
          <w:rFonts w:eastAsiaTheme="minorEastAsia" w:cstheme="minorBidi"/>
          <w:b w:val="0"/>
          <w:bCs w:val="0"/>
          <w:sz w:val="22"/>
          <w:szCs w:val="22"/>
        </w:rPr>
        <w:t>power stations</w:t>
      </w:r>
      <w:r w:rsidR="00B22BAB">
        <w:rPr>
          <w:rFonts w:eastAsiaTheme="minorEastAsia" w:cstheme="minorBidi"/>
          <w:b w:val="0"/>
          <w:bCs w:val="0"/>
          <w:sz w:val="22"/>
          <w:szCs w:val="22"/>
        </w:rPr>
        <w:t xml:space="preserve"> (e.g. transformer cooling)</w:t>
      </w:r>
      <w:r w:rsidR="00E27078" w:rsidRPr="006742A1">
        <w:rPr>
          <w:rFonts w:eastAsiaTheme="minorEastAsia" w:cstheme="minorBidi"/>
          <w:b w:val="0"/>
          <w:bCs w:val="0"/>
          <w:sz w:val="22"/>
          <w:szCs w:val="22"/>
        </w:rPr>
        <w:t>,</w:t>
      </w:r>
      <w:r w:rsidR="004F0750" w:rsidRPr="006742A1">
        <w:rPr>
          <w:rFonts w:eastAsiaTheme="minorEastAsia" w:cstheme="minorBidi"/>
          <w:b w:val="0"/>
          <w:bCs w:val="0"/>
          <w:sz w:val="22"/>
          <w:szCs w:val="22"/>
        </w:rPr>
        <w:t xml:space="preserve"> </w:t>
      </w:r>
      <w:r w:rsidR="00E27078" w:rsidRPr="006742A1">
        <w:rPr>
          <w:rFonts w:eastAsiaTheme="minorEastAsia" w:cstheme="minorBidi"/>
          <w:b w:val="0"/>
          <w:bCs w:val="0"/>
          <w:sz w:val="22"/>
          <w:szCs w:val="22"/>
        </w:rPr>
        <w:t>boiler plant</w:t>
      </w:r>
      <w:r w:rsidR="00CD1D9C" w:rsidRPr="006742A1">
        <w:rPr>
          <w:rFonts w:eastAsiaTheme="minorEastAsia" w:cstheme="minorBidi"/>
          <w:b w:val="0"/>
          <w:bCs w:val="0"/>
          <w:sz w:val="22"/>
          <w:szCs w:val="22"/>
        </w:rPr>
        <w:t xml:space="preserve"> </w:t>
      </w:r>
      <w:r w:rsidR="00E27078" w:rsidRPr="006742A1">
        <w:rPr>
          <w:rFonts w:eastAsiaTheme="minorEastAsia" w:cstheme="minorBidi"/>
          <w:b w:val="0"/>
          <w:bCs w:val="0"/>
          <w:sz w:val="22"/>
          <w:szCs w:val="22"/>
        </w:rPr>
        <w:t>and</w:t>
      </w:r>
      <w:r w:rsidR="005D693C" w:rsidRPr="006742A1">
        <w:rPr>
          <w:rFonts w:eastAsiaTheme="minorEastAsia" w:cstheme="minorBidi"/>
          <w:b w:val="0"/>
          <w:bCs w:val="0"/>
          <w:sz w:val="22"/>
          <w:szCs w:val="22"/>
        </w:rPr>
        <w:t xml:space="preserve"> district heating schemes</w:t>
      </w:r>
      <w:r w:rsidR="007522EE" w:rsidRPr="006742A1">
        <w:rPr>
          <w:rFonts w:eastAsiaTheme="minorEastAsia" w:cstheme="minorBidi"/>
          <w:b w:val="0"/>
          <w:bCs w:val="0"/>
          <w:sz w:val="22"/>
          <w:szCs w:val="22"/>
        </w:rPr>
        <w:t>.</w:t>
      </w:r>
      <w:bookmarkEnd w:id="27"/>
    </w:p>
    <w:p w14:paraId="19B601BF" w14:textId="00289083" w:rsidR="008A553F" w:rsidRPr="008A553F" w:rsidRDefault="007522EE" w:rsidP="008A553F">
      <w:pPr>
        <w:pStyle w:val="Heading2"/>
        <w:numPr>
          <w:ilvl w:val="2"/>
          <w:numId w:val="6"/>
        </w:numPr>
        <w:ind w:left="1560" w:hanging="709"/>
      </w:pPr>
      <w:bookmarkStart w:id="28" w:name="_Toc455055374"/>
      <w:r w:rsidRPr="00D71B6E">
        <w:rPr>
          <w:rFonts w:eastAsiaTheme="minorEastAsia" w:cstheme="minorBidi"/>
          <w:b w:val="0"/>
          <w:bCs w:val="0"/>
          <w:sz w:val="22"/>
          <w:szCs w:val="22"/>
        </w:rPr>
        <w:t>Heat supply mapping should also identify the potential opportunities in relation to</w:t>
      </w:r>
      <w:r w:rsidR="005D693C" w:rsidRPr="00D71B6E">
        <w:rPr>
          <w:rFonts w:eastAsiaTheme="minorEastAsia" w:cstheme="minorBidi"/>
          <w:b w:val="0"/>
          <w:bCs w:val="0"/>
          <w:sz w:val="22"/>
          <w:szCs w:val="22"/>
        </w:rPr>
        <w:t xml:space="preserve"> geothermal and waste source heat supply including ri</w:t>
      </w:r>
      <w:r w:rsidR="00CD1D9C" w:rsidRPr="00D71B6E">
        <w:rPr>
          <w:rFonts w:eastAsiaTheme="minorEastAsia" w:cstheme="minorBidi"/>
          <w:b w:val="0"/>
          <w:bCs w:val="0"/>
          <w:sz w:val="22"/>
          <w:szCs w:val="22"/>
        </w:rPr>
        <w:t>vers,</w:t>
      </w:r>
      <w:r w:rsidR="005D693C" w:rsidRPr="00D71B6E">
        <w:rPr>
          <w:rFonts w:eastAsiaTheme="minorEastAsia" w:cstheme="minorBidi"/>
          <w:b w:val="0"/>
          <w:bCs w:val="0"/>
          <w:sz w:val="22"/>
          <w:szCs w:val="22"/>
        </w:rPr>
        <w:t xml:space="preserve"> </w:t>
      </w:r>
      <w:r w:rsidR="006742A1">
        <w:rPr>
          <w:rFonts w:eastAsiaTheme="minorEastAsia" w:cstheme="minorBidi"/>
          <w:b w:val="0"/>
          <w:bCs w:val="0"/>
          <w:sz w:val="22"/>
          <w:szCs w:val="22"/>
        </w:rPr>
        <w:t>and</w:t>
      </w:r>
      <w:r w:rsidR="00CD1D9C" w:rsidRPr="00D71B6E">
        <w:rPr>
          <w:rFonts w:eastAsiaTheme="minorEastAsia" w:cstheme="minorBidi"/>
          <w:b w:val="0"/>
          <w:bCs w:val="0"/>
          <w:sz w:val="22"/>
          <w:szCs w:val="22"/>
        </w:rPr>
        <w:t xml:space="preserve"> </w:t>
      </w:r>
      <w:r w:rsidR="00F13E48">
        <w:rPr>
          <w:rFonts w:eastAsiaTheme="minorEastAsia" w:cstheme="minorBidi"/>
          <w:b w:val="0"/>
          <w:bCs w:val="0"/>
          <w:sz w:val="22"/>
          <w:szCs w:val="22"/>
        </w:rPr>
        <w:t>the sea</w:t>
      </w:r>
      <w:r w:rsidR="00CD1D9C" w:rsidRPr="00D71B6E">
        <w:rPr>
          <w:rFonts w:eastAsiaTheme="minorEastAsia" w:cstheme="minorBidi"/>
          <w:b w:val="0"/>
          <w:bCs w:val="0"/>
          <w:sz w:val="22"/>
          <w:szCs w:val="22"/>
        </w:rPr>
        <w:t xml:space="preserve"> with appropriate referenc</w:t>
      </w:r>
      <w:r w:rsidR="003F5680" w:rsidRPr="00D71B6E">
        <w:rPr>
          <w:rFonts w:eastAsiaTheme="minorEastAsia" w:cstheme="minorBidi"/>
          <w:b w:val="0"/>
          <w:bCs w:val="0"/>
          <w:sz w:val="22"/>
          <w:szCs w:val="22"/>
        </w:rPr>
        <w:t xml:space="preserve">e to </w:t>
      </w:r>
      <w:r w:rsidR="00C433E1" w:rsidRPr="00D71B6E">
        <w:rPr>
          <w:rFonts w:eastAsiaTheme="minorEastAsia" w:cstheme="minorBidi"/>
          <w:b w:val="0"/>
          <w:bCs w:val="0"/>
          <w:sz w:val="22"/>
          <w:szCs w:val="22"/>
        </w:rPr>
        <w:t xml:space="preserve">the </w:t>
      </w:r>
      <w:r w:rsidR="00B22BAB">
        <w:rPr>
          <w:rFonts w:eastAsiaTheme="minorEastAsia" w:cstheme="minorBidi"/>
          <w:b w:val="0"/>
          <w:bCs w:val="0"/>
          <w:sz w:val="22"/>
          <w:szCs w:val="22"/>
        </w:rPr>
        <w:t>BEIS</w:t>
      </w:r>
      <w:r w:rsidR="003F5680" w:rsidRPr="00D71B6E">
        <w:rPr>
          <w:rFonts w:eastAsiaTheme="minorEastAsia" w:cstheme="minorBidi"/>
          <w:b w:val="0"/>
          <w:bCs w:val="0"/>
          <w:sz w:val="22"/>
          <w:szCs w:val="22"/>
        </w:rPr>
        <w:t xml:space="preserve"> water source heat map and </w:t>
      </w:r>
      <w:r w:rsidR="00F13E48">
        <w:rPr>
          <w:rFonts w:eastAsiaTheme="minorEastAsia" w:cstheme="minorBidi"/>
          <w:b w:val="0"/>
          <w:bCs w:val="0"/>
          <w:sz w:val="22"/>
          <w:szCs w:val="22"/>
        </w:rPr>
        <w:t>area</w:t>
      </w:r>
      <w:r w:rsidR="003F5680" w:rsidRPr="00D71B6E">
        <w:rPr>
          <w:rFonts w:eastAsiaTheme="minorEastAsia" w:cstheme="minorBidi"/>
          <w:b w:val="0"/>
          <w:bCs w:val="0"/>
          <w:sz w:val="22"/>
          <w:szCs w:val="22"/>
        </w:rPr>
        <w:t xml:space="preserve"> for the study.</w:t>
      </w:r>
      <w:bookmarkEnd w:id="28"/>
    </w:p>
    <w:p w14:paraId="29FB3DA0" w14:textId="429B659C" w:rsidR="008A553F" w:rsidRPr="00B22BAB" w:rsidRDefault="00B22BAB" w:rsidP="00B22BAB">
      <w:pPr>
        <w:pStyle w:val="Heading2"/>
        <w:numPr>
          <w:ilvl w:val="2"/>
          <w:numId w:val="6"/>
        </w:numPr>
        <w:ind w:left="1560" w:hanging="709"/>
        <w:rPr>
          <w:rFonts w:eastAsiaTheme="minorEastAsia" w:cstheme="minorBidi"/>
          <w:b w:val="0"/>
          <w:bCs w:val="0"/>
          <w:sz w:val="22"/>
          <w:szCs w:val="22"/>
        </w:rPr>
      </w:pPr>
      <w:r>
        <w:rPr>
          <w:rFonts w:eastAsiaTheme="minorEastAsia" w:cstheme="minorBidi"/>
          <w:b w:val="0"/>
          <w:bCs w:val="0"/>
          <w:sz w:val="22"/>
          <w:szCs w:val="22"/>
        </w:rPr>
        <w:t xml:space="preserve">With reference to the Energy Infrastrucutre plan in Section 2, consideration should be made </w:t>
      </w:r>
      <w:r w:rsidR="008A553F" w:rsidRPr="00B22BAB">
        <w:rPr>
          <w:rFonts w:eastAsiaTheme="minorEastAsia" w:cstheme="minorBidi"/>
          <w:b w:val="0"/>
          <w:bCs w:val="0"/>
          <w:sz w:val="22"/>
          <w:szCs w:val="22"/>
        </w:rPr>
        <w:t xml:space="preserve">of </w:t>
      </w:r>
      <w:r>
        <w:rPr>
          <w:rFonts w:eastAsiaTheme="minorEastAsia" w:cstheme="minorBidi"/>
          <w:b w:val="0"/>
          <w:bCs w:val="0"/>
          <w:sz w:val="22"/>
          <w:szCs w:val="22"/>
        </w:rPr>
        <w:t xml:space="preserve">the role of </w:t>
      </w:r>
      <w:r w:rsidR="008A553F" w:rsidRPr="00B22BAB">
        <w:rPr>
          <w:rFonts w:eastAsiaTheme="minorEastAsia" w:cstheme="minorBidi"/>
          <w:b w:val="0"/>
          <w:bCs w:val="0"/>
          <w:sz w:val="22"/>
          <w:szCs w:val="22"/>
        </w:rPr>
        <w:t xml:space="preserve">demand response </w:t>
      </w:r>
      <w:r>
        <w:rPr>
          <w:rFonts w:eastAsiaTheme="minorEastAsia" w:cstheme="minorBidi"/>
          <w:b w:val="0"/>
          <w:bCs w:val="0"/>
          <w:sz w:val="22"/>
          <w:szCs w:val="22"/>
        </w:rPr>
        <w:t xml:space="preserve">in </w:t>
      </w:r>
      <w:r w:rsidR="008A553F" w:rsidRPr="00B22BAB">
        <w:rPr>
          <w:rFonts w:eastAsiaTheme="minorEastAsia" w:cstheme="minorBidi"/>
          <w:b w:val="0"/>
          <w:bCs w:val="0"/>
          <w:sz w:val="22"/>
          <w:szCs w:val="22"/>
        </w:rPr>
        <w:t xml:space="preserve">thermal energy </w:t>
      </w:r>
      <w:r>
        <w:rPr>
          <w:rFonts w:eastAsiaTheme="minorEastAsia" w:cstheme="minorBidi"/>
          <w:b w:val="0"/>
          <w:bCs w:val="0"/>
          <w:sz w:val="22"/>
          <w:szCs w:val="22"/>
        </w:rPr>
        <w:t xml:space="preserve">generation and </w:t>
      </w:r>
      <w:r w:rsidR="008A553F" w:rsidRPr="00B22BAB">
        <w:rPr>
          <w:rFonts w:eastAsiaTheme="minorEastAsia" w:cstheme="minorBidi"/>
          <w:b w:val="0"/>
          <w:bCs w:val="0"/>
          <w:sz w:val="22"/>
          <w:szCs w:val="22"/>
        </w:rPr>
        <w:t>storage.</w:t>
      </w:r>
      <w:del w:id="29" w:author="Smillie Neil (Consumers &amp; Households)" w:date="2016-12-02T12:21:00Z">
        <w:r w:rsidR="008A553F" w:rsidRPr="00B22BAB" w:rsidDel="00AE191E">
          <w:rPr>
            <w:rFonts w:eastAsiaTheme="minorEastAsia" w:cstheme="minorBidi"/>
            <w:b w:val="0"/>
            <w:bCs w:val="0"/>
            <w:sz w:val="22"/>
            <w:szCs w:val="22"/>
          </w:rPr>
          <w:delText xml:space="preserve">  </w:delText>
        </w:r>
      </w:del>
      <w:r w:rsidR="008A553F" w:rsidRPr="00B22BAB">
        <w:rPr>
          <w:rFonts w:eastAsiaTheme="minorEastAsia" w:cstheme="minorBidi"/>
          <w:b w:val="0"/>
          <w:bCs w:val="0"/>
          <w:sz w:val="22"/>
          <w:szCs w:val="22"/>
        </w:rPr>
        <w:t xml:space="preserve"> </w:t>
      </w:r>
      <w:r w:rsidR="008A553F" w:rsidRPr="00B22BAB">
        <w:rPr>
          <w:rFonts w:eastAsiaTheme="minorEastAsia" w:cstheme="minorBidi"/>
          <w:b w:val="0"/>
          <w:bCs w:val="0"/>
          <w:sz w:val="22"/>
          <w:szCs w:val="22"/>
        </w:rPr>
        <w:tab/>
      </w:r>
    </w:p>
    <w:p w14:paraId="253A5AD9" w14:textId="77777777" w:rsidR="008A553F" w:rsidRDefault="008A553F" w:rsidP="008A553F"/>
    <w:p w14:paraId="4ABC043C" w14:textId="77777777" w:rsidR="008A553F" w:rsidRPr="008A553F" w:rsidRDefault="008A553F" w:rsidP="008A553F"/>
    <w:p w14:paraId="4257CD78" w14:textId="0F832FE5" w:rsidR="00082A01" w:rsidRDefault="00A66A5C" w:rsidP="009567CF">
      <w:pPr>
        <w:pStyle w:val="ListParagraph"/>
        <w:numPr>
          <w:ilvl w:val="1"/>
          <w:numId w:val="6"/>
        </w:numPr>
        <w:spacing w:beforeLines="200" w:before="480"/>
        <w:ind w:left="851" w:hanging="851"/>
        <w:rPr>
          <w:b/>
        </w:rPr>
      </w:pPr>
      <w:r w:rsidRPr="008002B0">
        <w:rPr>
          <w:b/>
        </w:rPr>
        <w:t>Energy Master Planning</w:t>
      </w:r>
    </w:p>
    <w:p w14:paraId="4257CD79" w14:textId="766DAE5C" w:rsidR="007522EE" w:rsidRDefault="007522EE" w:rsidP="00D71B6E">
      <w:pPr>
        <w:ind w:left="851"/>
      </w:pPr>
      <w:r>
        <w:t xml:space="preserve">The scope of energy masterplanning work undertaken by the consultant shall reference any relevant development masterplans of the </w:t>
      </w:r>
      <w:r w:rsidR="00860376">
        <w:t>Local Authority</w:t>
      </w:r>
      <w:r>
        <w:t xml:space="preserve">.  It shall meet all objectives </w:t>
      </w:r>
      <w:r>
        <w:lastRenderedPageBreak/>
        <w:t xml:space="preserve">and sub-objectives </w:t>
      </w:r>
      <w:r w:rsidR="009A3D1E">
        <w:t xml:space="preserve">within the CIBSE/ADE </w:t>
      </w:r>
      <w:r w:rsidR="009A3D1E">
        <w:rPr>
          <w:i/>
        </w:rPr>
        <w:t>Heat Networks Code of Practice</w:t>
      </w:r>
      <w:r w:rsidR="009A3D1E">
        <w:t xml:space="preserve"> relevant to this stage of work as well as the following specifications:</w:t>
      </w:r>
    </w:p>
    <w:p w14:paraId="64645F0A" w14:textId="77777777" w:rsidR="009019FB" w:rsidRDefault="009019FB" w:rsidP="009019FB">
      <w:pPr>
        <w:spacing w:after="0"/>
        <w:ind w:left="131" w:firstLine="720"/>
        <w:rPr>
          <w:b/>
        </w:rPr>
        <w:sectPr w:rsidR="009019FB" w:rsidSect="008C75B1">
          <w:footerReference w:type="default" r:id="rId16"/>
          <w:pgSz w:w="11906" w:h="16838"/>
          <w:pgMar w:top="1440" w:right="1440" w:bottom="1276" w:left="1440" w:header="708" w:footer="708" w:gutter="0"/>
          <w:cols w:space="708"/>
          <w:docGrid w:linePitch="360"/>
        </w:sectPr>
      </w:pPr>
    </w:p>
    <w:p w14:paraId="2365ECB9" w14:textId="77777777" w:rsidR="004151FD" w:rsidRDefault="004151FD" w:rsidP="009019FB">
      <w:pPr>
        <w:spacing w:after="0"/>
        <w:ind w:left="131" w:firstLine="720"/>
        <w:rPr>
          <w:b/>
        </w:rPr>
      </w:pPr>
    </w:p>
    <w:p w14:paraId="18374BD4" w14:textId="77777777" w:rsidR="004151FD" w:rsidRDefault="004151FD" w:rsidP="009019FB">
      <w:pPr>
        <w:spacing w:after="0"/>
        <w:ind w:left="131" w:firstLine="720"/>
        <w:rPr>
          <w:b/>
        </w:rPr>
      </w:pPr>
    </w:p>
    <w:p w14:paraId="1C64B698" w14:textId="77777777" w:rsidR="004151FD" w:rsidRDefault="004151FD" w:rsidP="009019FB">
      <w:pPr>
        <w:spacing w:after="0"/>
        <w:ind w:left="131" w:firstLine="720"/>
        <w:rPr>
          <w:b/>
        </w:rPr>
      </w:pPr>
    </w:p>
    <w:p w14:paraId="4257CD7A" w14:textId="481EE5D8" w:rsidR="009A3D1E" w:rsidRPr="00C40F33" w:rsidRDefault="009A3D1E" w:rsidP="009019FB">
      <w:pPr>
        <w:spacing w:after="0"/>
        <w:ind w:left="131" w:firstLine="720"/>
        <w:rPr>
          <w:b/>
        </w:rPr>
      </w:pPr>
      <w:r w:rsidRPr="00C40F33">
        <w:rPr>
          <w:b/>
        </w:rPr>
        <w:t>Technical assessment</w:t>
      </w:r>
      <w:r w:rsidR="00C40F33">
        <w:rPr>
          <w:b/>
        </w:rPr>
        <w:t>:</w:t>
      </w:r>
    </w:p>
    <w:p w14:paraId="4257CD7B" w14:textId="68928C23" w:rsidR="009A3D1E" w:rsidRPr="00D71B6E" w:rsidRDefault="009A3D1E" w:rsidP="009567CF">
      <w:pPr>
        <w:pStyle w:val="Heading2"/>
        <w:keepNext w:val="0"/>
        <w:numPr>
          <w:ilvl w:val="2"/>
          <w:numId w:val="6"/>
        </w:numPr>
        <w:ind w:left="1560" w:hanging="709"/>
        <w:rPr>
          <w:rFonts w:eastAsiaTheme="minorEastAsia" w:cstheme="minorBidi"/>
          <w:b w:val="0"/>
          <w:bCs w:val="0"/>
          <w:sz w:val="22"/>
          <w:szCs w:val="22"/>
        </w:rPr>
      </w:pPr>
      <w:bookmarkStart w:id="30" w:name="_Toc455055375"/>
      <w:r w:rsidRPr="00D71B6E">
        <w:rPr>
          <w:rFonts w:eastAsiaTheme="minorEastAsia" w:cstheme="minorBidi"/>
          <w:b w:val="0"/>
          <w:bCs w:val="0"/>
          <w:sz w:val="22"/>
          <w:szCs w:val="22"/>
        </w:rPr>
        <w:t>Investigate existing key utilities and other infrastruct</w:t>
      </w:r>
      <w:r w:rsidR="00C41215" w:rsidRPr="00D71B6E">
        <w:rPr>
          <w:rFonts w:eastAsiaTheme="minorEastAsia" w:cstheme="minorBidi"/>
          <w:b w:val="0"/>
          <w:bCs w:val="0"/>
          <w:sz w:val="22"/>
          <w:szCs w:val="22"/>
        </w:rPr>
        <w:t xml:space="preserve">ure as well as </w:t>
      </w:r>
      <w:r w:rsidR="008A553F" w:rsidRPr="00D71B6E">
        <w:rPr>
          <w:rFonts w:eastAsiaTheme="minorEastAsia" w:cstheme="minorBidi"/>
          <w:b w:val="0"/>
          <w:bCs w:val="0"/>
          <w:sz w:val="22"/>
          <w:szCs w:val="22"/>
        </w:rPr>
        <w:t xml:space="preserve"> planned infrastructure upgrades </w:t>
      </w:r>
      <w:r w:rsidR="008A553F">
        <w:rPr>
          <w:rFonts w:eastAsiaTheme="minorEastAsia" w:cstheme="minorBidi"/>
          <w:b w:val="0"/>
          <w:bCs w:val="0"/>
          <w:sz w:val="22"/>
          <w:szCs w:val="22"/>
        </w:rPr>
        <w:t xml:space="preserve"> </w:t>
      </w:r>
      <w:r w:rsidR="00C41215" w:rsidRPr="00D71B6E">
        <w:rPr>
          <w:rFonts w:eastAsiaTheme="minorEastAsia" w:cstheme="minorBidi"/>
          <w:b w:val="0"/>
          <w:bCs w:val="0"/>
          <w:sz w:val="22"/>
          <w:szCs w:val="22"/>
        </w:rPr>
        <w:t>of relevance to the evaluation and progression of district energy network opportunities for the proposed study area; determine whether these pose any potential significant technical or cost risks.</w:t>
      </w:r>
      <w:bookmarkEnd w:id="30"/>
    </w:p>
    <w:p w14:paraId="4257CD7C" w14:textId="656806F0" w:rsidR="00062900" w:rsidRPr="00D71B6E" w:rsidRDefault="00683497" w:rsidP="009567CF">
      <w:pPr>
        <w:pStyle w:val="Heading2"/>
        <w:keepNext w:val="0"/>
        <w:numPr>
          <w:ilvl w:val="2"/>
          <w:numId w:val="6"/>
        </w:numPr>
        <w:ind w:left="1560" w:hanging="709"/>
        <w:rPr>
          <w:rFonts w:eastAsiaTheme="minorEastAsia" w:cstheme="minorBidi"/>
          <w:b w:val="0"/>
          <w:bCs w:val="0"/>
          <w:sz w:val="22"/>
          <w:szCs w:val="22"/>
        </w:rPr>
      </w:pPr>
      <w:bookmarkStart w:id="31" w:name="_Toc455055376"/>
      <w:r w:rsidRPr="00D71B6E">
        <w:rPr>
          <w:rFonts w:eastAsiaTheme="minorEastAsia" w:cstheme="minorBidi"/>
          <w:b w:val="0"/>
          <w:bCs w:val="0"/>
          <w:sz w:val="22"/>
          <w:szCs w:val="22"/>
        </w:rPr>
        <w:t>I</w:t>
      </w:r>
      <w:r w:rsidR="00062900" w:rsidRPr="00D71B6E">
        <w:rPr>
          <w:rFonts w:eastAsiaTheme="minorEastAsia" w:cstheme="minorBidi"/>
          <w:b w:val="0"/>
          <w:bCs w:val="0"/>
          <w:sz w:val="22"/>
          <w:szCs w:val="22"/>
        </w:rPr>
        <w:t xml:space="preserve">dentify </w:t>
      </w:r>
      <w:r w:rsidR="00BB0296" w:rsidRPr="00D71B6E">
        <w:rPr>
          <w:rFonts w:eastAsiaTheme="minorEastAsia" w:cstheme="minorBidi"/>
          <w:b w:val="0"/>
          <w:bCs w:val="0"/>
          <w:sz w:val="22"/>
          <w:szCs w:val="22"/>
        </w:rPr>
        <w:t xml:space="preserve">ALL </w:t>
      </w:r>
      <w:r w:rsidR="00062900" w:rsidRPr="00D71B6E">
        <w:rPr>
          <w:rFonts w:eastAsiaTheme="minorEastAsia" w:cstheme="minorBidi"/>
          <w:b w:val="0"/>
          <w:bCs w:val="0"/>
          <w:sz w:val="22"/>
          <w:szCs w:val="22"/>
        </w:rPr>
        <w:t xml:space="preserve">potentially suitable clusters </w:t>
      </w:r>
      <w:r w:rsidR="005D693C" w:rsidRPr="00D71B6E">
        <w:rPr>
          <w:rFonts w:eastAsiaTheme="minorEastAsia" w:cstheme="minorBidi"/>
          <w:b w:val="0"/>
          <w:bCs w:val="0"/>
          <w:sz w:val="22"/>
          <w:szCs w:val="22"/>
        </w:rPr>
        <w:t>of heating,</w:t>
      </w:r>
      <w:r w:rsidR="00346177" w:rsidRPr="00D71B6E">
        <w:rPr>
          <w:rFonts w:eastAsiaTheme="minorEastAsia" w:cstheme="minorBidi"/>
          <w:b w:val="0"/>
          <w:bCs w:val="0"/>
          <w:sz w:val="22"/>
          <w:szCs w:val="22"/>
        </w:rPr>
        <w:t xml:space="preserve"> </w:t>
      </w:r>
      <w:r w:rsidR="00062900" w:rsidRPr="00D71B6E">
        <w:rPr>
          <w:rFonts w:eastAsiaTheme="minorEastAsia" w:cstheme="minorBidi"/>
          <w:b w:val="0"/>
          <w:bCs w:val="0"/>
          <w:sz w:val="22"/>
          <w:szCs w:val="22"/>
        </w:rPr>
        <w:t xml:space="preserve">cooling </w:t>
      </w:r>
      <w:r w:rsidR="005D693C" w:rsidRPr="00D71B6E">
        <w:rPr>
          <w:rFonts w:eastAsiaTheme="minorEastAsia" w:cstheme="minorBidi"/>
          <w:b w:val="0"/>
          <w:bCs w:val="0"/>
          <w:sz w:val="22"/>
          <w:szCs w:val="22"/>
        </w:rPr>
        <w:t xml:space="preserve">and power </w:t>
      </w:r>
      <w:r w:rsidR="00062900" w:rsidRPr="00D71B6E">
        <w:rPr>
          <w:rFonts w:eastAsiaTheme="minorEastAsia" w:cstheme="minorBidi"/>
          <w:b w:val="0"/>
          <w:bCs w:val="0"/>
          <w:sz w:val="22"/>
          <w:szCs w:val="22"/>
        </w:rPr>
        <w:t xml:space="preserve">demand </w:t>
      </w:r>
      <w:r w:rsidR="003F5680" w:rsidRPr="00D71B6E">
        <w:rPr>
          <w:rFonts w:eastAsiaTheme="minorEastAsia" w:cstheme="minorBidi"/>
          <w:b w:val="0"/>
          <w:bCs w:val="0"/>
          <w:sz w:val="22"/>
          <w:szCs w:val="22"/>
        </w:rPr>
        <w:t>as well as</w:t>
      </w:r>
      <w:r w:rsidR="00E44ECC" w:rsidRPr="00D71B6E">
        <w:rPr>
          <w:rFonts w:eastAsiaTheme="minorEastAsia" w:cstheme="minorBidi"/>
          <w:b w:val="0"/>
          <w:bCs w:val="0"/>
          <w:sz w:val="22"/>
          <w:szCs w:val="22"/>
        </w:rPr>
        <w:t xml:space="preserve"> heat supply </w:t>
      </w:r>
      <w:r w:rsidR="00F87C6A" w:rsidRPr="00D71B6E">
        <w:rPr>
          <w:rFonts w:eastAsiaTheme="minorEastAsia" w:cstheme="minorBidi"/>
          <w:b w:val="0"/>
          <w:bCs w:val="0"/>
          <w:sz w:val="22"/>
          <w:szCs w:val="22"/>
        </w:rPr>
        <w:t xml:space="preserve">from existing buildings </w:t>
      </w:r>
      <w:r w:rsidR="008A553F">
        <w:rPr>
          <w:rFonts w:eastAsiaTheme="minorEastAsia" w:cstheme="minorBidi"/>
          <w:b w:val="0"/>
          <w:bCs w:val="0"/>
          <w:sz w:val="22"/>
          <w:szCs w:val="22"/>
        </w:rPr>
        <w:t xml:space="preserve">interacting with a heat network, </w:t>
      </w:r>
      <w:r w:rsidR="00F13E48">
        <w:rPr>
          <w:rFonts w:eastAsiaTheme="minorEastAsia" w:cstheme="minorBidi"/>
          <w:b w:val="0"/>
          <w:bCs w:val="0"/>
          <w:sz w:val="22"/>
          <w:szCs w:val="22"/>
        </w:rPr>
        <w:t xml:space="preserve"> envisaged new development and</w:t>
      </w:r>
      <w:r w:rsidR="00346177" w:rsidRPr="00D71B6E">
        <w:rPr>
          <w:rFonts w:eastAsiaTheme="minorEastAsia" w:cstheme="minorBidi"/>
          <w:b w:val="0"/>
          <w:bCs w:val="0"/>
          <w:sz w:val="22"/>
          <w:szCs w:val="22"/>
        </w:rPr>
        <w:t xml:space="preserve"> of</w:t>
      </w:r>
      <w:r w:rsidR="00062900" w:rsidRPr="00D71B6E">
        <w:rPr>
          <w:rFonts w:eastAsiaTheme="minorEastAsia" w:cstheme="minorBidi"/>
          <w:b w:val="0"/>
          <w:bCs w:val="0"/>
          <w:sz w:val="22"/>
          <w:szCs w:val="22"/>
        </w:rPr>
        <w:t xml:space="preserve"> relevance to district</w:t>
      </w:r>
      <w:r w:rsidR="00F87C6A" w:rsidRPr="00D71B6E">
        <w:rPr>
          <w:rFonts w:eastAsiaTheme="minorEastAsia" w:cstheme="minorBidi"/>
          <w:b w:val="0"/>
          <w:bCs w:val="0"/>
          <w:sz w:val="22"/>
          <w:szCs w:val="22"/>
        </w:rPr>
        <w:t xml:space="preserve"> energy</w:t>
      </w:r>
      <w:r w:rsidR="00062900" w:rsidRPr="00D71B6E">
        <w:rPr>
          <w:rFonts w:eastAsiaTheme="minorEastAsia" w:cstheme="minorBidi"/>
          <w:b w:val="0"/>
          <w:bCs w:val="0"/>
          <w:sz w:val="22"/>
          <w:szCs w:val="22"/>
        </w:rPr>
        <w:t xml:space="preserve"> scheme opportunities</w:t>
      </w:r>
      <w:r w:rsidR="00C64430" w:rsidRPr="00D71B6E">
        <w:rPr>
          <w:rFonts w:eastAsiaTheme="minorEastAsia" w:cstheme="minorBidi"/>
          <w:b w:val="0"/>
          <w:bCs w:val="0"/>
          <w:sz w:val="22"/>
          <w:szCs w:val="22"/>
        </w:rPr>
        <w:t xml:space="preserve"> for both high temperature and low temperature heat network solutions</w:t>
      </w:r>
      <w:r w:rsidR="003F5680" w:rsidRPr="00D71B6E">
        <w:rPr>
          <w:rFonts w:eastAsiaTheme="minorEastAsia" w:cstheme="minorBidi"/>
          <w:b w:val="0"/>
          <w:bCs w:val="0"/>
          <w:sz w:val="22"/>
          <w:szCs w:val="22"/>
        </w:rPr>
        <w:t>;</w:t>
      </w:r>
      <w:r w:rsidR="00062900" w:rsidRPr="00D71B6E">
        <w:rPr>
          <w:rFonts w:eastAsiaTheme="minorEastAsia" w:cstheme="minorBidi"/>
          <w:b w:val="0"/>
          <w:bCs w:val="0"/>
          <w:sz w:val="22"/>
          <w:szCs w:val="22"/>
        </w:rPr>
        <w:t xml:space="preserve"> </w:t>
      </w:r>
      <w:r w:rsidR="00F87C6A" w:rsidRPr="00D71B6E">
        <w:rPr>
          <w:rFonts w:eastAsiaTheme="minorEastAsia" w:cstheme="minorBidi"/>
          <w:b w:val="0"/>
          <w:bCs w:val="0"/>
          <w:sz w:val="22"/>
          <w:szCs w:val="22"/>
        </w:rPr>
        <w:t>this should include onsite and relevant adjacent off site locations.</w:t>
      </w:r>
      <w:bookmarkEnd w:id="31"/>
      <w:r w:rsidR="00F87C6A" w:rsidRPr="00D71B6E">
        <w:rPr>
          <w:rFonts w:eastAsiaTheme="minorEastAsia" w:cstheme="minorBidi"/>
          <w:b w:val="0"/>
          <w:bCs w:val="0"/>
          <w:sz w:val="22"/>
          <w:szCs w:val="22"/>
        </w:rPr>
        <w:t xml:space="preserve">  </w:t>
      </w:r>
    </w:p>
    <w:p w14:paraId="4257CD7D" w14:textId="317072F3" w:rsidR="00197964" w:rsidRPr="008A553F" w:rsidRDefault="00062900" w:rsidP="00DB1005">
      <w:pPr>
        <w:pStyle w:val="Heading2"/>
        <w:keepNext w:val="0"/>
        <w:numPr>
          <w:ilvl w:val="2"/>
          <w:numId w:val="6"/>
        </w:numPr>
        <w:ind w:left="1560" w:hanging="709"/>
        <w:rPr>
          <w:rFonts w:eastAsiaTheme="minorEastAsia" w:cstheme="minorBidi"/>
          <w:b w:val="0"/>
          <w:bCs w:val="0"/>
          <w:sz w:val="22"/>
          <w:szCs w:val="22"/>
        </w:rPr>
      </w:pPr>
      <w:bookmarkStart w:id="32" w:name="_Toc455055377"/>
      <w:r w:rsidRPr="008A553F">
        <w:rPr>
          <w:rFonts w:eastAsiaTheme="minorEastAsia" w:cstheme="minorBidi"/>
          <w:b w:val="0"/>
          <w:bCs w:val="0"/>
          <w:sz w:val="22"/>
          <w:szCs w:val="22"/>
        </w:rPr>
        <w:t xml:space="preserve">Undertake </w:t>
      </w:r>
      <w:r w:rsidR="004A15DC" w:rsidRPr="008A553F">
        <w:rPr>
          <w:rFonts w:eastAsiaTheme="minorEastAsia" w:cstheme="minorBidi"/>
          <w:b w:val="0"/>
          <w:bCs w:val="0"/>
          <w:sz w:val="22"/>
          <w:szCs w:val="22"/>
        </w:rPr>
        <w:t>high</w:t>
      </w:r>
      <w:r w:rsidR="001F3526" w:rsidRPr="008A553F">
        <w:rPr>
          <w:rFonts w:eastAsiaTheme="minorEastAsia" w:cstheme="minorBidi"/>
          <w:b w:val="0"/>
          <w:bCs w:val="0"/>
          <w:sz w:val="22"/>
          <w:szCs w:val="22"/>
        </w:rPr>
        <w:t>-</w:t>
      </w:r>
      <w:r w:rsidR="004A15DC" w:rsidRPr="008A553F">
        <w:rPr>
          <w:rFonts w:eastAsiaTheme="minorEastAsia" w:cstheme="minorBidi"/>
          <w:b w:val="0"/>
          <w:bCs w:val="0"/>
          <w:sz w:val="22"/>
          <w:szCs w:val="22"/>
        </w:rPr>
        <w:t>level</w:t>
      </w:r>
      <w:r w:rsidRPr="008A553F">
        <w:rPr>
          <w:rFonts w:eastAsiaTheme="minorEastAsia" w:cstheme="minorBidi"/>
          <w:b w:val="0"/>
          <w:bCs w:val="0"/>
          <w:sz w:val="22"/>
          <w:szCs w:val="22"/>
        </w:rPr>
        <w:t xml:space="preserve"> energy and hydraulic modelling to identify the range of potent</w:t>
      </w:r>
      <w:r w:rsidR="00E44ECC" w:rsidRPr="008A553F">
        <w:rPr>
          <w:rFonts w:eastAsiaTheme="minorEastAsia" w:cstheme="minorBidi"/>
          <w:b w:val="0"/>
          <w:bCs w:val="0"/>
          <w:sz w:val="22"/>
          <w:szCs w:val="22"/>
        </w:rPr>
        <w:t>ial</w:t>
      </w:r>
      <w:r w:rsidR="00F87C6A" w:rsidRPr="008A553F">
        <w:rPr>
          <w:rFonts w:eastAsiaTheme="minorEastAsia" w:cstheme="minorBidi"/>
          <w:b w:val="0"/>
          <w:bCs w:val="0"/>
          <w:sz w:val="22"/>
          <w:szCs w:val="22"/>
        </w:rPr>
        <w:t xml:space="preserve"> district energy </w:t>
      </w:r>
      <w:r w:rsidR="00E44ECC" w:rsidRPr="008A553F">
        <w:rPr>
          <w:rFonts w:eastAsiaTheme="minorEastAsia" w:cstheme="minorBidi"/>
          <w:b w:val="0"/>
          <w:bCs w:val="0"/>
          <w:sz w:val="22"/>
          <w:szCs w:val="22"/>
        </w:rPr>
        <w:t xml:space="preserve">network </w:t>
      </w:r>
      <w:r w:rsidR="00F87C6A" w:rsidRPr="008A553F">
        <w:rPr>
          <w:rFonts w:eastAsiaTheme="minorEastAsia" w:cstheme="minorBidi"/>
          <w:b w:val="0"/>
          <w:bCs w:val="0"/>
          <w:sz w:val="22"/>
          <w:szCs w:val="22"/>
        </w:rPr>
        <w:t>permutations</w:t>
      </w:r>
      <w:r w:rsidR="00346177" w:rsidRPr="008A553F">
        <w:rPr>
          <w:rFonts w:eastAsiaTheme="minorEastAsia" w:cstheme="minorBidi"/>
          <w:b w:val="0"/>
          <w:bCs w:val="0"/>
          <w:sz w:val="22"/>
          <w:szCs w:val="22"/>
        </w:rPr>
        <w:t xml:space="preserve"> and network routes</w:t>
      </w:r>
      <w:r w:rsidR="00E44ECC" w:rsidRPr="008A553F">
        <w:rPr>
          <w:rFonts w:eastAsiaTheme="minorEastAsia" w:cstheme="minorBidi"/>
          <w:b w:val="0"/>
          <w:bCs w:val="0"/>
          <w:sz w:val="22"/>
          <w:szCs w:val="22"/>
        </w:rPr>
        <w:t xml:space="preserve"> taking account of the identified </w:t>
      </w:r>
      <w:r w:rsidR="00055AE8" w:rsidRPr="008A553F">
        <w:rPr>
          <w:rFonts w:eastAsiaTheme="minorEastAsia" w:cstheme="minorBidi"/>
          <w:b w:val="0"/>
          <w:bCs w:val="0"/>
          <w:sz w:val="22"/>
          <w:szCs w:val="22"/>
        </w:rPr>
        <w:t xml:space="preserve">existing and future </w:t>
      </w:r>
      <w:r w:rsidR="00F87C6A" w:rsidRPr="008A553F">
        <w:rPr>
          <w:rFonts w:eastAsiaTheme="minorEastAsia" w:cstheme="minorBidi"/>
          <w:b w:val="0"/>
          <w:bCs w:val="0"/>
          <w:sz w:val="22"/>
          <w:szCs w:val="22"/>
        </w:rPr>
        <w:t xml:space="preserve">heating, cooling and power loads.  Determine initial potential energy centre locations and network route options.  Identify and account for key </w:t>
      </w:r>
      <w:r w:rsidR="00E44ECC" w:rsidRPr="008A553F">
        <w:rPr>
          <w:rFonts w:eastAsiaTheme="minorEastAsia" w:cstheme="minorBidi"/>
          <w:b w:val="0"/>
          <w:bCs w:val="0"/>
          <w:sz w:val="22"/>
          <w:szCs w:val="22"/>
        </w:rPr>
        <w:t>limiti</w:t>
      </w:r>
      <w:r w:rsidR="00F76444" w:rsidRPr="008A553F">
        <w:rPr>
          <w:rFonts w:eastAsiaTheme="minorEastAsia" w:cstheme="minorBidi"/>
          <w:b w:val="0"/>
          <w:bCs w:val="0"/>
          <w:sz w:val="22"/>
          <w:szCs w:val="22"/>
        </w:rPr>
        <w:t>ng constraints or opportunities</w:t>
      </w:r>
      <w:r w:rsidR="00197964" w:rsidRPr="008A553F">
        <w:rPr>
          <w:rFonts w:eastAsiaTheme="minorEastAsia" w:cstheme="minorBidi"/>
          <w:b w:val="0"/>
          <w:bCs w:val="0"/>
          <w:sz w:val="22"/>
          <w:szCs w:val="22"/>
        </w:rPr>
        <w:t xml:space="preserve"> in the initial determination of potential energy centre locations and network route options.</w:t>
      </w:r>
      <w:bookmarkEnd w:id="32"/>
      <w:r w:rsidR="00197964" w:rsidRPr="008A553F">
        <w:rPr>
          <w:rFonts w:eastAsiaTheme="minorEastAsia" w:cstheme="minorBidi"/>
          <w:b w:val="0"/>
          <w:bCs w:val="0"/>
          <w:sz w:val="22"/>
          <w:szCs w:val="22"/>
        </w:rPr>
        <w:t xml:space="preserve">  </w:t>
      </w:r>
      <w:r w:rsidR="008A553F" w:rsidRPr="008A553F">
        <w:rPr>
          <w:rFonts w:eastAsiaTheme="minorEastAsia" w:cstheme="minorBidi"/>
          <w:b w:val="0"/>
          <w:bCs w:val="0"/>
          <w:sz w:val="22"/>
          <w:szCs w:val="22"/>
        </w:rPr>
        <w:t xml:space="preserve">This should include how </w:t>
      </w:r>
      <w:r w:rsidR="008A553F">
        <w:rPr>
          <w:rFonts w:eastAsiaTheme="minorEastAsia" w:cstheme="minorBidi"/>
          <w:b w:val="0"/>
          <w:bCs w:val="0"/>
          <w:sz w:val="22"/>
          <w:szCs w:val="22"/>
        </w:rPr>
        <w:t>the</w:t>
      </w:r>
      <w:r w:rsidR="008A553F" w:rsidRPr="008A553F">
        <w:rPr>
          <w:rFonts w:eastAsiaTheme="minorEastAsia" w:cstheme="minorBidi"/>
          <w:b w:val="0"/>
          <w:bCs w:val="0"/>
          <w:sz w:val="22"/>
          <w:szCs w:val="22"/>
        </w:rPr>
        <w:t xml:space="preserve"> energy </w:t>
      </w:r>
      <w:r w:rsidR="008A553F">
        <w:rPr>
          <w:rFonts w:eastAsiaTheme="minorEastAsia" w:cstheme="minorBidi"/>
          <w:b w:val="0"/>
          <w:bCs w:val="0"/>
          <w:sz w:val="22"/>
          <w:szCs w:val="22"/>
        </w:rPr>
        <w:t>system would interact with generation and demand assets e.g. fibre links</w:t>
      </w:r>
    </w:p>
    <w:p w14:paraId="4257CD7F" w14:textId="7A4A5135" w:rsidR="00197964" w:rsidRPr="00D71B6E" w:rsidRDefault="00197964" w:rsidP="009567CF">
      <w:pPr>
        <w:pStyle w:val="Heading2"/>
        <w:keepNext w:val="0"/>
        <w:numPr>
          <w:ilvl w:val="2"/>
          <w:numId w:val="6"/>
        </w:numPr>
        <w:ind w:left="1560" w:hanging="709"/>
        <w:rPr>
          <w:rFonts w:eastAsiaTheme="minorEastAsia" w:cstheme="minorBidi"/>
          <w:b w:val="0"/>
          <w:bCs w:val="0"/>
          <w:sz w:val="22"/>
          <w:szCs w:val="22"/>
        </w:rPr>
      </w:pPr>
      <w:bookmarkStart w:id="33" w:name="_Toc455055378"/>
      <w:r w:rsidRPr="00D71B6E">
        <w:rPr>
          <w:rFonts w:eastAsiaTheme="minorEastAsia" w:cstheme="minorBidi"/>
          <w:b w:val="0"/>
          <w:bCs w:val="0"/>
          <w:sz w:val="22"/>
          <w:szCs w:val="22"/>
        </w:rPr>
        <w:t>Determine the initial</w:t>
      </w:r>
      <w:r w:rsidR="00F76444" w:rsidRPr="00D71B6E">
        <w:rPr>
          <w:rFonts w:eastAsiaTheme="minorEastAsia" w:cstheme="minorBidi"/>
          <w:b w:val="0"/>
          <w:bCs w:val="0"/>
          <w:sz w:val="22"/>
          <w:szCs w:val="22"/>
        </w:rPr>
        <w:t xml:space="preserve"> technical suitabil</w:t>
      </w:r>
      <w:r w:rsidR="00E729E9" w:rsidRPr="00D71B6E">
        <w:rPr>
          <w:rFonts w:eastAsiaTheme="minorEastAsia" w:cstheme="minorBidi"/>
          <w:b w:val="0"/>
          <w:bCs w:val="0"/>
          <w:sz w:val="22"/>
          <w:szCs w:val="22"/>
        </w:rPr>
        <w:t xml:space="preserve">ity of connection </w:t>
      </w:r>
      <w:r w:rsidRPr="00D71B6E">
        <w:rPr>
          <w:rFonts w:eastAsiaTheme="minorEastAsia" w:cstheme="minorBidi"/>
          <w:b w:val="0"/>
          <w:bCs w:val="0"/>
          <w:sz w:val="22"/>
          <w:szCs w:val="22"/>
        </w:rPr>
        <w:t xml:space="preserve">of existing buildings </w:t>
      </w:r>
      <w:r w:rsidR="00E729E9" w:rsidRPr="00D71B6E">
        <w:rPr>
          <w:rFonts w:eastAsiaTheme="minorEastAsia" w:cstheme="minorBidi"/>
          <w:b w:val="0"/>
          <w:bCs w:val="0"/>
          <w:sz w:val="22"/>
          <w:szCs w:val="22"/>
        </w:rPr>
        <w:t xml:space="preserve">through either </w:t>
      </w:r>
      <w:r w:rsidR="00F76444" w:rsidRPr="00D71B6E">
        <w:rPr>
          <w:rFonts w:eastAsiaTheme="minorEastAsia" w:cstheme="minorBidi"/>
          <w:b w:val="0"/>
          <w:bCs w:val="0"/>
          <w:sz w:val="22"/>
          <w:szCs w:val="22"/>
        </w:rPr>
        <w:t>site</w:t>
      </w:r>
      <w:r w:rsidR="001F3526" w:rsidRPr="00D71B6E">
        <w:rPr>
          <w:rFonts w:eastAsiaTheme="minorEastAsia" w:cstheme="minorBidi"/>
          <w:b w:val="0"/>
          <w:bCs w:val="0"/>
          <w:sz w:val="22"/>
          <w:szCs w:val="22"/>
        </w:rPr>
        <w:t>-</w:t>
      </w:r>
      <w:r w:rsidR="00F76444" w:rsidRPr="00D71B6E">
        <w:rPr>
          <w:rFonts w:eastAsiaTheme="minorEastAsia" w:cstheme="minorBidi"/>
          <w:b w:val="0"/>
          <w:bCs w:val="0"/>
          <w:sz w:val="22"/>
          <w:szCs w:val="22"/>
        </w:rPr>
        <w:t xml:space="preserve">based visits </w:t>
      </w:r>
      <w:r w:rsidR="00E729E9" w:rsidRPr="00D71B6E">
        <w:rPr>
          <w:rFonts w:eastAsiaTheme="minorEastAsia" w:cstheme="minorBidi"/>
          <w:b w:val="0"/>
          <w:bCs w:val="0"/>
          <w:sz w:val="22"/>
          <w:szCs w:val="22"/>
        </w:rPr>
        <w:t>and/</w:t>
      </w:r>
      <w:r w:rsidR="00F76444" w:rsidRPr="00D71B6E">
        <w:rPr>
          <w:rFonts w:eastAsiaTheme="minorEastAsia" w:cstheme="minorBidi"/>
          <w:b w:val="0"/>
          <w:bCs w:val="0"/>
          <w:sz w:val="22"/>
          <w:szCs w:val="22"/>
        </w:rPr>
        <w:t>or desk</w:t>
      </w:r>
      <w:r w:rsidR="001F3526" w:rsidRPr="00D71B6E">
        <w:rPr>
          <w:rFonts w:eastAsiaTheme="minorEastAsia" w:cstheme="minorBidi"/>
          <w:b w:val="0"/>
          <w:bCs w:val="0"/>
          <w:sz w:val="22"/>
          <w:szCs w:val="22"/>
        </w:rPr>
        <w:t>-</w:t>
      </w:r>
      <w:r w:rsidR="00F76444" w:rsidRPr="00D71B6E">
        <w:rPr>
          <w:rFonts w:eastAsiaTheme="minorEastAsia" w:cstheme="minorBidi"/>
          <w:b w:val="0"/>
          <w:bCs w:val="0"/>
          <w:sz w:val="22"/>
          <w:szCs w:val="22"/>
        </w:rPr>
        <w:t>based evaluation where information is available</w:t>
      </w:r>
      <w:r w:rsidRPr="00D71B6E">
        <w:rPr>
          <w:rFonts w:eastAsiaTheme="minorEastAsia" w:cstheme="minorBidi"/>
          <w:b w:val="0"/>
          <w:bCs w:val="0"/>
          <w:sz w:val="22"/>
          <w:szCs w:val="22"/>
        </w:rPr>
        <w:t xml:space="preserve"> and identify the high</w:t>
      </w:r>
      <w:r w:rsidR="001F3526" w:rsidRPr="00D71B6E">
        <w:rPr>
          <w:rFonts w:eastAsiaTheme="minorEastAsia" w:cstheme="minorBidi"/>
          <w:b w:val="0"/>
          <w:bCs w:val="0"/>
          <w:sz w:val="22"/>
          <w:szCs w:val="22"/>
        </w:rPr>
        <w:t>-</w:t>
      </w:r>
      <w:r w:rsidRPr="00D71B6E">
        <w:rPr>
          <w:rFonts w:eastAsiaTheme="minorEastAsia" w:cstheme="minorBidi"/>
          <w:b w:val="0"/>
          <w:bCs w:val="0"/>
          <w:sz w:val="22"/>
          <w:szCs w:val="22"/>
        </w:rPr>
        <w:t>level techn</w:t>
      </w:r>
      <w:r w:rsidR="00E56544" w:rsidRPr="00D71B6E">
        <w:rPr>
          <w:rFonts w:eastAsiaTheme="minorEastAsia" w:cstheme="minorBidi"/>
          <w:b w:val="0"/>
          <w:bCs w:val="0"/>
          <w:sz w:val="22"/>
          <w:szCs w:val="22"/>
        </w:rPr>
        <w:t>i</w:t>
      </w:r>
      <w:r w:rsidRPr="00D71B6E">
        <w:rPr>
          <w:rFonts w:eastAsiaTheme="minorEastAsia" w:cstheme="minorBidi"/>
          <w:b w:val="0"/>
          <w:bCs w:val="0"/>
          <w:sz w:val="22"/>
          <w:szCs w:val="22"/>
        </w:rPr>
        <w:t>cal requirements for both existing and the envisaged range of new</w:t>
      </w:r>
      <w:r w:rsidR="00E56544" w:rsidRPr="00D71B6E">
        <w:rPr>
          <w:rFonts w:eastAsiaTheme="minorEastAsia" w:cstheme="minorBidi"/>
          <w:b w:val="0"/>
          <w:bCs w:val="0"/>
          <w:sz w:val="22"/>
          <w:szCs w:val="22"/>
        </w:rPr>
        <w:t xml:space="preserve"> development for the study area to enable connection to any potential district energy network.  This should include temperatures and delta T</w:t>
      </w:r>
      <w:r w:rsidR="00A6037B" w:rsidRPr="00D71B6E">
        <w:rPr>
          <w:rFonts w:eastAsiaTheme="minorEastAsia" w:cstheme="minorBidi"/>
          <w:b w:val="0"/>
          <w:bCs w:val="0"/>
          <w:sz w:val="22"/>
          <w:szCs w:val="22"/>
        </w:rPr>
        <w:t xml:space="preserve"> (difference between flow and return temperatures)</w:t>
      </w:r>
      <w:r w:rsidR="00E56544" w:rsidRPr="00D71B6E">
        <w:rPr>
          <w:rFonts w:eastAsiaTheme="minorEastAsia" w:cstheme="minorBidi"/>
          <w:b w:val="0"/>
          <w:bCs w:val="0"/>
          <w:sz w:val="22"/>
          <w:szCs w:val="22"/>
        </w:rPr>
        <w:t>, pressures and delta P</w:t>
      </w:r>
      <w:r w:rsidR="00A6037B" w:rsidRPr="00D71B6E">
        <w:rPr>
          <w:rFonts w:eastAsiaTheme="minorEastAsia" w:cstheme="minorBidi"/>
          <w:b w:val="0"/>
          <w:bCs w:val="0"/>
          <w:sz w:val="22"/>
          <w:szCs w:val="22"/>
        </w:rPr>
        <w:t xml:space="preserve"> (difference between flow and return pressures)</w:t>
      </w:r>
      <w:r w:rsidR="00E56544" w:rsidRPr="00D71B6E">
        <w:rPr>
          <w:rFonts w:eastAsiaTheme="minorEastAsia" w:cstheme="minorBidi"/>
          <w:b w:val="0"/>
          <w:bCs w:val="0"/>
          <w:sz w:val="22"/>
          <w:szCs w:val="22"/>
        </w:rPr>
        <w:t>, flowrates and any relevant mechanical, electrical, controls and other requirements.</w:t>
      </w:r>
      <w:bookmarkEnd w:id="33"/>
    </w:p>
    <w:p w14:paraId="5BE223FE" w14:textId="77777777" w:rsidR="008A553F" w:rsidRPr="00D71B6E" w:rsidRDefault="00683497" w:rsidP="008A553F">
      <w:pPr>
        <w:pStyle w:val="Heading2"/>
        <w:keepNext w:val="0"/>
        <w:numPr>
          <w:ilvl w:val="2"/>
          <w:numId w:val="6"/>
        </w:numPr>
        <w:ind w:left="1560" w:hanging="709"/>
        <w:rPr>
          <w:rFonts w:eastAsiaTheme="minorEastAsia" w:cstheme="minorBidi"/>
          <w:b w:val="0"/>
          <w:bCs w:val="0"/>
          <w:sz w:val="22"/>
          <w:szCs w:val="22"/>
        </w:rPr>
      </w:pPr>
      <w:bookmarkStart w:id="34" w:name="_Toc455055379"/>
      <w:r w:rsidRPr="00D71B6E">
        <w:rPr>
          <w:rFonts w:eastAsiaTheme="minorEastAsia" w:cstheme="minorBidi"/>
          <w:b w:val="0"/>
          <w:bCs w:val="0"/>
          <w:sz w:val="22"/>
          <w:szCs w:val="22"/>
        </w:rPr>
        <w:t>Undertake i</w:t>
      </w:r>
      <w:r w:rsidR="00B03C52" w:rsidRPr="00D71B6E">
        <w:rPr>
          <w:rFonts w:eastAsiaTheme="minorEastAsia" w:cstheme="minorBidi"/>
          <w:b w:val="0"/>
          <w:bCs w:val="0"/>
          <w:sz w:val="22"/>
          <w:szCs w:val="22"/>
        </w:rPr>
        <w:t>nitial asse</w:t>
      </w:r>
      <w:r w:rsidRPr="00D71B6E">
        <w:rPr>
          <w:rFonts w:eastAsiaTheme="minorEastAsia" w:cstheme="minorBidi"/>
          <w:b w:val="0"/>
          <w:bCs w:val="0"/>
          <w:sz w:val="22"/>
          <w:szCs w:val="22"/>
        </w:rPr>
        <w:t xml:space="preserve">ssment of </w:t>
      </w:r>
      <w:r w:rsidR="003F5680" w:rsidRPr="00D71B6E">
        <w:rPr>
          <w:rFonts w:eastAsiaTheme="minorEastAsia" w:cstheme="minorBidi"/>
          <w:b w:val="0"/>
          <w:bCs w:val="0"/>
          <w:sz w:val="22"/>
          <w:szCs w:val="22"/>
        </w:rPr>
        <w:t xml:space="preserve">heat </w:t>
      </w:r>
      <w:r w:rsidR="00E56544" w:rsidRPr="00D71B6E">
        <w:rPr>
          <w:rFonts w:eastAsiaTheme="minorEastAsia" w:cstheme="minorBidi"/>
          <w:b w:val="0"/>
          <w:bCs w:val="0"/>
          <w:sz w:val="22"/>
          <w:szCs w:val="22"/>
        </w:rPr>
        <w:t>supply opportunities</w:t>
      </w:r>
      <w:r w:rsidRPr="00D71B6E">
        <w:rPr>
          <w:rFonts w:eastAsiaTheme="minorEastAsia" w:cstheme="minorBidi"/>
          <w:b w:val="0"/>
          <w:bCs w:val="0"/>
          <w:sz w:val="22"/>
          <w:szCs w:val="22"/>
        </w:rPr>
        <w:t xml:space="preserve"> including determining the technical suitability of</w:t>
      </w:r>
      <w:r w:rsidR="00B03C52" w:rsidRPr="00D71B6E">
        <w:rPr>
          <w:rFonts w:eastAsiaTheme="minorEastAsia" w:cstheme="minorBidi"/>
          <w:b w:val="0"/>
          <w:bCs w:val="0"/>
          <w:sz w:val="22"/>
          <w:szCs w:val="22"/>
        </w:rPr>
        <w:t xml:space="preserve"> connection of </w:t>
      </w:r>
      <w:r w:rsidR="00674B41" w:rsidRPr="00D71B6E">
        <w:rPr>
          <w:rFonts w:eastAsiaTheme="minorEastAsia" w:cstheme="minorBidi"/>
          <w:b w:val="0"/>
          <w:bCs w:val="0"/>
          <w:sz w:val="22"/>
          <w:szCs w:val="22"/>
        </w:rPr>
        <w:t>potential sources of heat, any</w:t>
      </w:r>
      <w:r w:rsidR="00B03C52" w:rsidRPr="00D71B6E">
        <w:rPr>
          <w:rFonts w:eastAsiaTheme="minorEastAsia" w:cstheme="minorBidi"/>
          <w:b w:val="0"/>
          <w:bCs w:val="0"/>
          <w:sz w:val="22"/>
          <w:szCs w:val="22"/>
        </w:rPr>
        <w:t xml:space="preserve"> key requirements and the cost implications on </w:t>
      </w:r>
      <w:r w:rsidR="008A553F" w:rsidRPr="00D71B6E">
        <w:rPr>
          <w:rFonts w:eastAsiaTheme="minorEastAsia" w:cstheme="minorBidi"/>
          <w:b w:val="0"/>
          <w:bCs w:val="0"/>
          <w:sz w:val="22"/>
          <w:szCs w:val="22"/>
        </w:rPr>
        <w:t>potential heat networks viability</w:t>
      </w:r>
    </w:p>
    <w:bookmarkEnd w:id="34"/>
    <w:p w14:paraId="4257CD80" w14:textId="73123D88" w:rsidR="00B03C52" w:rsidRPr="00D71B6E" w:rsidRDefault="00B03C52" w:rsidP="008A553F">
      <w:pPr>
        <w:pStyle w:val="Heading2"/>
        <w:keepNext w:val="0"/>
        <w:numPr>
          <w:ilvl w:val="0"/>
          <w:numId w:val="0"/>
        </w:numPr>
        <w:ind w:left="1560"/>
        <w:rPr>
          <w:rFonts w:eastAsiaTheme="minorEastAsia" w:cstheme="minorBidi"/>
          <w:b w:val="0"/>
          <w:bCs w:val="0"/>
          <w:sz w:val="22"/>
          <w:szCs w:val="22"/>
        </w:rPr>
      </w:pPr>
    </w:p>
    <w:p w14:paraId="4257CD81" w14:textId="77752366" w:rsidR="00B03C52" w:rsidRPr="00D71B6E" w:rsidRDefault="00E56544" w:rsidP="009567CF">
      <w:pPr>
        <w:pStyle w:val="Heading2"/>
        <w:keepNext w:val="0"/>
        <w:numPr>
          <w:ilvl w:val="2"/>
          <w:numId w:val="6"/>
        </w:numPr>
        <w:rPr>
          <w:rFonts w:eastAsiaTheme="minorEastAsia" w:cstheme="minorBidi"/>
          <w:b w:val="0"/>
          <w:bCs w:val="0"/>
          <w:sz w:val="22"/>
          <w:szCs w:val="22"/>
        </w:rPr>
      </w:pPr>
      <w:bookmarkStart w:id="35" w:name="_Toc455055380"/>
      <w:r w:rsidRPr="00D71B6E">
        <w:rPr>
          <w:rFonts w:eastAsiaTheme="minorEastAsia" w:cstheme="minorBidi"/>
          <w:b w:val="0"/>
          <w:bCs w:val="0"/>
          <w:sz w:val="22"/>
          <w:szCs w:val="22"/>
        </w:rPr>
        <w:lastRenderedPageBreak/>
        <w:t xml:space="preserve">Using multi-criteria analysis, evaluate low carbon and renewable energy technology </w:t>
      </w:r>
      <w:r w:rsidR="003F5680" w:rsidRPr="00D71B6E">
        <w:rPr>
          <w:rFonts w:eastAsiaTheme="minorEastAsia" w:cstheme="minorBidi"/>
          <w:b w:val="0"/>
          <w:bCs w:val="0"/>
          <w:sz w:val="22"/>
          <w:szCs w:val="22"/>
        </w:rPr>
        <w:t xml:space="preserve">supply options for </w:t>
      </w:r>
      <w:r w:rsidRPr="00D71B6E">
        <w:rPr>
          <w:rFonts w:eastAsiaTheme="minorEastAsia" w:cstheme="minorBidi"/>
          <w:b w:val="0"/>
          <w:bCs w:val="0"/>
          <w:sz w:val="22"/>
          <w:szCs w:val="22"/>
        </w:rPr>
        <w:t>the identified initial and longer term district energy scheme opportunities.  Such options and appraisal shall be in line with the relevant section 2 objectives and sub-objectives contained within the CIBSE/ADE Heat Networks Code of Practice and cover a range of technical, economic, sustainability, and environmental criteria.  Technical supply options shall include</w:t>
      </w:r>
      <w:r w:rsidR="00ED7AB1" w:rsidRPr="00D71B6E">
        <w:rPr>
          <w:rFonts w:eastAsiaTheme="minorEastAsia" w:cstheme="minorBidi"/>
          <w:b w:val="0"/>
          <w:bCs w:val="0"/>
          <w:sz w:val="22"/>
          <w:szCs w:val="22"/>
        </w:rPr>
        <w:t>,</w:t>
      </w:r>
      <w:r w:rsidRPr="00D71B6E">
        <w:rPr>
          <w:rFonts w:eastAsiaTheme="minorEastAsia" w:cstheme="minorBidi"/>
          <w:b w:val="0"/>
          <w:bCs w:val="0"/>
          <w:sz w:val="22"/>
          <w:szCs w:val="22"/>
        </w:rPr>
        <w:t xml:space="preserve"> but not be limited to</w:t>
      </w:r>
      <w:r w:rsidR="00ED7AB1" w:rsidRPr="00D71B6E">
        <w:rPr>
          <w:rFonts w:eastAsiaTheme="minorEastAsia" w:cstheme="minorBidi"/>
          <w:b w:val="0"/>
          <w:bCs w:val="0"/>
          <w:sz w:val="22"/>
          <w:szCs w:val="22"/>
        </w:rPr>
        <w:t>,</w:t>
      </w:r>
      <w:r w:rsidR="00B03C52" w:rsidRPr="00D71B6E">
        <w:rPr>
          <w:rFonts w:eastAsiaTheme="minorEastAsia" w:cstheme="minorBidi"/>
          <w:b w:val="0"/>
          <w:bCs w:val="0"/>
          <w:sz w:val="22"/>
          <w:szCs w:val="22"/>
        </w:rPr>
        <w:t xml:space="preserve"> </w:t>
      </w:r>
      <w:r w:rsidR="00EC7973" w:rsidRPr="00EC7973">
        <w:rPr>
          <w:rFonts w:eastAsiaTheme="minorEastAsia" w:cstheme="minorBidi"/>
          <w:b w:val="0"/>
          <w:bCs w:val="0"/>
          <w:sz w:val="22"/>
          <w:szCs w:val="22"/>
        </w:rPr>
        <w:t>sewage waste treatment plants</w:t>
      </w:r>
      <w:r w:rsidR="00EC7973">
        <w:rPr>
          <w:rFonts w:eastAsiaTheme="minorEastAsia" w:cstheme="minorBidi"/>
          <w:b w:val="0"/>
          <w:bCs w:val="0"/>
          <w:sz w:val="22"/>
          <w:szCs w:val="22"/>
        </w:rPr>
        <w:t xml:space="preserve">, </w:t>
      </w:r>
      <w:r w:rsidR="00A13594" w:rsidRPr="00D71B6E">
        <w:rPr>
          <w:rFonts w:eastAsiaTheme="minorEastAsia" w:cstheme="minorBidi"/>
          <w:b w:val="0"/>
          <w:bCs w:val="0"/>
          <w:sz w:val="22"/>
          <w:szCs w:val="22"/>
        </w:rPr>
        <w:t>e</w:t>
      </w:r>
      <w:r w:rsidR="00E729E9" w:rsidRPr="00D71B6E">
        <w:rPr>
          <w:rFonts w:eastAsiaTheme="minorEastAsia" w:cstheme="minorBidi"/>
          <w:b w:val="0"/>
          <w:bCs w:val="0"/>
          <w:sz w:val="22"/>
          <w:szCs w:val="22"/>
        </w:rPr>
        <w:t>nergy from waste (</w:t>
      </w:r>
      <w:r w:rsidR="00683497" w:rsidRPr="00D71B6E">
        <w:rPr>
          <w:rFonts w:eastAsiaTheme="minorEastAsia" w:cstheme="minorBidi"/>
          <w:b w:val="0"/>
          <w:bCs w:val="0"/>
          <w:sz w:val="22"/>
          <w:szCs w:val="22"/>
        </w:rPr>
        <w:t>EfW</w:t>
      </w:r>
      <w:r w:rsidR="00E729E9" w:rsidRPr="00D71B6E">
        <w:rPr>
          <w:rFonts w:eastAsiaTheme="minorEastAsia" w:cstheme="minorBidi"/>
          <w:b w:val="0"/>
          <w:bCs w:val="0"/>
          <w:sz w:val="22"/>
          <w:szCs w:val="22"/>
        </w:rPr>
        <w:t>)</w:t>
      </w:r>
      <w:r w:rsidR="00683497" w:rsidRPr="00D71B6E">
        <w:rPr>
          <w:rFonts w:eastAsiaTheme="minorEastAsia" w:cstheme="minorBidi"/>
          <w:b w:val="0"/>
          <w:bCs w:val="0"/>
          <w:sz w:val="22"/>
          <w:szCs w:val="22"/>
        </w:rPr>
        <w:t xml:space="preserve">, </w:t>
      </w:r>
      <w:r w:rsidR="00CB1CB0" w:rsidRPr="00D71B6E">
        <w:rPr>
          <w:rFonts w:eastAsiaTheme="minorEastAsia" w:cstheme="minorBidi"/>
          <w:b w:val="0"/>
          <w:bCs w:val="0"/>
          <w:sz w:val="22"/>
          <w:szCs w:val="22"/>
        </w:rPr>
        <w:t xml:space="preserve">industrial waste heat, </w:t>
      </w:r>
      <w:r w:rsidR="00683497" w:rsidRPr="00D71B6E">
        <w:rPr>
          <w:rFonts w:eastAsiaTheme="minorEastAsia" w:cstheme="minorBidi"/>
          <w:b w:val="0"/>
          <w:bCs w:val="0"/>
          <w:sz w:val="22"/>
          <w:szCs w:val="22"/>
        </w:rPr>
        <w:t xml:space="preserve">geothermal, </w:t>
      </w:r>
      <w:r w:rsidR="00F33458" w:rsidRPr="00D71B6E">
        <w:rPr>
          <w:rFonts w:eastAsiaTheme="minorEastAsia" w:cstheme="minorBidi"/>
          <w:b w:val="0"/>
          <w:bCs w:val="0"/>
          <w:sz w:val="22"/>
          <w:szCs w:val="22"/>
        </w:rPr>
        <w:t xml:space="preserve">solar thermal, </w:t>
      </w:r>
      <w:r w:rsidR="00D72D23" w:rsidRPr="00D71B6E">
        <w:rPr>
          <w:rFonts w:eastAsiaTheme="minorEastAsia" w:cstheme="minorBidi"/>
          <w:b w:val="0"/>
          <w:bCs w:val="0"/>
          <w:sz w:val="22"/>
          <w:szCs w:val="22"/>
        </w:rPr>
        <w:t xml:space="preserve">gas </w:t>
      </w:r>
      <w:r w:rsidR="00E729E9" w:rsidRPr="00D71B6E">
        <w:rPr>
          <w:rFonts w:eastAsiaTheme="minorEastAsia" w:cstheme="minorBidi"/>
          <w:b w:val="0"/>
          <w:bCs w:val="0"/>
          <w:sz w:val="22"/>
          <w:szCs w:val="22"/>
        </w:rPr>
        <w:t>combined heat and power (</w:t>
      </w:r>
      <w:r w:rsidR="00D72D23" w:rsidRPr="00D71B6E">
        <w:rPr>
          <w:rFonts w:eastAsiaTheme="minorEastAsia" w:cstheme="minorBidi"/>
          <w:b w:val="0"/>
          <w:bCs w:val="0"/>
          <w:sz w:val="22"/>
          <w:szCs w:val="22"/>
        </w:rPr>
        <w:t>CHP</w:t>
      </w:r>
      <w:r w:rsidR="00E729E9" w:rsidRPr="00D71B6E">
        <w:rPr>
          <w:rFonts w:eastAsiaTheme="minorEastAsia" w:cstheme="minorBidi"/>
          <w:b w:val="0"/>
          <w:bCs w:val="0"/>
          <w:sz w:val="22"/>
          <w:szCs w:val="22"/>
        </w:rPr>
        <w:t>)</w:t>
      </w:r>
      <w:r w:rsidR="00D72D23" w:rsidRPr="00D71B6E">
        <w:rPr>
          <w:rFonts w:eastAsiaTheme="minorEastAsia" w:cstheme="minorBidi"/>
          <w:b w:val="0"/>
          <w:bCs w:val="0"/>
          <w:sz w:val="22"/>
          <w:szCs w:val="22"/>
        </w:rPr>
        <w:t>, biomass/biofuel</w:t>
      </w:r>
      <w:r w:rsidR="00CB1CB0" w:rsidRPr="00D71B6E">
        <w:rPr>
          <w:rFonts w:eastAsiaTheme="minorEastAsia" w:cstheme="minorBidi"/>
          <w:b w:val="0"/>
          <w:bCs w:val="0"/>
          <w:sz w:val="22"/>
          <w:szCs w:val="22"/>
        </w:rPr>
        <w:t>/biogas CHP,</w:t>
      </w:r>
      <w:r w:rsidR="00B03C52" w:rsidRPr="00D71B6E">
        <w:rPr>
          <w:rFonts w:eastAsiaTheme="minorEastAsia" w:cstheme="minorBidi"/>
          <w:b w:val="0"/>
          <w:bCs w:val="0"/>
          <w:sz w:val="22"/>
          <w:szCs w:val="22"/>
        </w:rPr>
        <w:t xml:space="preserve"> pumps (air</w:t>
      </w:r>
      <w:r w:rsidR="00F76444" w:rsidRPr="00D71B6E">
        <w:rPr>
          <w:rFonts w:eastAsiaTheme="minorEastAsia" w:cstheme="minorBidi"/>
          <w:b w:val="0"/>
          <w:bCs w:val="0"/>
          <w:sz w:val="22"/>
          <w:szCs w:val="22"/>
        </w:rPr>
        <w:t xml:space="preserve"> source</w:t>
      </w:r>
      <w:r w:rsidR="00B03C52" w:rsidRPr="00D71B6E">
        <w:rPr>
          <w:rFonts w:eastAsiaTheme="minorEastAsia" w:cstheme="minorBidi"/>
          <w:b w:val="0"/>
          <w:bCs w:val="0"/>
          <w:sz w:val="22"/>
          <w:szCs w:val="22"/>
        </w:rPr>
        <w:t>/ground</w:t>
      </w:r>
      <w:r w:rsidR="00F76444" w:rsidRPr="00D71B6E">
        <w:rPr>
          <w:rFonts w:eastAsiaTheme="minorEastAsia" w:cstheme="minorBidi"/>
          <w:b w:val="0"/>
          <w:bCs w:val="0"/>
          <w:sz w:val="22"/>
          <w:szCs w:val="22"/>
        </w:rPr>
        <w:t xml:space="preserve"> source</w:t>
      </w:r>
      <w:r w:rsidR="00B03C52" w:rsidRPr="00D71B6E">
        <w:rPr>
          <w:rFonts w:eastAsiaTheme="minorEastAsia" w:cstheme="minorBidi"/>
          <w:b w:val="0"/>
          <w:bCs w:val="0"/>
          <w:sz w:val="22"/>
          <w:szCs w:val="22"/>
        </w:rPr>
        <w:t>/water</w:t>
      </w:r>
      <w:r w:rsidR="00F76444" w:rsidRPr="00D71B6E">
        <w:rPr>
          <w:rFonts w:eastAsiaTheme="minorEastAsia" w:cstheme="minorBidi"/>
          <w:b w:val="0"/>
          <w:bCs w:val="0"/>
          <w:sz w:val="22"/>
          <w:szCs w:val="22"/>
        </w:rPr>
        <w:t xml:space="preserve"> source</w:t>
      </w:r>
      <w:r w:rsidR="00B03C52" w:rsidRPr="00D71B6E">
        <w:rPr>
          <w:rFonts w:eastAsiaTheme="minorEastAsia" w:cstheme="minorBidi"/>
          <w:b w:val="0"/>
          <w:bCs w:val="0"/>
          <w:sz w:val="22"/>
          <w:szCs w:val="22"/>
        </w:rPr>
        <w:t xml:space="preserve">), </w:t>
      </w:r>
      <w:r w:rsidR="00711461" w:rsidRPr="00D71B6E">
        <w:rPr>
          <w:rFonts w:eastAsiaTheme="minorEastAsia" w:cstheme="minorBidi"/>
          <w:b w:val="0"/>
          <w:bCs w:val="0"/>
          <w:sz w:val="22"/>
          <w:szCs w:val="22"/>
        </w:rPr>
        <w:t xml:space="preserve"> anaerobic digestion </w:t>
      </w:r>
      <w:r w:rsidR="00683497" w:rsidRPr="00D71B6E">
        <w:rPr>
          <w:rFonts w:eastAsiaTheme="minorEastAsia" w:cstheme="minorBidi"/>
          <w:b w:val="0"/>
          <w:bCs w:val="0"/>
          <w:sz w:val="22"/>
          <w:szCs w:val="22"/>
        </w:rPr>
        <w:t>and biomass boilers.</w:t>
      </w:r>
      <w:bookmarkEnd w:id="35"/>
      <w:r w:rsidR="00683497" w:rsidRPr="00D71B6E">
        <w:rPr>
          <w:rFonts w:eastAsiaTheme="minorEastAsia" w:cstheme="minorBidi"/>
          <w:b w:val="0"/>
          <w:bCs w:val="0"/>
          <w:sz w:val="22"/>
          <w:szCs w:val="22"/>
        </w:rPr>
        <w:t xml:space="preserve">  </w:t>
      </w:r>
    </w:p>
    <w:p w14:paraId="4257CD82" w14:textId="74A89051" w:rsidR="00BB260E" w:rsidRPr="00D71B6E" w:rsidRDefault="00BB260E" w:rsidP="009567CF">
      <w:pPr>
        <w:pStyle w:val="Heading2"/>
        <w:numPr>
          <w:ilvl w:val="2"/>
          <w:numId w:val="6"/>
        </w:numPr>
        <w:ind w:left="1560" w:hanging="709"/>
        <w:rPr>
          <w:rFonts w:eastAsiaTheme="minorEastAsia" w:cstheme="minorBidi"/>
          <w:b w:val="0"/>
          <w:bCs w:val="0"/>
          <w:sz w:val="22"/>
          <w:szCs w:val="22"/>
        </w:rPr>
      </w:pPr>
      <w:bookmarkStart w:id="36" w:name="_Toc455055381"/>
      <w:r w:rsidRPr="00D71B6E">
        <w:rPr>
          <w:rFonts w:eastAsiaTheme="minorEastAsia" w:cstheme="minorBidi"/>
          <w:b w:val="0"/>
          <w:bCs w:val="0"/>
          <w:sz w:val="22"/>
          <w:szCs w:val="22"/>
        </w:rPr>
        <w:t>The multi- criteria analysis should apply key technical, financial, sustainability and environmental criteria consistently across identified technologies.  Potential criteria could include:</w:t>
      </w:r>
      <w:bookmarkEnd w:id="36"/>
    </w:p>
    <w:p w14:paraId="4257CD83" w14:textId="77777777" w:rsidR="00BB260E" w:rsidRDefault="00BB260E" w:rsidP="009567CF">
      <w:pPr>
        <w:pStyle w:val="ListParagraph"/>
        <w:numPr>
          <w:ilvl w:val="0"/>
          <w:numId w:val="5"/>
        </w:numPr>
      </w:pPr>
      <w:r>
        <w:t>Technology</w:t>
      </w:r>
      <w:r w:rsidR="00CE5A39">
        <w:t xml:space="preserve"> suitability/risk</w:t>
      </w:r>
    </w:p>
    <w:p w14:paraId="4257CD84" w14:textId="77777777" w:rsidR="00CE5A39" w:rsidRDefault="00CE5A39" w:rsidP="009567CF">
      <w:pPr>
        <w:pStyle w:val="ListParagraph"/>
        <w:numPr>
          <w:ilvl w:val="0"/>
          <w:numId w:val="5"/>
        </w:numPr>
      </w:pPr>
      <w:r>
        <w:t>Financial performance including key sensitivities</w:t>
      </w:r>
    </w:p>
    <w:p w14:paraId="4257CD85" w14:textId="77777777" w:rsidR="00CE5A39" w:rsidRDefault="00CE5A39" w:rsidP="009567CF">
      <w:pPr>
        <w:pStyle w:val="ListParagraph"/>
        <w:numPr>
          <w:ilvl w:val="0"/>
          <w:numId w:val="5"/>
        </w:numPr>
      </w:pPr>
      <w:r>
        <w:t>Availability/risk/sustainability of fuel choice and supply</w:t>
      </w:r>
    </w:p>
    <w:p w14:paraId="4257CD86" w14:textId="77777777" w:rsidR="00CE5A39" w:rsidRDefault="00CE5A39" w:rsidP="009567CF">
      <w:pPr>
        <w:pStyle w:val="ListParagraph"/>
        <w:numPr>
          <w:ilvl w:val="0"/>
          <w:numId w:val="5"/>
        </w:numPr>
      </w:pPr>
      <w:r>
        <w:t>Security of supply</w:t>
      </w:r>
    </w:p>
    <w:p w14:paraId="4257CD87" w14:textId="77777777" w:rsidR="00CE5A39" w:rsidRDefault="00CE5A39" w:rsidP="009567CF">
      <w:pPr>
        <w:pStyle w:val="ListParagraph"/>
        <w:numPr>
          <w:ilvl w:val="0"/>
          <w:numId w:val="5"/>
        </w:numPr>
      </w:pPr>
      <w:r>
        <w:t>CO</w:t>
      </w:r>
      <w:r w:rsidRPr="004D3B2B">
        <w:rPr>
          <w:vertAlign w:val="subscript"/>
        </w:rPr>
        <w:t>2</w:t>
      </w:r>
      <w:r>
        <w:t xml:space="preserve"> reduction potential</w:t>
      </w:r>
    </w:p>
    <w:p w14:paraId="4257CD88" w14:textId="77777777" w:rsidR="00CE5A39" w:rsidRDefault="00CE5A39" w:rsidP="009567CF">
      <w:pPr>
        <w:pStyle w:val="ListParagraph"/>
        <w:numPr>
          <w:ilvl w:val="0"/>
          <w:numId w:val="5"/>
        </w:numPr>
      </w:pPr>
      <w:r>
        <w:t xml:space="preserve">Cost per tonne of </w:t>
      </w:r>
      <w:r w:rsidR="00F95D89">
        <w:t>CO</w:t>
      </w:r>
      <w:r w:rsidR="00F95D89" w:rsidRPr="004D3B2B">
        <w:rPr>
          <w:vertAlign w:val="subscript"/>
        </w:rPr>
        <w:t>2</w:t>
      </w:r>
      <w:r>
        <w:t xml:space="preserve"> saved for in</w:t>
      </w:r>
      <w:r w:rsidR="00A46993">
        <w:t>i</w:t>
      </w:r>
      <w:r>
        <w:t>tial and full potential scheme</w:t>
      </w:r>
    </w:p>
    <w:p w14:paraId="4257CD89" w14:textId="77777777" w:rsidR="00CE5A39" w:rsidRDefault="00CE5A39" w:rsidP="009567CF">
      <w:pPr>
        <w:pStyle w:val="ListParagraph"/>
        <w:numPr>
          <w:ilvl w:val="0"/>
          <w:numId w:val="5"/>
        </w:numPr>
      </w:pPr>
      <w:r>
        <w:t>Environmental impacts</w:t>
      </w:r>
    </w:p>
    <w:p w14:paraId="4257CD8A" w14:textId="77777777" w:rsidR="00CE5A39" w:rsidRDefault="00CE5A39" w:rsidP="009567CF">
      <w:pPr>
        <w:pStyle w:val="ListParagraph"/>
        <w:numPr>
          <w:ilvl w:val="0"/>
          <w:numId w:val="5"/>
        </w:numPr>
      </w:pPr>
      <w:r>
        <w:t>Development risk</w:t>
      </w:r>
    </w:p>
    <w:p w14:paraId="4257CD8B" w14:textId="77777777" w:rsidR="00CE5A39" w:rsidRDefault="00CE5A39" w:rsidP="009567CF">
      <w:pPr>
        <w:pStyle w:val="ListParagraph"/>
        <w:numPr>
          <w:ilvl w:val="0"/>
          <w:numId w:val="5"/>
        </w:numPr>
      </w:pPr>
      <w:r>
        <w:t>Timeframe for delivery</w:t>
      </w:r>
    </w:p>
    <w:p w14:paraId="4257CD8C" w14:textId="423982B3" w:rsidR="00CE5A39" w:rsidRDefault="00CE5A39" w:rsidP="009567CF">
      <w:pPr>
        <w:pStyle w:val="ListParagraph"/>
        <w:numPr>
          <w:ilvl w:val="0"/>
          <w:numId w:val="5"/>
        </w:numPr>
      </w:pPr>
      <w:r>
        <w:t>Cost savings to</w:t>
      </w:r>
      <w:r w:rsidR="00860376">
        <w:t xml:space="preserve"> Local Authority</w:t>
      </w:r>
      <w:r>
        <w:t xml:space="preserve"> , customers and developers</w:t>
      </w:r>
      <w:r w:rsidR="00F95D89">
        <w:t xml:space="preserve"> </w:t>
      </w:r>
      <w:r>
        <w:t>(based on quantum and type of new development)</w:t>
      </w:r>
    </w:p>
    <w:p w14:paraId="4257CD8D" w14:textId="14B0D249" w:rsidR="00CE5A39" w:rsidRDefault="00CE5A39" w:rsidP="009567CF">
      <w:pPr>
        <w:pStyle w:val="ListParagraph"/>
        <w:numPr>
          <w:ilvl w:val="0"/>
          <w:numId w:val="5"/>
        </w:numPr>
      </w:pPr>
      <w:r>
        <w:t>Potential investment leverage and grant funding opportunities</w:t>
      </w:r>
      <w:r w:rsidR="00711461">
        <w:t xml:space="preserve"> including sensitivity analyses e.g. the impact of 10%, 20%, 30% etc funding</w:t>
      </w:r>
    </w:p>
    <w:p w14:paraId="6650C4D8" w14:textId="6535AA60" w:rsidR="00EF1D8A" w:rsidRDefault="00EF1D8A" w:rsidP="009567CF">
      <w:pPr>
        <w:pStyle w:val="ListParagraph"/>
        <w:numPr>
          <w:ilvl w:val="0"/>
          <w:numId w:val="5"/>
        </w:numPr>
      </w:pPr>
      <w:r>
        <w:t>Benefits/cost savings to Local Authority tenants.</w:t>
      </w:r>
    </w:p>
    <w:p w14:paraId="439C7B5E" w14:textId="56D60DEC" w:rsidR="00EF1D8A" w:rsidRDefault="00EF1D8A" w:rsidP="009567CF">
      <w:pPr>
        <w:pStyle w:val="ListParagraph"/>
        <w:numPr>
          <w:ilvl w:val="0"/>
          <w:numId w:val="5"/>
        </w:numPr>
      </w:pPr>
      <w:r>
        <w:t>Local Authority income generation.</w:t>
      </w:r>
    </w:p>
    <w:p w14:paraId="4257CD8E" w14:textId="3A05806A" w:rsidR="00BB260E" w:rsidRPr="00711461" w:rsidRDefault="00CE5A39" w:rsidP="00711461">
      <w:pPr>
        <w:pStyle w:val="Heading2"/>
        <w:numPr>
          <w:ilvl w:val="2"/>
          <w:numId w:val="6"/>
        </w:numPr>
        <w:ind w:left="1560" w:hanging="709"/>
        <w:rPr>
          <w:rFonts w:eastAsiaTheme="minorEastAsia" w:cstheme="minorBidi"/>
          <w:b w:val="0"/>
          <w:bCs w:val="0"/>
          <w:sz w:val="22"/>
          <w:szCs w:val="22"/>
        </w:rPr>
      </w:pPr>
      <w:bookmarkStart w:id="37" w:name="_Toc455055382"/>
      <w:r w:rsidRPr="00D71B6E">
        <w:rPr>
          <w:rFonts w:eastAsiaTheme="minorEastAsia" w:cstheme="minorBidi"/>
          <w:b w:val="0"/>
          <w:bCs w:val="0"/>
          <w:sz w:val="22"/>
          <w:szCs w:val="22"/>
        </w:rPr>
        <w:lastRenderedPageBreak/>
        <w:t xml:space="preserve">Evaluation shall provide initial technology recommendations including a technology pathway and timeline to achieve zero carbon heat for identified potential projects as well as </w:t>
      </w:r>
      <w:r w:rsidR="00711461" w:rsidRPr="00D71B6E">
        <w:rPr>
          <w:rFonts w:eastAsiaTheme="minorEastAsia" w:cstheme="minorBidi"/>
          <w:b w:val="0"/>
          <w:bCs w:val="0"/>
          <w:sz w:val="22"/>
          <w:szCs w:val="22"/>
        </w:rPr>
        <w:t>the requirements for thermal storage.</w:t>
      </w:r>
      <w:bookmarkEnd w:id="37"/>
    </w:p>
    <w:p w14:paraId="4257CD8F" w14:textId="7A7570FC" w:rsidR="00E41031" w:rsidRPr="00D71B6E" w:rsidRDefault="00E41031" w:rsidP="009567CF">
      <w:pPr>
        <w:pStyle w:val="Heading2"/>
        <w:numPr>
          <w:ilvl w:val="2"/>
          <w:numId w:val="6"/>
        </w:numPr>
        <w:ind w:left="1560" w:hanging="709"/>
        <w:rPr>
          <w:rFonts w:eastAsiaTheme="minorEastAsia" w:cstheme="minorBidi"/>
          <w:b w:val="0"/>
          <w:bCs w:val="0"/>
          <w:sz w:val="22"/>
          <w:szCs w:val="22"/>
        </w:rPr>
      </w:pPr>
      <w:bookmarkStart w:id="38" w:name="_Toc455055383"/>
      <w:r w:rsidRPr="00D71B6E">
        <w:rPr>
          <w:rFonts w:eastAsiaTheme="minorEastAsia" w:cstheme="minorBidi"/>
          <w:b w:val="0"/>
          <w:bCs w:val="0"/>
          <w:sz w:val="22"/>
          <w:szCs w:val="22"/>
        </w:rPr>
        <w:t xml:space="preserve">Determine the </w:t>
      </w:r>
      <w:r w:rsidR="00C7107D" w:rsidRPr="00D71B6E">
        <w:rPr>
          <w:rFonts w:eastAsiaTheme="minorEastAsia" w:cstheme="minorBidi"/>
          <w:b w:val="0"/>
          <w:bCs w:val="0"/>
          <w:sz w:val="22"/>
          <w:szCs w:val="22"/>
        </w:rPr>
        <w:t xml:space="preserve">high level </w:t>
      </w:r>
      <w:r w:rsidRPr="00D71B6E">
        <w:rPr>
          <w:rFonts w:eastAsiaTheme="minorEastAsia" w:cstheme="minorBidi"/>
          <w:b w:val="0"/>
          <w:bCs w:val="0"/>
          <w:sz w:val="22"/>
          <w:szCs w:val="22"/>
        </w:rPr>
        <w:t xml:space="preserve">potential for </w:t>
      </w:r>
      <w:r w:rsidR="00D72D23" w:rsidRPr="00D71B6E">
        <w:rPr>
          <w:rFonts w:eastAsiaTheme="minorEastAsia" w:cstheme="minorBidi"/>
          <w:b w:val="0"/>
          <w:bCs w:val="0"/>
          <w:sz w:val="22"/>
          <w:szCs w:val="22"/>
        </w:rPr>
        <w:t xml:space="preserve">direct </w:t>
      </w:r>
      <w:r w:rsidRPr="00D71B6E">
        <w:rPr>
          <w:rFonts w:eastAsiaTheme="minorEastAsia" w:cstheme="minorBidi"/>
          <w:b w:val="0"/>
          <w:bCs w:val="0"/>
          <w:sz w:val="22"/>
          <w:szCs w:val="22"/>
        </w:rPr>
        <w:t>electricity supply to significant non-residential buildings via development of a ‘private- wire network’</w:t>
      </w:r>
      <w:r w:rsidR="00B03C52" w:rsidRPr="00D71B6E">
        <w:rPr>
          <w:rFonts w:eastAsiaTheme="minorEastAsia" w:cstheme="minorBidi"/>
          <w:b w:val="0"/>
          <w:bCs w:val="0"/>
          <w:sz w:val="22"/>
          <w:szCs w:val="22"/>
        </w:rPr>
        <w:t xml:space="preserve"> in the case of potential CHP projects identified</w:t>
      </w:r>
      <w:r w:rsidR="005C7A31" w:rsidRPr="00D71B6E">
        <w:rPr>
          <w:rFonts w:eastAsiaTheme="minorEastAsia" w:cstheme="minorBidi"/>
          <w:b w:val="0"/>
          <w:bCs w:val="0"/>
          <w:sz w:val="22"/>
          <w:szCs w:val="22"/>
        </w:rPr>
        <w:t xml:space="preserve"> </w:t>
      </w:r>
      <w:r w:rsidR="00CE5A39" w:rsidRPr="00D71B6E">
        <w:rPr>
          <w:rFonts w:eastAsiaTheme="minorEastAsia" w:cstheme="minorBidi"/>
          <w:b w:val="0"/>
          <w:bCs w:val="0"/>
          <w:sz w:val="22"/>
          <w:szCs w:val="22"/>
        </w:rPr>
        <w:t xml:space="preserve">and identify the </w:t>
      </w:r>
      <w:r w:rsidR="00711461" w:rsidRPr="00D71B6E">
        <w:rPr>
          <w:rFonts w:eastAsiaTheme="minorEastAsia" w:cstheme="minorBidi"/>
          <w:b w:val="0"/>
          <w:bCs w:val="0"/>
          <w:sz w:val="22"/>
          <w:szCs w:val="22"/>
        </w:rPr>
        <w:t xml:space="preserve">development benefits </w:t>
      </w:r>
      <w:r w:rsidR="000D2493">
        <w:rPr>
          <w:rFonts w:eastAsiaTheme="minorEastAsia" w:cstheme="minorBidi"/>
          <w:b w:val="0"/>
          <w:bCs w:val="0"/>
          <w:sz w:val="22"/>
          <w:szCs w:val="22"/>
        </w:rPr>
        <w:t xml:space="preserve">and increased network viability </w:t>
      </w:r>
      <w:r w:rsidR="00CE5A39" w:rsidRPr="00D71B6E">
        <w:rPr>
          <w:rFonts w:eastAsiaTheme="minorEastAsia" w:cstheme="minorBidi"/>
          <w:b w:val="0"/>
          <w:bCs w:val="0"/>
          <w:sz w:val="22"/>
          <w:szCs w:val="22"/>
        </w:rPr>
        <w:t>this may offer in comparison to the likely business as usual approach.</w:t>
      </w:r>
      <w:bookmarkEnd w:id="38"/>
    </w:p>
    <w:p w14:paraId="4257CD91" w14:textId="218BAA70" w:rsidR="00777083" w:rsidRPr="00D71B6E" w:rsidRDefault="00777083" w:rsidP="009567CF">
      <w:pPr>
        <w:pStyle w:val="Heading2"/>
        <w:numPr>
          <w:ilvl w:val="2"/>
          <w:numId w:val="6"/>
        </w:numPr>
        <w:ind w:left="1560" w:hanging="709"/>
        <w:rPr>
          <w:rFonts w:eastAsiaTheme="minorEastAsia" w:cstheme="minorBidi"/>
          <w:b w:val="0"/>
          <w:bCs w:val="0"/>
          <w:sz w:val="22"/>
          <w:szCs w:val="22"/>
        </w:rPr>
      </w:pPr>
      <w:bookmarkStart w:id="39" w:name="_Toc455055384"/>
      <w:r w:rsidRPr="00D71B6E">
        <w:rPr>
          <w:rFonts w:eastAsiaTheme="minorEastAsia" w:cstheme="minorBidi"/>
          <w:b w:val="0"/>
          <w:bCs w:val="0"/>
          <w:sz w:val="22"/>
          <w:szCs w:val="22"/>
        </w:rPr>
        <w:t>Refine the overall district energy potential options in relation to the energy centre location, energy supply technologies, network routes, scale and phasing of schemes and use as the basis for determining high level cost estimates.</w:t>
      </w:r>
      <w:bookmarkEnd w:id="39"/>
    </w:p>
    <w:p w14:paraId="4257CD92" w14:textId="0616608F" w:rsidR="006D4D69" w:rsidRPr="00D71B6E" w:rsidRDefault="006D4D69" w:rsidP="009567CF">
      <w:pPr>
        <w:pStyle w:val="Heading2"/>
        <w:numPr>
          <w:ilvl w:val="2"/>
          <w:numId w:val="6"/>
        </w:numPr>
        <w:ind w:left="1560" w:hanging="709"/>
        <w:rPr>
          <w:rFonts w:eastAsiaTheme="minorEastAsia" w:cstheme="minorBidi"/>
          <w:b w:val="0"/>
          <w:bCs w:val="0"/>
          <w:sz w:val="22"/>
          <w:szCs w:val="22"/>
        </w:rPr>
      </w:pPr>
      <w:bookmarkStart w:id="40" w:name="_Toc455055385"/>
      <w:r w:rsidRPr="00D71B6E">
        <w:rPr>
          <w:rFonts w:eastAsiaTheme="minorEastAsia" w:cstheme="minorBidi"/>
          <w:b w:val="0"/>
          <w:bCs w:val="0"/>
          <w:sz w:val="22"/>
          <w:szCs w:val="22"/>
        </w:rPr>
        <w:t>Estimate high level project costs</w:t>
      </w:r>
      <w:r w:rsidR="00777083" w:rsidRPr="00D71B6E">
        <w:rPr>
          <w:rFonts w:eastAsiaTheme="minorEastAsia" w:cstheme="minorBidi"/>
          <w:b w:val="0"/>
          <w:bCs w:val="0"/>
          <w:sz w:val="22"/>
          <w:szCs w:val="22"/>
        </w:rPr>
        <w:t xml:space="preserve"> and the potential range of these costs</w:t>
      </w:r>
      <w:r w:rsidRPr="00D71B6E">
        <w:rPr>
          <w:rFonts w:eastAsiaTheme="minorEastAsia" w:cstheme="minorBidi"/>
          <w:b w:val="0"/>
          <w:bCs w:val="0"/>
          <w:sz w:val="22"/>
          <w:szCs w:val="22"/>
        </w:rPr>
        <w:t xml:space="preserve"> for identified</w:t>
      </w:r>
      <w:r w:rsidR="00CB1CB0" w:rsidRPr="00D71B6E">
        <w:rPr>
          <w:rFonts w:eastAsiaTheme="minorEastAsia" w:cstheme="minorBidi"/>
          <w:b w:val="0"/>
          <w:bCs w:val="0"/>
          <w:sz w:val="22"/>
          <w:szCs w:val="22"/>
        </w:rPr>
        <w:t xml:space="preserve"> district heating </w:t>
      </w:r>
      <w:r w:rsidRPr="00D71B6E">
        <w:rPr>
          <w:rFonts w:eastAsiaTheme="minorEastAsia" w:cstheme="minorBidi"/>
          <w:b w:val="0"/>
          <w:bCs w:val="0"/>
          <w:sz w:val="22"/>
          <w:szCs w:val="22"/>
        </w:rPr>
        <w:t>opportuniti</w:t>
      </w:r>
      <w:r w:rsidR="005C7A31" w:rsidRPr="00D71B6E">
        <w:rPr>
          <w:rFonts w:eastAsiaTheme="minorEastAsia" w:cstheme="minorBidi"/>
          <w:b w:val="0"/>
          <w:bCs w:val="0"/>
          <w:sz w:val="22"/>
          <w:szCs w:val="22"/>
        </w:rPr>
        <w:t xml:space="preserve">es for both </w:t>
      </w:r>
      <w:r w:rsidRPr="00D71B6E">
        <w:rPr>
          <w:rFonts w:eastAsiaTheme="minorEastAsia" w:cstheme="minorBidi"/>
          <w:b w:val="0"/>
          <w:bCs w:val="0"/>
          <w:sz w:val="22"/>
          <w:szCs w:val="22"/>
        </w:rPr>
        <w:t>initial and full project phases</w:t>
      </w:r>
      <w:r w:rsidR="00CF4509" w:rsidRPr="00D71B6E">
        <w:rPr>
          <w:rFonts w:eastAsiaTheme="minorEastAsia" w:cstheme="minorBidi"/>
          <w:b w:val="0"/>
          <w:bCs w:val="0"/>
          <w:sz w:val="22"/>
          <w:szCs w:val="22"/>
        </w:rPr>
        <w:t xml:space="preserve"> </w:t>
      </w:r>
      <w:r w:rsidR="00777083" w:rsidRPr="00D71B6E">
        <w:rPr>
          <w:rFonts w:eastAsiaTheme="minorEastAsia" w:cstheme="minorBidi"/>
          <w:b w:val="0"/>
          <w:bCs w:val="0"/>
          <w:sz w:val="22"/>
          <w:szCs w:val="22"/>
        </w:rPr>
        <w:t xml:space="preserve">including an assessment of costing </w:t>
      </w:r>
      <w:r w:rsidR="00D2408F" w:rsidRPr="00D71B6E">
        <w:rPr>
          <w:rFonts w:eastAsiaTheme="minorEastAsia" w:cstheme="minorBidi"/>
          <w:b w:val="0"/>
          <w:bCs w:val="0"/>
          <w:sz w:val="22"/>
          <w:szCs w:val="22"/>
        </w:rPr>
        <w:t>accuracy level.</w:t>
      </w:r>
      <w:bookmarkEnd w:id="40"/>
      <w:r w:rsidR="00CF4509" w:rsidRPr="00D71B6E">
        <w:rPr>
          <w:rFonts w:eastAsiaTheme="minorEastAsia" w:cstheme="minorBidi"/>
          <w:b w:val="0"/>
          <w:bCs w:val="0"/>
          <w:sz w:val="22"/>
          <w:szCs w:val="22"/>
        </w:rPr>
        <w:t xml:space="preserve"> </w:t>
      </w:r>
      <w:r w:rsidR="00A44270" w:rsidRPr="00D71B6E">
        <w:rPr>
          <w:rFonts w:eastAsiaTheme="minorEastAsia" w:cstheme="minorBidi"/>
          <w:b w:val="0"/>
          <w:bCs w:val="0"/>
          <w:sz w:val="22"/>
          <w:szCs w:val="22"/>
        </w:rPr>
        <w:t xml:space="preserve"> </w:t>
      </w:r>
    </w:p>
    <w:p w14:paraId="4AF5629E" w14:textId="77777777" w:rsidR="001457F0" w:rsidRDefault="001457F0" w:rsidP="00052DA7">
      <w:pPr>
        <w:spacing w:before="200" w:after="0"/>
        <w:ind w:left="130" w:firstLine="720"/>
        <w:rPr>
          <w:b/>
        </w:rPr>
      </w:pPr>
    </w:p>
    <w:p w14:paraId="4257CD93" w14:textId="77777777" w:rsidR="00C03396" w:rsidRPr="00465BA3" w:rsidRDefault="006052F5" w:rsidP="00052DA7">
      <w:pPr>
        <w:spacing w:before="200" w:after="0"/>
        <w:ind w:left="130" w:firstLine="720"/>
        <w:rPr>
          <w:b/>
        </w:rPr>
      </w:pPr>
      <w:r w:rsidRPr="00465BA3">
        <w:rPr>
          <w:b/>
        </w:rPr>
        <w:t>Economic Assessment:</w:t>
      </w:r>
    </w:p>
    <w:p w14:paraId="0DAB3A0A" w14:textId="77777777" w:rsidR="009019FB" w:rsidRDefault="006052F5" w:rsidP="009567CF">
      <w:pPr>
        <w:pStyle w:val="Heading2"/>
        <w:keepNext w:val="0"/>
        <w:numPr>
          <w:ilvl w:val="2"/>
          <w:numId w:val="6"/>
        </w:numPr>
        <w:ind w:left="1560" w:hanging="709"/>
        <w:rPr>
          <w:rFonts w:eastAsiaTheme="minorEastAsia" w:cstheme="minorBidi"/>
          <w:b w:val="0"/>
          <w:bCs w:val="0"/>
          <w:sz w:val="22"/>
          <w:szCs w:val="22"/>
        </w:rPr>
      </w:pPr>
      <w:bookmarkStart w:id="41" w:name="_Toc455055386"/>
      <w:r w:rsidRPr="008C75B1">
        <w:rPr>
          <w:rFonts w:eastAsiaTheme="minorEastAsia" w:cstheme="minorBidi"/>
          <w:b w:val="0"/>
          <w:bCs w:val="0"/>
          <w:sz w:val="22"/>
          <w:szCs w:val="22"/>
        </w:rPr>
        <w:t>The consultant must undertake an initial</w:t>
      </w:r>
      <w:r w:rsidR="00C7107D" w:rsidRPr="008C75B1">
        <w:rPr>
          <w:rFonts w:eastAsiaTheme="minorEastAsia" w:cstheme="minorBidi"/>
          <w:b w:val="0"/>
          <w:bCs w:val="0"/>
          <w:sz w:val="22"/>
          <w:szCs w:val="22"/>
        </w:rPr>
        <w:t xml:space="preserve"> economic assessment of</w:t>
      </w:r>
      <w:r w:rsidR="00AA70A7" w:rsidRPr="008C75B1">
        <w:rPr>
          <w:rFonts w:eastAsiaTheme="minorEastAsia" w:cstheme="minorBidi"/>
          <w:b w:val="0"/>
          <w:bCs w:val="0"/>
          <w:sz w:val="22"/>
          <w:szCs w:val="22"/>
        </w:rPr>
        <w:t xml:space="preserve"> the</w:t>
      </w:r>
      <w:r w:rsidR="00C7107D" w:rsidRPr="008C75B1">
        <w:rPr>
          <w:rFonts w:eastAsiaTheme="minorEastAsia" w:cstheme="minorBidi"/>
          <w:b w:val="0"/>
          <w:bCs w:val="0"/>
          <w:sz w:val="22"/>
          <w:szCs w:val="22"/>
        </w:rPr>
        <w:t xml:space="preserve"> identified</w:t>
      </w:r>
      <w:r w:rsidR="00AA70A7" w:rsidRPr="008C75B1">
        <w:rPr>
          <w:rFonts w:eastAsiaTheme="minorEastAsia" w:cstheme="minorBidi"/>
          <w:b w:val="0"/>
          <w:bCs w:val="0"/>
          <w:sz w:val="22"/>
          <w:szCs w:val="22"/>
        </w:rPr>
        <w:t xml:space="preserve"> technical</w:t>
      </w:r>
      <w:r w:rsidR="00C7107D" w:rsidRPr="008C75B1">
        <w:rPr>
          <w:rFonts w:eastAsiaTheme="minorEastAsia" w:cstheme="minorBidi"/>
          <w:b w:val="0"/>
          <w:bCs w:val="0"/>
          <w:sz w:val="22"/>
          <w:szCs w:val="22"/>
        </w:rPr>
        <w:t xml:space="preserve"> project opportunities</w:t>
      </w:r>
      <w:r w:rsidRPr="008C75B1">
        <w:rPr>
          <w:rFonts w:eastAsiaTheme="minorEastAsia" w:cstheme="minorBidi"/>
          <w:b w:val="0"/>
          <w:bCs w:val="0"/>
          <w:sz w:val="22"/>
          <w:szCs w:val="22"/>
        </w:rPr>
        <w:t xml:space="preserve"> through the development of a high level financial model and on the basis of whole life costs.</w:t>
      </w:r>
      <w:bookmarkEnd w:id="41"/>
      <w:r w:rsidRPr="008C75B1">
        <w:rPr>
          <w:rFonts w:eastAsiaTheme="minorEastAsia" w:cstheme="minorBidi"/>
          <w:b w:val="0"/>
          <w:bCs w:val="0"/>
          <w:sz w:val="22"/>
          <w:szCs w:val="22"/>
        </w:rPr>
        <w:t xml:space="preserve">  </w:t>
      </w:r>
    </w:p>
    <w:p w14:paraId="2CAA94F7" w14:textId="6465E254" w:rsidR="004151FD" w:rsidRPr="00F13E48" w:rsidRDefault="00AB4C0D" w:rsidP="004151FD">
      <w:pPr>
        <w:pStyle w:val="Heading2"/>
        <w:keepNext w:val="0"/>
        <w:numPr>
          <w:ilvl w:val="2"/>
          <w:numId w:val="6"/>
        </w:numPr>
        <w:ind w:left="1560" w:hanging="709"/>
        <w:rPr>
          <w:rFonts w:eastAsiaTheme="minorEastAsia" w:cstheme="minorBidi"/>
          <w:b w:val="0"/>
          <w:bCs w:val="0"/>
          <w:sz w:val="22"/>
          <w:szCs w:val="22"/>
        </w:rPr>
      </w:pPr>
      <w:bookmarkStart w:id="42" w:name="_Toc455055387"/>
      <w:r w:rsidRPr="008C75B1">
        <w:rPr>
          <w:rFonts w:eastAsiaTheme="minorEastAsia" w:cstheme="minorBidi"/>
          <w:b w:val="0"/>
          <w:bCs w:val="0"/>
          <w:sz w:val="22"/>
          <w:szCs w:val="22"/>
        </w:rPr>
        <w:t xml:space="preserve">It </w:t>
      </w:r>
      <w:r w:rsidR="00AA70A7" w:rsidRPr="008C75B1">
        <w:rPr>
          <w:rFonts w:eastAsiaTheme="minorEastAsia" w:cstheme="minorBidi"/>
          <w:b w:val="0"/>
          <w:bCs w:val="0"/>
          <w:sz w:val="22"/>
          <w:szCs w:val="22"/>
        </w:rPr>
        <w:t>sh</w:t>
      </w:r>
      <w:r w:rsidR="00465BA3" w:rsidRPr="008C75B1">
        <w:rPr>
          <w:rFonts w:eastAsiaTheme="minorEastAsia" w:cstheme="minorBidi"/>
          <w:b w:val="0"/>
          <w:bCs w:val="0"/>
          <w:sz w:val="22"/>
          <w:szCs w:val="22"/>
        </w:rPr>
        <w:t>all</w:t>
      </w:r>
      <w:r w:rsidR="006052F5" w:rsidRPr="008C75B1">
        <w:rPr>
          <w:rFonts w:eastAsiaTheme="minorEastAsia" w:cstheme="minorBidi"/>
          <w:b w:val="0"/>
          <w:bCs w:val="0"/>
          <w:sz w:val="22"/>
          <w:szCs w:val="22"/>
        </w:rPr>
        <w:t xml:space="preserve"> identify</w:t>
      </w:r>
      <w:r w:rsidR="00865343" w:rsidRPr="008C75B1">
        <w:rPr>
          <w:rFonts w:eastAsiaTheme="minorEastAsia" w:cstheme="minorBidi"/>
          <w:b w:val="0"/>
          <w:bCs w:val="0"/>
          <w:sz w:val="22"/>
          <w:szCs w:val="22"/>
        </w:rPr>
        <w:t xml:space="preserve"> </w:t>
      </w:r>
      <w:r w:rsidR="006052F5" w:rsidRPr="008C75B1">
        <w:rPr>
          <w:rFonts w:eastAsiaTheme="minorEastAsia" w:cstheme="minorBidi"/>
          <w:b w:val="0"/>
          <w:bCs w:val="0"/>
          <w:sz w:val="22"/>
          <w:szCs w:val="22"/>
        </w:rPr>
        <w:t>which projects if any present a potentially investable</w:t>
      </w:r>
      <w:r w:rsidR="00865343" w:rsidRPr="008C75B1">
        <w:rPr>
          <w:rFonts w:eastAsiaTheme="minorEastAsia" w:cstheme="minorBidi"/>
          <w:b w:val="0"/>
          <w:bCs w:val="0"/>
          <w:sz w:val="22"/>
          <w:szCs w:val="22"/>
        </w:rPr>
        <w:t xml:space="preserve"> </w:t>
      </w:r>
      <w:r w:rsidRPr="008C75B1">
        <w:rPr>
          <w:rFonts w:eastAsiaTheme="minorEastAsia" w:cstheme="minorBidi"/>
          <w:b w:val="0"/>
          <w:bCs w:val="0"/>
          <w:sz w:val="22"/>
          <w:szCs w:val="22"/>
        </w:rPr>
        <w:t>proposition when</w:t>
      </w:r>
      <w:r w:rsidR="00865343" w:rsidRPr="008C75B1">
        <w:rPr>
          <w:rFonts w:eastAsiaTheme="minorEastAsia" w:cstheme="minorBidi"/>
          <w:b w:val="0"/>
          <w:bCs w:val="0"/>
          <w:sz w:val="22"/>
          <w:szCs w:val="22"/>
        </w:rPr>
        <w:t xml:space="preserve"> compared to minimum threshold </w:t>
      </w:r>
      <w:r w:rsidRPr="008C75B1">
        <w:rPr>
          <w:rFonts w:eastAsiaTheme="minorEastAsia" w:cstheme="minorBidi"/>
          <w:b w:val="0"/>
          <w:bCs w:val="0"/>
          <w:sz w:val="22"/>
          <w:szCs w:val="22"/>
        </w:rPr>
        <w:t>criteria</w:t>
      </w:r>
      <w:r w:rsidR="00865343" w:rsidRPr="008C75B1">
        <w:rPr>
          <w:rFonts w:eastAsiaTheme="minorEastAsia" w:cstheme="minorBidi"/>
          <w:b w:val="0"/>
          <w:bCs w:val="0"/>
          <w:sz w:val="22"/>
          <w:szCs w:val="22"/>
        </w:rPr>
        <w:t xml:space="preserve"> across the range of private and public sector </w:t>
      </w:r>
      <w:r w:rsidR="00E41031" w:rsidRPr="008C75B1">
        <w:rPr>
          <w:rFonts w:eastAsiaTheme="minorEastAsia" w:cstheme="minorBidi"/>
          <w:b w:val="0"/>
          <w:bCs w:val="0"/>
          <w:sz w:val="22"/>
          <w:szCs w:val="22"/>
        </w:rPr>
        <w:t>financing</w:t>
      </w:r>
      <w:r w:rsidR="006052F5" w:rsidRPr="008C75B1">
        <w:rPr>
          <w:rFonts w:eastAsiaTheme="minorEastAsia" w:cstheme="minorBidi"/>
          <w:b w:val="0"/>
          <w:bCs w:val="0"/>
          <w:sz w:val="22"/>
          <w:szCs w:val="22"/>
        </w:rPr>
        <w:t xml:space="preserve"> options open to a local authority</w:t>
      </w:r>
      <w:r w:rsidR="00F13E48">
        <w:rPr>
          <w:rFonts w:eastAsiaTheme="minorEastAsia" w:cstheme="minorBidi"/>
          <w:b w:val="0"/>
          <w:bCs w:val="0"/>
          <w:sz w:val="22"/>
          <w:szCs w:val="22"/>
        </w:rPr>
        <w:t>, including grant funding</w:t>
      </w:r>
      <w:bookmarkEnd w:id="42"/>
      <w:r w:rsidR="00F13E48">
        <w:rPr>
          <w:rFonts w:eastAsiaTheme="minorEastAsia" w:cstheme="minorBidi"/>
          <w:b w:val="0"/>
          <w:bCs w:val="0"/>
          <w:sz w:val="22"/>
          <w:szCs w:val="22"/>
        </w:rPr>
        <w:t>.</w:t>
      </w:r>
    </w:p>
    <w:p w14:paraId="4257CD95" w14:textId="6D6AC61E" w:rsidR="00AB4C0D" w:rsidRPr="008C75B1" w:rsidRDefault="0027504A" w:rsidP="009567CF">
      <w:pPr>
        <w:pStyle w:val="Heading2"/>
        <w:keepNext w:val="0"/>
        <w:numPr>
          <w:ilvl w:val="2"/>
          <w:numId w:val="6"/>
        </w:numPr>
        <w:ind w:left="1560" w:hanging="709"/>
        <w:rPr>
          <w:rFonts w:eastAsiaTheme="minorEastAsia" w:cstheme="minorBidi"/>
          <w:b w:val="0"/>
          <w:bCs w:val="0"/>
          <w:sz w:val="22"/>
          <w:szCs w:val="22"/>
        </w:rPr>
      </w:pPr>
      <w:bookmarkStart w:id="43" w:name="_Toc455055388"/>
      <w:r w:rsidRPr="008C75B1">
        <w:rPr>
          <w:rFonts w:eastAsiaTheme="minorEastAsia" w:cstheme="minorBidi"/>
          <w:b w:val="0"/>
          <w:bCs w:val="0"/>
          <w:sz w:val="22"/>
          <w:szCs w:val="22"/>
        </w:rPr>
        <w:t>B</w:t>
      </w:r>
      <w:r w:rsidR="00AB4C0D" w:rsidRPr="008C75B1">
        <w:rPr>
          <w:rFonts w:eastAsiaTheme="minorEastAsia" w:cstheme="minorBidi"/>
          <w:b w:val="0"/>
          <w:bCs w:val="0"/>
          <w:sz w:val="22"/>
          <w:szCs w:val="22"/>
        </w:rPr>
        <w:t>asic economic assumptions</w:t>
      </w:r>
      <w:r w:rsidR="00B03915" w:rsidRPr="008C75B1">
        <w:rPr>
          <w:rFonts w:eastAsiaTheme="minorEastAsia" w:cstheme="minorBidi"/>
          <w:b w:val="0"/>
          <w:bCs w:val="0"/>
          <w:sz w:val="22"/>
          <w:szCs w:val="22"/>
        </w:rPr>
        <w:t xml:space="preserve"> to be used in th</w:t>
      </w:r>
      <w:r w:rsidR="00AB4C0D" w:rsidRPr="008C75B1">
        <w:rPr>
          <w:rFonts w:eastAsiaTheme="minorEastAsia" w:cstheme="minorBidi"/>
          <w:b w:val="0"/>
          <w:bCs w:val="0"/>
          <w:sz w:val="22"/>
          <w:szCs w:val="22"/>
        </w:rPr>
        <w:t>e</w:t>
      </w:r>
      <w:r w:rsidR="00B03915" w:rsidRPr="008C75B1">
        <w:rPr>
          <w:rFonts w:eastAsiaTheme="minorEastAsia" w:cstheme="minorBidi"/>
          <w:b w:val="0"/>
          <w:bCs w:val="0"/>
          <w:sz w:val="22"/>
          <w:szCs w:val="22"/>
        </w:rPr>
        <w:t xml:space="preserve"> economic assessment should include but not be limited to</w:t>
      </w:r>
      <w:r w:rsidR="00AB4C0D" w:rsidRPr="008C75B1">
        <w:rPr>
          <w:rFonts w:eastAsiaTheme="minorEastAsia" w:cstheme="minorBidi"/>
          <w:b w:val="0"/>
          <w:bCs w:val="0"/>
          <w:sz w:val="22"/>
          <w:szCs w:val="22"/>
        </w:rPr>
        <w:t>:</w:t>
      </w:r>
      <w:bookmarkEnd w:id="43"/>
    </w:p>
    <w:p w14:paraId="4257CD96" w14:textId="77777777" w:rsidR="00E97A3F" w:rsidRDefault="00AB4C0D" w:rsidP="009567CF">
      <w:pPr>
        <w:pStyle w:val="ListParagraph"/>
        <w:numPr>
          <w:ilvl w:val="0"/>
          <w:numId w:val="1"/>
        </w:numPr>
        <w:ind w:left="2280"/>
      </w:pPr>
      <w:r>
        <w:t>Benchmark energy tariffs used should be based on real data or where modelled, based on market realistic tariffs appropriate for the proposed customer types</w:t>
      </w:r>
    </w:p>
    <w:p w14:paraId="4257CD98" w14:textId="3357F794" w:rsidR="00AB4C0D" w:rsidRDefault="0027504A" w:rsidP="009567CF">
      <w:pPr>
        <w:pStyle w:val="ListParagraph"/>
        <w:numPr>
          <w:ilvl w:val="0"/>
          <w:numId w:val="1"/>
        </w:numPr>
        <w:ind w:left="2280"/>
      </w:pPr>
      <w:r>
        <w:t>P</w:t>
      </w:r>
      <w:r w:rsidR="00AB4C0D">
        <w:t>r</w:t>
      </w:r>
      <w:r w:rsidR="00A66A5C">
        <w:t xml:space="preserve">ojects will </w:t>
      </w:r>
      <w:r w:rsidR="00465BA3">
        <w:t xml:space="preserve">be assumed to </w:t>
      </w:r>
      <w:r w:rsidR="00A66A5C">
        <w:t>deliver a minimum</w:t>
      </w:r>
      <w:r w:rsidR="00B6608A">
        <w:t xml:space="preserve"> percentage</w:t>
      </w:r>
      <w:r w:rsidR="00A66A5C">
        <w:t xml:space="preserve"> </w:t>
      </w:r>
      <w:r w:rsidR="00AB4C0D">
        <w:t xml:space="preserve">saving </w:t>
      </w:r>
      <w:r w:rsidR="00D2408F">
        <w:t>(to be agreed with client</w:t>
      </w:r>
      <w:r w:rsidR="003C2129">
        <w:t xml:space="preserve">) </w:t>
      </w:r>
      <w:r w:rsidR="00AB4C0D">
        <w:t xml:space="preserve">on annual variable cost of heat plus a saving on whole life costs of heat to be </w:t>
      </w:r>
      <w:r w:rsidR="00E97A3F">
        <w:t>market realistic</w:t>
      </w:r>
      <w:r w:rsidR="00A85888">
        <w:t xml:space="preserve"> against a base case.</w:t>
      </w:r>
      <w:r w:rsidR="00E97A3F">
        <w:t xml:space="preserve"> </w:t>
      </w:r>
    </w:p>
    <w:p w14:paraId="4257CD9A" w14:textId="77777777" w:rsidR="00AB4C0D" w:rsidRDefault="0027504A" w:rsidP="009567CF">
      <w:pPr>
        <w:pStyle w:val="ListParagraph"/>
        <w:numPr>
          <w:ilvl w:val="0"/>
          <w:numId w:val="1"/>
        </w:numPr>
        <w:ind w:left="2280"/>
      </w:pPr>
      <w:r>
        <w:t>Estimated</w:t>
      </w:r>
      <w:r w:rsidR="00E729E9">
        <w:t xml:space="preserve"> operating and maintenance (</w:t>
      </w:r>
      <w:r w:rsidR="00AB4C0D">
        <w:t>O &amp; M</w:t>
      </w:r>
      <w:r w:rsidR="00E729E9">
        <w:t>)</w:t>
      </w:r>
      <w:r w:rsidR="00AB4C0D">
        <w:t xml:space="preserve"> co</w:t>
      </w:r>
      <w:r>
        <w:t>sts should be included</w:t>
      </w:r>
      <w:r w:rsidR="00AB4C0D">
        <w:t xml:space="preserve"> and </w:t>
      </w:r>
      <w:r w:rsidR="00E729E9">
        <w:t>business as usual (</w:t>
      </w:r>
      <w:r w:rsidR="00AB4C0D">
        <w:t>BAU</w:t>
      </w:r>
      <w:r w:rsidR="00E729E9">
        <w:t>)</w:t>
      </w:r>
      <w:r w:rsidR="00AB4C0D">
        <w:t xml:space="preserve"> plant replacement costs identified</w:t>
      </w:r>
      <w:r w:rsidR="009B2478">
        <w:t xml:space="preserve"> and factored in buildings </w:t>
      </w:r>
      <w:r w:rsidR="00465BA3">
        <w:t xml:space="preserve">and developments envisaged </w:t>
      </w:r>
      <w:r w:rsidR="009B2478">
        <w:t xml:space="preserve"> to connect to the scheme</w:t>
      </w:r>
    </w:p>
    <w:p w14:paraId="4257CD9C" w14:textId="77777777" w:rsidR="00AB4C0D" w:rsidRDefault="00465BA3" w:rsidP="009567CF">
      <w:pPr>
        <w:pStyle w:val="ListParagraph"/>
        <w:numPr>
          <w:ilvl w:val="0"/>
          <w:numId w:val="4"/>
        </w:numPr>
        <w:ind w:left="2280"/>
      </w:pPr>
      <w:r>
        <w:t>The technical and economic assessments should cover any initial potential scheme based on existing buildings and early stage developments as well as intermediate and full future phase development scenarios for the site.</w:t>
      </w:r>
      <w:r w:rsidR="00AB4C0D">
        <w:t xml:space="preserve">  </w:t>
      </w:r>
      <w:r w:rsidR="00766F5E">
        <w:t xml:space="preserve">This modelling </w:t>
      </w:r>
      <w:r w:rsidR="00AB4C0D" w:rsidRPr="0040731F">
        <w:t xml:space="preserve">should also account for a reasonable connection cost contribution </w:t>
      </w:r>
      <w:r w:rsidR="0027504A" w:rsidRPr="0040731F">
        <w:t xml:space="preserve">as a proportion of </w:t>
      </w:r>
      <w:r w:rsidR="00AB4C0D" w:rsidRPr="0040731F">
        <w:t>the</w:t>
      </w:r>
      <w:r w:rsidR="00AB4C0D">
        <w:t xml:space="preserve"> </w:t>
      </w:r>
      <w:r w:rsidR="0085683D">
        <w:t>business as usual</w:t>
      </w:r>
      <w:r>
        <w:t xml:space="preserve"> </w:t>
      </w:r>
      <w:r w:rsidR="0085683D">
        <w:t>(</w:t>
      </w:r>
      <w:r w:rsidR="00AB4C0D">
        <w:t>BAU</w:t>
      </w:r>
      <w:r w:rsidR="0085683D">
        <w:t>)</w:t>
      </w:r>
      <w:r w:rsidR="00AB4C0D">
        <w:t xml:space="preserve"> energy development costs </w:t>
      </w:r>
      <w:r>
        <w:t>for the envisaged building types and floor areas.</w:t>
      </w:r>
    </w:p>
    <w:p w14:paraId="27219163" w14:textId="77777777" w:rsidR="004151FD" w:rsidRDefault="004151FD" w:rsidP="007710F8">
      <w:pPr>
        <w:ind w:left="131" w:firstLine="720"/>
        <w:rPr>
          <w:b/>
        </w:rPr>
      </w:pPr>
    </w:p>
    <w:p w14:paraId="4257CD9E" w14:textId="77777777" w:rsidR="0027504A" w:rsidRPr="00C40F33" w:rsidRDefault="00B03915" w:rsidP="007710F8">
      <w:pPr>
        <w:ind w:left="131" w:firstLine="720"/>
        <w:rPr>
          <w:b/>
        </w:rPr>
      </w:pPr>
      <w:r w:rsidRPr="00C40F33">
        <w:rPr>
          <w:b/>
        </w:rPr>
        <w:t>Project Prioritisation</w:t>
      </w:r>
      <w:r w:rsidR="00C40F33">
        <w:rPr>
          <w:b/>
        </w:rPr>
        <w:t>:</w:t>
      </w:r>
    </w:p>
    <w:p w14:paraId="677E3580" w14:textId="77777777" w:rsidR="001457F0" w:rsidRDefault="00577540" w:rsidP="009567CF">
      <w:pPr>
        <w:pStyle w:val="Heading2"/>
        <w:numPr>
          <w:ilvl w:val="2"/>
          <w:numId w:val="6"/>
        </w:numPr>
        <w:ind w:left="1560" w:hanging="709"/>
        <w:rPr>
          <w:rFonts w:eastAsiaTheme="minorEastAsia" w:cstheme="minorBidi"/>
          <w:b w:val="0"/>
          <w:bCs w:val="0"/>
          <w:sz w:val="22"/>
          <w:szCs w:val="22"/>
        </w:rPr>
      </w:pPr>
      <w:bookmarkStart w:id="44" w:name="_Toc455055389"/>
      <w:r w:rsidRPr="007710F8">
        <w:rPr>
          <w:rFonts w:eastAsiaTheme="minorEastAsia" w:cstheme="minorBidi"/>
          <w:b w:val="0"/>
          <w:bCs w:val="0"/>
          <w:sz w:val="22"/>
          <w:szCs w:val="22"/>
        </w:rPr>
        <w:t xml:space="preserve">This stage will utilise the technical and financial outputs of the energy masterplanning study to </w:t>
      </w:r>
      <w:r w:rsidR="00041933" w:rsidRPr="007710F8">
        <w:rPr>
          <w:rFonts w:eastAsiaTheme="minorEastAsia" w:cstheme="minorBidi"/>
          <w:b w:val="0"/>
          <w:bCs w:val="0"/>
          <w:sz w:val="22"/>
          <w:szCs w:val="22"/>
        </w:rPr>
        <w:t xml:space="preserve">prioritise </w:t>
      </w:r>
      <w:r w:rsidRPr="007710F8">
        <w:rPr>
          <w:rFonts w:eastAsiaTheme="minorEastAsia" w:cstheme="minorBidi"/>
          <w:b w:val="0"/>
          <w:bCs w:val="0"/>
          <w:sz w:val="22"/>
          <w:szCs w:val="22"/>
        </w:rPr>
        <w:t xml:space="preserve">projects </w:t>
      </w:r>
      <w:r w:rsidR="00041933" w:rsidRPr="007710F8">
        <w:rPr>
          <w:rFonts w:eastAsiaTheme="minorEastAsia" w:cstheme="minorBidi"/>
          <w:b w:val="0"/>
          <w:bCs w:val="0"/>
          <w:sz w:val="22"/>
          <w:szCs w:val="22"/>
        </w:rPr>
        <w:t>potentially suitable to progress</w:t>
      </w:r>
      <w:r w:rsidRPr="007710F8">
        <w:rPr>
          <w:rFonts w:eastAsiaTheme="minorEastAsia" w:cstheme="minorBidi"/>
          <w:b w:val="0"/>
          <w:bCs w:val="0"/>
          <w:sz w:val="22"/>
          <w:szCs w:val="22"/>
        </w:rPr>
        <w:t xml:space="preserve"> </w:t>
      </w:r>
      <w:r w:rsidR="009B2478" w:rsidRPr="007710F8">
        <w:rPr>
          <w:rFonts w:eastAsiaTheme="minorEastAsia" w:cstheme="minorBidi"/>
          <w:b w:val="0"/>
          <w:bCs w:val="0"/>
          <w:sz w:val="22"/>
          <w:szCs w:val="22"/>
        </w:rPr>
        <w:t xml:space="preserve">to </w:t>
      </w:r>
      <w:r w:rsidRPr="007710F8">
        <w:rPr>
          <w:rFonts w:eastAsiaTheme="minorEastAsia" w:cstheme="minorBidi"/>
          <w:b w:val="0"/>
          <w:bCs w:val="0"/>
          <w:sz w:val="22"/>
          <w:szCs w:val="22"/>
        </w:rPr>
        <w:t xml:space="preserve">subsequent detailed technical feasibility and financial </w:t>
      </w:r>
      <w:r w:rsidR="00041933" w:rsidRPr="007710F8">
        <w:rPr>
          <w:rFonts w:eastAsiaTheme="minorEastAsia" w:cstheme="minorBidi"/>
          <w:b w:val="0"/>
          <w:bCs w:val="0"/>
          <w:sz w:val="22"/>
          <w:szCs w:val="22"/>
        </w:rPr>
        <w:t>modelling</w:t>
      </w:r>
      <w:r w:rsidRPr="007710F8">
        <w:rPr>
          <w:rFonts w:eastAsiaTheme="minorEastAsia" w:cstheme="minorBidi"/>
          <w:b w:val="0"/>
          <w:bCs w:val="0"/>
          <w:sz w:val="22"/>
          <w:szCs w:val="22"/>
        </w:rPr>
        <w:t xml:space="preserve"> as part of a potential future study.</w:t>
      </w:r>
      <w:r w:rsidR="00BD7578" w:rsidRPr="007710F8">
        <w:rPr>
          <w:rFonts w:eastAsiaTheme="minorEastAsia" w:cstheme="minorBidi"/>
          <w:b w:val="0"/>
          <w:bCs w:val="0"/>
          <w:sz w:val="22"/>
          <w:szCs w:val="22"/>
        </w:rPr>
        <w:t xml:space="preserve">  It should further help to further confirm the nature, scale, costs, timeframe, phasing and location of proposed potential district energy scheme opportunities.</w:t>
      </w:r>
      <w:bookmarkEnd w:id="44"/>
    </w:p>
    <w:p w14:paraId="4257CDA0" w14:textId="12A66140" w:rsidR="00D57E21" w:rsidRPr="001457F0" w:rsidRDefault="005C7A31" w:rsidP="009567CF">
      <w:pPr>
        <w:pStyle w:val="Heading2"/>
        <w:numPr>
          <w:ilvl w:val="2"/>
          <w:numId w:val="6"/>
        </w:numPr>
        <w:ind w:left="1560" w:hanging="709"/>
        <w:rPr>
          <w:rFonts w:eastAsiaTheme="minorEastAsia" w:cstheme="minorBidi"/>
          <w:b w:val="0"/>
          <w:bCs w:val="0"/>
          <w:sz w:val="22"/>
          <w:szCs w:val="22"/>
        </w:rPr>
      </w:pPr>
      <w:bookmarkStart w:id="45" w:name="_Toc455055390"/>
      <w:r w:rsidRPr="001457F0">
        <w:rPr>
          <w:rFonts w:eastAsiaTheme="minorEastAsia" w:cstheme="minorBidi"/>
          <w:b w:val="0"/>
          <w:bCs w:val="0"/>
          <w:sz w:val="22"/>
          <w:szCs w:val="22"/>
        </w:rPr>
        <w:t xml:space="preserve">Where </w:t>
      </w:r>
      <w:r w:rsidR="003C1872" w:rsidRPr="001457F0">
        <w:rPr>
          <w:rFonts w:eastAsiaTheme="minorEastAsia" w:cstheme="minorBidi"/>
          <w:b w:val="0"/>
          <w:bCs w:val="0"/>
          <w:sz w:val="22"/>
          <w:szCs w:val="22"/>
        </w:rPr>
        <w:t xml:space="preserve">a number of potential </w:t>
      </w:r>
      <w:r w:rsidR="00BD7578" w:rsidRPr="001457F0">
        <w:rPr>
          <w:rFonts w:eastAsiaTheme="minorEastAsia" w:cstheme="minorBidi"/>
          <w:b w:val="0"/>
          <w:bCs w:val="0"/>
          <w:sz w:val="22"/>
          <w:szCs w:val="22"/>
        </w:rPr>
        <w:t>district energy schemes</w:t>
      </w:r>
      <w:r w:rsidR="003C1872" w:rsidRPr="001457F0">
        <w:rPr>
          <w:rFonts w:eastAsiaTheme="minorEastAsia" w:cstheme="minorBidi"/>
          <w:b w:val="0"/>
          <w:bCs w:val="0"/>
          <w:sz w:val="22"/>
          <w:szCs w:val="22"/>
        </w:rPr>
        <w:t xml:space="preserve"> have been identified</w:t>
      </w:r>
      <w:r w:rsidR="00F13E48">
        <w:rPr>
          <w:rFonts w:eastAsiaTheme="minorEastAsia" w:cstheme="minorBidi"/>
          <w:b w:val="0"/>
          <w:bCs w:val="0"/>
          <w:sz w:val="22"/>
          <w:szCs w:val="22"/>
        </w:rPr>
        <w:t xml:space="preserve">, or a number of phases to one core scheme, </w:t>
      </w:r>
      <w:r w:rsidR="00BD7578" w:rsidRPr="001457F0">
        <w:rPr>
          <w:rFonts w:eastAsiaTheme="minorEastAsia" w:cstheme="minorBidi"/>
          <w:b w:val="0"/>
          <w:bCs w:val="0"/>
          <w:sz w:val="22"/>
          <w:szCs w:val="22"/>
        </w:rPr>
        <w:t xml:space="preserve">these should be prioritised according to </w:t>
      </w:r>
      <w:r w:rsidR="008669DE" w:rsidRPr="001457F0">
        <w:rPr>
          <w:rFonts w:eastAsiaTheme="minorEastAsia" w:cstheme="minorBidi"/>
          <w:b w:val="0"/>
          <w:bCs w:val="0"/>
          <w:sz w:val="22"/>
          <w:szCs w:val="22"/>
        </w:rPr>
        <w:t>Local Authority</w:t>
      </w:r>
      <w:r w:rsidR="001457F0" w:rsidRPr="001457F0">
        <w:rPr>
          <w:rFonts w:eastAsiaTheme="minorEastAsia" w:cstheme="minorBidi"/>
          <w:b w:val="0"/>
          <w:bCs w:val="0"/>
          <w:sz w:val="22"/>
          <w:szCs w:val="22"/>
        </w:rPr>
        <w:t xml:space="preserve"> priorities or</w:t>
      </w:r>
      <w:r w:rsidR="008669DE" w:rsidRPr="001457F0">
        <w:rPr>
          <w:rFonts w:eastAsiaTheme="minorEastAsia" w:cstheme="minorBidi"/>
          <w:b w:val="0"/>
          <w:bCs w:val="0"/>
          <w:sz w:val="22"/>
          <w:szCs w:val="22"/>
        </w:rPr>
        <w:t xml:space="preserve"> income generation, supporting and growing businesses and ensuring a safe and clean environment</w:t>
      </w:r>
      <w:r w:rsidR="001457F0" w:rsidRPr="001457F0">
        <w:rPr>
          <w:rFonts w:eastAsiaTheme="minorEastAsia" w:cstheme="minorBidi"/>
          <w:b w:val="0"/>
          <w:bCs w:val="0"/>
          <w:sz w:val="22"/>
          <w:szCs w:val="22"/>
        </w:rPr>
        <w:t xml:space="preserve">. This shall, </w:t>
      </w:r>
      <w:r w:rsidR="00BD7578" w:rsidRPr="001457F0">
        <w:rPr>
          <w:rFonts w:eastAsiaTheme="minorEastAsia" w:cstheme="minorBidi"/>
          <w:b w:val="0"/>
          <w:bCs w:val="0"/>
          <w:sz w:val="22"/>
          <w:szCs w:val="22"/>
        </w:rPr>
        <w:t>where possible</w:t>
      </w:r>
      <w:r w:rsidR="001457F0" w:rsidRPr="001457F0">
        <w:rPr>
          <w:rFonts w:eastAsiaTheme="minorEastAsia" w:cstheme="minorBidi"/>
          <w:b w:val="0"/>
          <w:bCs w:val="0"/>
          <w:sz w:val="22"/>
          <w:szCs w:val="22"/>
        </w:rPr>
        <w:t>,</w:t>
      </w:r>
      <w:r w:rsidR="00BD7578" w:rsidRPr="001457F0">
        <w:rPr>
          <w:rFonts w:eastAsiaTheme="minorEastAsia" w:cstheme="minorBidi"/>
          <w:b w:val="0"/>
          <w:bCs w:val="0"/>
          <w:sz w:val="22"/>
          <w:szCs w:val="22"/>
        </w:rPr>
        <w:t xml:space="preserve"> include quantitative comparators to help the </w:t>
      </w:r>
      <w:r w:rsidR="00860376" w:rsidRPr="001457F0">
        <w:rPr>
          <w:rFonts w:eastAsiaTheme="minorEastAsia" w:cstheme="minorBidi"/>
          <w:b w:val="0"/>
          <w:bCs w:val="0"/>
          <w:sz w:val="22"/>
          <w:szCs w:val="22"/>
        </w:rPr>
        <w:t>Local Authority</w:t>
      </w:r>
      <w:r w:rsidR="00BD7578" w:rsidRPr="001457F0">
        <w:rPr>
          <w:rFonts w:eastAsiaTheme="minorEastAsia" w:cstheme="minorBidi"/>
          <w:b w:val="0"/>
          <w:bCs w:val="0"/>
          <w:sz w:val="22"/>
          <w:szCs w:val="22"/>
        </w:rPr>
        <w:t xml:space="preserve"> clearly differentiate betwee</w:t>
      </w:r>
      <w:r w:rsidR="00320B13" w:rsidRPr="001457F0">
        <w:rPr>
          <w:rFonts w:eastAsiaTheme="minorEastAsia" w:cstheme="minorBidi"/>
          <w:b w:val="0"/>
          <w:bCs w:val="0"/>
          <w:sz w:val="22"/>
          <w:szCs w:val="22"/>
        </w:rPr>
        <w:t>n</w:t>
      </w:r>
      <w:r w:rsidR="00BD7578" w:rsidRPr="001457F0">
        <w:rPr>
          <w:rFonts w:eastAsiaTheme="minorEastAsia" w:cstheme="minorBidi"/>
          <w:b w:val="0"/>
          <w:bCs w:val="0"/>
          <w:sz w:val="22"/>
          <w:szCs w:val="22"/>
        </w:rPr>
        <w:t xml:space="preserve"> potential project </w:t>
      </w:r>
      <w:r w:rsidR="00F13E48">
        <w:rPr>
          <w:rFonts w:eastAsiaTheme="minorEastAsia" w:cstheme="minorBidi"/>
          <w:b w:val="0"/>
          <w:bCs w:val="0"/>
          <w:sz w:val="22"/>
          <w:szCs w:val="22"/>
        </w:rPr>
        <w:t xml:space="preserve">or phase </w:t>
      </w:r>
      <w:r w:rsidR="00BD7578" w:rsidRPr="001457F0">
        <w:rPr>
          <w:rFonts w:eastAsiaTheme="minorEastAsia" w:cstheme="minorBidi"/>
          <w:b w:val="0"/>
          <w:bCs w:val="0"/>
          <w:sz w:val="22"/>
          <w:szCs w:val="22"/>
        </w:rPr>
        <w:t xml:space="preserve">options. </w:t>
      </w:r>
      <w:r w:rsidR="00D57E21" w:rsidRPr="001457F0">
        <w:rPr>
          <w:rFonts w:eastAsiaTheme="minorEastAsia" w:cstheme="minorBidi"/>
          <w:b w:val="0"/>
          <w:bCs w:val="0"/>
          <w:sz w:val="22"/>
          <w:szCs w:val="22"/>
        </w:rPr>
        <w:t xml:space="preserve">  This stage should identify, take account of and clearly present the key constraints, risks, benefits and opportunities presented by the potential scheme options to the </w:t>
      </w:r>
      <w:r w:rsidR="00860376" w:rsidRPr="001457F0">
        <w:rPr>
          <w:rFonts w:eastAsiaTheme="minorEastAsia" w:cstheme="minorBidi"/>
          <w:b w:val="0"/>
          <w:bCs w:val="0"/>
          <w:sz w:val="22"/>
          <w:szCs w:val="22"/>
        </w:rPr>
        <w:t>Local Authority</w:t>
      </w:r>
      <w:r w:rsidR="00D57E21" w:rsidRPr="001457F0">
        <w:rPr>
          <w:rFonts w:eastAsiaTheme="minorEastAsia" w:cstheme="minorBidi"/>
          <w:b w:val="0"/>
          <w:bCs w:val="0"/>
          <w:sz w:val="22"/>
          <w:szCs w:val="22"/>
        </w:rPr>
        <w:t xml:space="preserve"> and other stakeholders including developers, building and land owners and potential energy customers.</w:t>
      </w:r>
      <w:bookmarkEnd w:id="45"/>
    </w:p>
    <w:p w14:paraId="4257CDA2" w14:textId="3090EDA1" w:rsidR="00AB4C0D" w:rsidRPr="007710F8" w:rsidRDefault="000B546A" w:rsidP="009567CF">
      <w:pPr>
        <w:pStyle w:val="Heading2"/>
        <w:numPr>
          <w:ilvl w:val="2"/>
          <w:numId w:val="6"/>
        </w:numPr>
        <w:ind w:left="1560" w:hanging="709"/>
        <w:rPr>
          <w:rFonts w:eastAsiaTheme="minorEastAsia" w:cstheme="minorBidi"/>
          <w:b w:val="0"/>
          <w:bCs w:val="0"/>
          <w:sz w:val="22"/>
          <w:szCs w:val="22"/>
        </w:rPr>
      </w:pPr>
      <w:bookmarkStart w:id="46" w:name="_Toc455055391"/>
      <w:r w:rsidRPr="007710F8">
        <w:rPr>
          <w:rFonts w:eastAsiaTheme="minorEastAsia" w:cstheme="minorBidi"/>
          <w:b w:val="0"/>
          <w:bCs w:val="0"/>
          <w:sz w:val="22"/>
          <w:szCs w:val="22"/>
        </w:rPr>
        <w:t xml:space="preserve">Example </w:t>
      </w:r>
      <w:r w:rsidR="00577540" w:rsidRPr="007710F8">
        <w:rPr>
          <w:rFonts w:eastAsiaTheme="minorEastAsia" w:cstheme="minorBidi"/>
          <w:b w:val="0"/>
          <w:bCs w:val="0"/>
          <w:sz w:val="22"/>
          <w:szCs w:val="22"/>
        </w:rPr>
        <w:t>criteria</w:t>
      </w:r>
      <w:r w:rsidR="00D57E21" w:rsidRPr="007710F8">
        <w:rPr>
          <w:rFonts w:eastAsiaTheme="minorEastAsia" w:cstheme="minorBidi"/>
          <w:b w:val="0"/>
          <w:bCs w:val="0"/>
          <w:sz w:val="22"/>
          <w:szCs w:val="22"/>
        </w:rPr>
        <w:t xml:space="preserve"> which the appointed consultant is expected to refine/augment to capture the above requirements</w:t>
      </w:r>
      <w:r w:rsidR="005C7A31" w:rsidRPr="007710F8">
        <w:rPr>
          <w:rFonts w:eastAsiaTheme="minorEastAsia" w:cstheme="minorBidi"/>
          <w:b w:val="0"/>
          <w:bCs w:val="0"/>
          <w:sz w:val="22"/>
          <w:szCs w:val="22"/>
        </w:rPr>
        <w:t xml:space="preserve"> are listed below</w:t>
      </w:r>
      <w:r w:rsidR="00E24D21" w:rsidRPr="007710F8">
        <w:rPr>
          <w:rFonts w:eastAsiaTheme="minorEastAsia" w:cstheme="minorBidi"/>
          <w:b w:val="0"/>
          <w:bCs w:val="0"/>
          <w:sz w:val="22"/>
          <w:szCs w:val="22"/>
        </w:rPr>
        <w:t xml:space="preserve"> and shown in Table 1</w:t>
      </w:r>
      <w:r w:rsidR="00AB4C0D" w:rsidRPr="007710F8">
        <w:rPr>
          <w:rFonts w:eastAsiaTheme="minorEastAsia" w:cstheme="minorBidi"/>
          <w:b w:val="0"/>
          <w:bCs w:val="0"/>
          <w:sz w:val="22"/>
          <w:szCs w:val="22"/>
        </w:rPr>
        <w:t>:</w:t>
      </w:r>
      <w:bookmarkEnd w:id="46"/>
    </w:p>
    <w:p w14:paraId="710DA7A4" w14:textId="6B459FAC" w:rsidR="003938D7" w:rsidRPr="00B577DA" w:rsidRDefault="003938D7" w:rsidP="003938D7">
      <w:pPr>
        <w:pStyle w:val="ListParagraph"/>
        <w:numPr>
          <w:ilvl w:val="0"/>
          <w:numId w:val="5"/>
        </w:numPr>
      </w:pPr>
      <w:r w:rsidRPr="00B577DA">
        <w:t xml:space="preserve">25 &amp; 40 year NPV for initial projects </w:t>
      </w:r>
    </w:p>
    <w:p w14:paraId="4257CDA5" w14:textId="2A68A8D6" w:rsidR="00AB4C0D" w:rsidRPr="00B577DA" w:rsidRDefault="00AB4C0D" w:rsidP="003938D7">
      <w:pPr>
        <w:pStyle w:val="ListParagraph"/>
        <w:numPr>
          <w:ilvl w:val="0"/>
          <w:numId w:val="5"/>
        </w:numPr>
      </w:pPr>
      <w:r w:rsidRPr="00B577DA">
        <w:t>25</w:t>
      </w:r>
      <w:r w:rsidR="00D57E21">
        <w:t xml:space="preserve"> </w:t>
      </w:r>
      <w:r w:rsidRPr="00B577DA">
        <w:t xml:space="preserve">&amp; 40 year NPV for </w:t>
      </w:r>
      <w:r w:rsidR="00D57E21">
        <w:t xml:space="preserve">intermediate additional phases and </w:t>
      </w:r>
      <w:r w:rsidRPr="00B577DA">
        <w:t>full phase projects</w:t>
      </w:r>
      <w:r w:rsidR="00D57E21" w:rsidRPr="007710F8">
        <w:t xml:space="preserve"> (accounting for new development</w:t>
      </w:r>
      <w:r w:rsidR="00577540" w:rsidRPr="007710F8">
        <w:t xml:space="preserve">, </w:t>
      </w:r>
      <w:r w:rsidRPr="007710F8">
        <w:t>timefram</w:t>
      </w:r>
      <w:r w:rsidR="00F5360E" w:rsidRPr="007710F8">
        <w:t>e</w:t>
      </w:r>
      <w:r w:rsidR="00D57E21" w:rsidRPr="007710F8">
        <w:t>s</w:t>
      </w:r>
      <w:r w:rsidR="00F5360E" w:rsidRPr="007710F8">
        <w:t xml:space="preserve">, and </w:t>
      </w:r>
      <w:r w:rsidRPr="007710F8">
        <w:t>potential interconnection scenarios)</w:t>
      </w:r>
    </w:p>
    <w:p w14:paraId="4257CDA6" w14:textId="0A6FF24E" w:rsidR="00F122C2" w:rsidRPr="00B577DA" w:rsidRDefault="00F122C2" w:rsidP="009567CF">
      <w:pPr>
        <w:pStyle w:val="ListParagraph"/>
        <w:numPr>
          <w:ilvl w:val="0"/>
          <w:numId w:val="5"/>
        </w:numPr>
      </w:pPr>
      <w:r w:rsidRPr="00B577DA">
        <w:t>Is the project investable in te</w:t>
      </w:r>
      <w:r w:rsidR="00F24AD5">
        <w:t>rms of a minimum acceptable IRR</w:t>
      </w:r>
      <w:r w:rsidRPr="00B577DA">
        <w:t xml:space="preserve"> For example public sector funded projects may require a minimum internal rate of return equivalent to the cost of Prudential Borrowing, circa 4.5% whereas private sector funded projects may require a minimum int</w:t>
      </w:r>
      <w:r w:rsidR="005C7A31" w:rsidRPr="00B577DA">
        <w:t>ernal rate of return of circa 10-15</w:t>
      </w:r>
      <w:r w:rsidRPr="007710F8">
        <w:t>%</w:t>
      </w:r>
      <w:r w:rsidR="007C3DBF" w:rsidRPr="007710F8">
        <w:t xml:space="preserve"> upwards</w:t>
      </w:r>
      <w:r w:rsidR="005C7A31" w:rsidRPr="007710F8">
        <w:t xml:space="preserve"> depending on the source of finance</w:t>
      </w:r>
      <w:r w:rsidR="007C3DBF" w:rsidRPr="007710F8">
        <w:t>.</w:t>
      </w:r>
      <w:r w:rsidRPr="007710F8">
        <w:t xml:space="preserve"> </w:t>
      </w:r>
    </w:p>
    <w:p w14:paraId="4257CDA7" w14:textId="7E89FB31" w:rsidR="00F122C2" w:rsidRDefault="00F5360E" w:rsidP="009567CF">
      <w:pPr>
        <w:pStyle w:val="ListParagraph"/>
        <w:numPr>
          <w:ilvl w:val="0"/>
          <w:numId w:val="5"/>
        </w:numPr>
      </w:pPr>
      <w:r w:rsidRPr="00B577DA">
        <w:t xml:space="preserve">Estimated timeframe for </w:t>
      </w:r>
      <w:r w:rsidR="00F122C2" w:rsidRPr="00B577DA">
        <w:t>delivery of t</w:t>
      </w:r>
      <w:r w:rsidRPr="00B577DA">
        <w:t xml:space="preserve">he initial project and the future </w:t>
      </w:r>
      <w:r w:rsidR="00F122C2" w:rsidRPr="00B577DA">
        <w:t>phase</w:t>
      </w:r>
      <w:r w:rsidRPr="00B577DA">
        <w:t>d</w:t>
      </w:r>
      <w:r w:rsidR="00052DA7">
        <w:t xml:space="preserve"> project</w:t>
      </w:r>
    </w:p>
    <w:p w14:paraId="4257CDA8" w14:textId="77777777" w:rsidR="00D57E21" w:rsidRDefault="00D57E21" w:rsidP="009567CF">
      <w:pPr>
        <w:pStyle w:val="ListParagraph"/>
        <w:numPr>
          <w:ilvl w:val="0"/>
          <w:numId w:val="5"/>
        </w:numPr>
      </w:pPr>
      <w:r>
        <w:t>Projected BAU development cost savings</w:t>
      </w:r>
    </w:p>
    <w:p w14:paraId="4257CDA9" w14:textId="1C68636E" w:rsidR="00AB4C0D" w:rsidRPr="00B577DA" w:rsidRDefault="00F5360E" w:rsidP="009567CF">
      <w:pPr>
        <w:pStyle w:val="ListParagraph"/>
        <w:numPr>
          <w:ilvl w:val="0"/>
          <w:numId w:val="5"/>
        </w:numPr>
      </w:pPr>
      <w:r w:rsidRPr="00B577DA">
        <w:t>Project</w:t>
      </w:r>
      <w:r w:rsidR="007463C9">
        <w:t>ed</w:t>
      </w:r>
      <w:r w:rsidRPr="00B577DA">
        <w:t xml:space="preserve"> energy</w:t>
      </w:r>
      <w:r w:rsidR="007C3DBF" w:rsidRPr="00B577DA">
        <w:t xml:space="preserve"> cost</w:t>
      </w:r>
      <w:r w:rsidRPr="00B577DA">
        <w:t xml:space="preserve"> savings for existing </w:t>
      </w:r>
      <w:r w:rsidR="00F24AD5">
        <w:t>buildings</w:t>
      </w:r>
    </w:p>
    <w:p w14:paraId="4257CDAA" w14:textId="672BB3AA" w:rsidR="00AB4C0D" w:rsidRPr="00B577DA" w:rsidRDefault="00D2408F" w:rsidP="009567CF">
      <w:pPr>
        <w:pStyle w:val="ListParagraph"/>
        <w:numPr>
          <w:ilvl w:val="0"/>
          <w:numId w:val="5"/>
        </w:numPr>
      </w:pPr>
      <w:r>
        <w:t>Q</w:t>
      </w:r>
      <w:r w:rsidR="00AB4C0D" w:rsidRPr="00B577DA">
        <w:t>uantu</w:t>
      </w:r>
      <w:r w:rsidR="00F5360E" w:rsidRPr="00B577DA">
        <w:t>m of future development</w:t>
      </w:r>
      <w:r w:rsidR="00AB4C0D" w:rsidRPr="00B577DA">
        <w:t xml:space="preserve"> that could be </w:t>
      </w:r>
      <w:r w:rsidR="00041F83">
        <w:t xml:space="preserve">connected to a </w:t>
      </w:r>
      <w:r w:rsidR="00860376">
        <w:t>heat network</w:t>
      </w:r>
      <w:r w:rsidR="00041F83">
        <w:t xml:space="preserve"> project</w:t>
      </w:r>
    </w:p>
    <w:p w14:paraId="4257CDAB" w14:textId="13C7396E" w:rsidR="00AB4C0D" w:rsidRPr="00B577DA" w:rsidRDefault="00F5360E" w:rsidP="009567CF">
      <w:pPr>
        <w:pStyle w:val="ListParagraph"/>
        <w:numPr>
          <w:ilvl w:val="0"/>
          <w:numId w:val="5"/>
        </w:numPr>
      </w:pPr>
      <w:r w:rsidRPr="00B577DA">
        <w:t>P</w:t>
      </w:r>
      <w:r w:rsidR="00AB4C0D" w:rsidRPr="00B577DA">
        <w:t>otential for leveraging</w:t>
      </w:r>
      <w:r w:rsidR="009B2478">
        <w:t xml:space="preserve"> other income e.g. </w:t>
      </w:r>
      <w:r w:rsidR="00EF1D8A">
        <w:t xml:space="preserve">Investment partners, </w:t>
      </w:r>
      <w:r w:rsidR="00E729E9">
        <w:t>Energy Companies Obligation (</w:t>
      </w:r>
      <w:r w:rsidR="009B2478">
        <w:t>ECO</w:t>
      </w:r>
      <w:r w:rsidR="00E729E9">
        <w:t>)</w:t>
      </w:r>
      <w:r w:rsidR="003938D7">
        <w:t>, RIH and FiT.</w:t>
      </w:r>
    </w:p>
    <w:p w14:paraId="4257CDAC" w14:textId="77777777" w:rsidR="00AB4C0D" w:rsidRDefault="007C3DBF" w:rsidP="009567CF">
      <w:pPr>
        <w:pStyle w:val="ListParagraph"/>
        <w:numPr>
          <w:ilvl w:val="0"/>
          <w:numId w:val="5"/>
        </w:numPr>
      </w:pPr>
      <w:r>
        <w:t>Numbers</w:t>
      </w:r>
      <w:r w:rsidR="00AB4C0D">
        <w:t xml:space="preserve"> of residents that could benefit from lower energy costs and fuel poverty alleviation </w:t>
      </w:r>
    </w:p>
    <w:p w14:paraId="4257CDAD" w14:textId="3A5B99E5" w:rsidR="00AB4C0D" w:rsidRDefault="007C3DBF" w:rsidP="009567CF">
      <w:pPr>
        <w:pStyle w:val="ListParagraph"/>
        <w:numPr>
          <w:ilvl w:val="0"/>
          <w:numId w:val="5"/>
        </w:numPr>
      </w:pPr>
      <w:r>
        <w:t>P</w:t>
      </w:r>
      <w:r w:rsidR="00AB4C0D">
        <w:t>rojected</w:t>
      </w:r>
      <w:r w:rsidR="00D2408F">
        <w:t xml:space="preserve"> whole life potential</w:t>
      </w:r>
      <w:r w:rsidR="00F95D89">
        <w:t xml:space="preserve"> CO</w:t>
      </w:r>
      <w:r w:rsidR="00F95D89" w:rsidRPr="007710F8">
        <w:t>2</w:t>
      </w:r>
      <w:r w:rsidR="00AB4C0D">
        <w:t xml:space="preserve"> saving</w:t>
      </w:r>
      <w:r>
        <w:t>s</w:t>
      </w:r>
      <w:r w:rsidR="00D2408F">
        <w:t xml:space="preserve"> across initial and full phase scheme</w:t>
      </w:r>
    </w:p>
    <w:p w14:paraId="4257CDAE" w14:textId="7A656379" w:rsidR="00AB4C0D" w:rsidRPr="00A85888" w:rsidRDefault="007C3DBF" w:rsidP="009567CF">
      <w:pPr>
        <w:pStyle w:val="ListParagraph"/>
        <w:numPr>
          <w:ilvl w:val="0"/>
          <w:numId w:val="5"/>
        </w:numPr>
      </w:pPr>
      <w:r w:rsidRPr="00A85888">
        <w:lastRenderedPageBreak/>
        <w:t>K</w:t>
      </w:r>
      <w:r w:rsidR="00AB4C0D" w:rsidRPr="00A85888">
        <w:t>ey</w:t>
      </w:r>
      <w:r w:rsidR="00766F5E" w:rsidRPr="00A85888">
        <w:t xml:space="preserve"> demand load risks</w:t>
      </w:r>
      <w:r w:rsidR="00AB4C0D" w:rsidRPr="00A85888">
        <w:t xml:space="preserve"> and </w:t>
      </w:r>
      <w:r w:rsidR="00766F5E" w:rsidRPr="00A85888">
        <w:t xml:space="preserve">key </w:t>
      </w:r>
      <w:r w:rsidR="00AB4C0D" w:rsidRPr="00A85888">
        <w:t>supply</w:t>
      </w:r>
      <w:r w:rsidR="00766F5E" w:rsidRPr="00A85888">
        <w:t xml:space="preserve"> load</w:t>
      </w:r>
      <w:r w:rsidR="00AB4C0D" w:rsidRPr="00A85888">
        <w:t xml:space="preserve"> risks? (This will be affected by a range of factors including proportion of </w:t>
      </w:r>
      <w:r w:rsidR="001A69D5" w:rsidRPr="00A85888">
        <w:t>Council-</w:t>
      </w:r>
      <w:r w:rsidR="00AB4C0D" w:rsidRPr="00A85888">
        <w:t>controlled loads,  building lifetimes,  local issues such as existing stakeholder relationships etc)</w:t>
      </w:r>
    </w:p>
    <w:p w14:paraId="4257CDAF" w14:textId="77777777" w:rsidR="00AB4C0D" w:rsidRPr="00A85888" w:rsidRDefault="007C3DBF" w:rsidP="009567CF">
      <w:pPr>
        <w:pStyle w:val="ListParagraph"/>
        <w:numPr>
          <w:ilvl w:val="0"/>
          <w:numId w:val="5"/>
        </w:numPr>
      </w:pPr>
      <w:r w:rsidRPr="00A85888">
        <w:t>O</w:t>
      </w:r>
      <w:r w:rsidR="00AB4C0D" w:rsidRPr="00A85888">
        <w:t>verall risk rating (technical, financial, commercial, political, social) for the</w:t>
      </w:r>
      <w:r w:rsidR="007F42CC" w:rsidRPr="00A85888">
        <w:t xml:space="preserve"> identified</w:t>
      </w:r>
      <w:r w:rsidR="00AB4C0D" w:rsidRPr="00A85888">
        <w:t xml:space="preserve"> project</w:t>
      </w:r>
      <w:r w:rsidR="007F42CC" w:rsidRPr="00A85888">
        <w:t>s</w:t>
      </w:r>
    </w:p>
    <w:p w14:paraId="4257CDB0" w14:textId="5A7B76F3" w:rsidR="00320B13" w:rsidRPr="007710F8" w:rsidRDefault="00320B13" w:rsidP="009567CF">
      <w:pPr>
        <w:pStyle w:val="Heading2"/>
        <w:numPr>
          <w:ilvl w:val="2"/>
          <w:numId w:val="6"/>
        </w:numPr>
        <w:ind w:left="1560" w:hanging="709"/>
        <w:rPr>
          <w:rFonts w:eastAsiaTheme="minorEastAsia" w:cstheme="minorBidi"/>
          <w:b w:val="0"/>
          <w:bCs w:val="0"/>
          <w:sz w:val="22"/>
          <w:szCs w:val="22"/>
        </w:rPr>
      </w:pPr>
      <w:bookmarkStart w:id="47" w:name="_Toc455055392"/>
      <w:r w:rsidRPr="007710F8">
        <w:rPr>
          <w:rFonts w:eastAsiaTheme="minorEastAsia" w:cstheme="minorBidi"/>
          <w:b w:val="0"/>
          <w:bCs w:val="0"/>
          <w:sz w:val="22"/>
          <w:szCs w:val="22"/>
        </w:rPr>
        <w:t xml:space="preserve">Determine the recommended district heating, cooling and private wire scheme options to progress for the study area with full supporting rationale.  Recommendations should identify the nature, scale, costs, timeframe, phasing and location of potential schemes.  They should also clearly explain the key risks and constraints issues in the Risks </w:t>
      </w:r>
      <w:r w:rsidR="00B77B36" w:rsidRPr="007710F8">
        <w:rPr>
          <w:rFonts w:eastAsiaTheme="minorEastAsia" w:cstheme="minorBidi"/>
          <w:b w:val="0"/>
          <w:bCs w:val="0"/>
          <w:sz w:val="22"/>
          <w:szCs w:val="22"/>
        </w:rPr>
        <w:t>and</w:t>
      </w:r>
      <w:r w:rsidRPr="007710F8">
        <w:rPr>
          <w:rFonts w:eastAsiaTheme="minorEastAsia" w:cstheme="minorBidi"/>
          <w:b w:val="0"/>
          <w:bCs w:val="0"/>
          <w:sz w:val="22"/>
          <w:szCs w:val="22"/>
        </w:rPr>
        <w:t xml:space="preserve"> Issues Register</w:t>
      </w:r>
      <w:r w:rsidR="00B77B36" w:rsidRPr="007710F8">
        <w:rPr>
          <w:rFonts w:eastAsiaTheme="minorEastAsia" w:cstheme="minorBidi"/>
          <w:b w:val="0"/>
          <w:bCs w:val="0"/>
          <w:sz w:val="22"/>
          <w:szCs w:val="22"/>
        </w:rPr>
        <w:t>s</w:t>
      </w:r>
      <w:r w:rsidRPr="007710F8">
        <w:rPr>
          <w:rFonts w:eastAsiaTheme="minorEastAsia" w:cstheme="minorBidi"/>
          <w:b w:val="0"/>
          <w:bCs w:val="0"/>
          <w:sz w:val="22"/>
          <w:szCs w:val="22"/>
        </w:rPr>
        <w:t xml:space="preserve">.  The potential benefits to the various stakeholders over the </w:t>
      </w:r>
      <w:r w:rsidR="00F8778D" w:rsidRPr="007710F8">
        <w:rPr>
          <w:rFonts w:eastAsiaTheme="minorEastAsia" w:cstheme="minorBidi"/>
          <w:b w:val="0"/>
          <w:bCs w:val="0"/>
          <w:sz w:val="22"/>
          <w:szCs w:val="22"/>
        </w:rPr>
        <w:t>BAU</w:t>
      </w:r>
      <w:r w:rsidRPr="007710F8">
        <w:rPr>
          <w:rFonts w:eastAsiaTheme="minorEastAsia" w:cstheme="minorBidi"/>
          <w:b w:val="0"/>
          <w:bCs w:val="0"/>
          <w:sz w:val="22"/>
          <w:szCs w:val="22"/>
        </w:rPr>
        <w:t xml:space="preserve"> development scenario should be clearly explained.  This should also account for but not be limited to: avoided development costs, infrastructure upgrade costs, carbon reduction costs and allowable solutions.</w:t>
      </w:r>
      <w:bookmarkEnd w:id="47"/>
    </w:p>
    <w:p w14:paraId="4257CDB1" w14:textId="62C86F49" w:rsidR="00F157D6" w:rsidRDefault="00F157D6" w:rsidP="009567CF">
      <w:pPr>
        <w:pStyle w:val="Heading2"/>
        <w:numPr>
          <w:ilvl w:val="2"/>
          <w:numId w:val="6"/>
        </w:numPr>
        <w:ind w:left="1560" w:hanging="709"/>
        <w:rPr>
          <w:rFonts w:eastAsiaTheme="minorEastAsia" w:cstheme="minorBidi"/>
          <w:b w:val="0"/>
          <w:bCs w:val="0"/>
          <w:sz w:val="22"/>
          <w:szCs w:val="22"/>
        </w:rPr>
      </w:pPr>
      <w:bookmarkStart w:id="48" w:name="_Toc455055393"/>
      <w:r w:rsidRPr="007710F8">
        <w:rPr>
          <w:rFonts w:eastAsiaTheme="minorEastAsia" w:cstheme="minorBidi"/>
          <w:b w:val="0"/>
          <w:bCs w:val="0"/>
          <w:sz w:val="22"/>
          <w:szCs w:val="22"/>
        </w:rPr>
        <w:t xml:space="preserve">The next steps and implementation requirements for the recommended schemes should be presented including an estimate of costs for next steps.  The optimum timeframe to undertake the next steps should be determined accounting for key </w:t>
      </w:r>
      <w:r w:rsidR="00860376" w:rsidRPr="007710F8">
        <w:rPr>
          <w:rFonts w:eastAsiaTheme="minorEastAsia" w:cstheme="minorBidi"/>
          <w:b w:val="0"/>
          <w:bCs w:val="0"/>
          <w:sz w:val="22"/>
          <w:szCs w:val="22"/>
        </w:rPr>
        <w:t xml:space="preserve">Local Authority </w:t>
      </w:r>
      <w:r w:rsidRPr="007710F8">
        <w:rPr>
          <w:rFonts w:eastAsiaTheme="minorEastAsia" w:cstheme="minorBidi"/>
          <w:b w:val="0"/>
          <w:bCs w:val="0"/>
          <w:sz w:val="22"/>
          <w:szCs w:val="22"/>
        </w:rPr>
        <w:t>and stakeholder requirements in relation to existing buildings and envisaged new developments</w:t>
      </w:r>
      <w:bookmarkEnd w:id="48"/>
      <w:r w:rsidR="00206361">
        <w:rPr>
          <w:rFonts w:eastAsiaTheme="minorEastAsia" w:cstheme="minorBidi"/>
          <w:b w:val="0"/>
          <w:bCs w:val="0"/>
          <w:sz w:val="22"/>
          <w:szCs w:val="22"/>
        </w:rPr>
        <w:t>.</w:t>
      </w:r>
    </w:p>
    <w:p w14:paraId="182BC8F0" w14:textId="77777777" w:rsidR="00206361" w:rsidRDefault="00206361" w:rsidP="00206361"/>
    <w:p w14:paraId="4DD34BA5" w14:textId="77777777" w:rsidR="004151FD" w:rsidRDefault="004151FD" w:rsidP="00206361"/>
    <w:p w14:paraId="3E09DA20" w14:textId="77777777" w:rsidR="004151FD" w:rsidRDefault="004151FD" w:rsidP="00206361"/>
    <w:p w14:paraId="1B01C7A8" w14:textId="77777777" w:rsidR="004151FD" w:rsidRDefault="004151FD" w:rsidP="00206361"/>
    <w:p w14:paraId="4257CDB5" w14:textId="3FA92A54" w:rsidR="00AB4C0D" w:rsidRDefault="00BC59A7" w:rsidP="009567CF">
      <w:pPr>
        <w:pStyle w:val="Heading2"/>
        <w:numPr>
          <w:ilvl w:val="0"/>
          <w:numId w:val="6"/>
        </w:numPr>
        <w:ind w:left="851" w:hanging="851"/>
      </w:pPr>
      <w:bookmarkStart w:id="49" w:name="_Toc455055394"/>
      <w:r w:rsidRPr="007C3DBF">
        <w:t>Outputs</w:t>
      </w:r>
      <w:bookmarkEnd w:id="49"/>
    </w:p>
    <w:p w14:paraId="4257CDB6" w14:textId="77777777" w:rsidR="009F4FE2" w:rsidRPr="00AD5834" w:rsidRDefault="009F4FE2" w:rsidP="00B57372">
      <w:pPr>
        <w:widowControl w:val="0"/>
        <w:adjustRightInd w:val="0"/>
        <w:spacing w:after="0" w:line="240" w:lineRule="auto"/>
        <w:ind w:left="851"/>
        <w:jc w:val="both"/>
        <w:rPr>
          <w:rFonts w:cs="Arial"/>
          <w:b/>
          <w:i/>
          <w:szCs w:val="24"/>
          <w:u w:val="single"/>
        </w:rPr>
      </w:pPr>
      <w:r w:rsidRPr="00AD5834">
        <w:rPr>
          <w:rFonts w:cs="Arial"/>
          <w:b/>
          <w:i/>
          <w:szCs w:val="24"/>
          <w:u w:val="single"/>
        </w:rPr>
        <w:t>Consultants should carefully note the following requirements and ensure they are fully addressed in tender responses:</w:t>
      </w:r>
    </w:p>
    <w:p w14:paraId="4257CDB8" w14:textId="1ADB75B4" w:rsidR="009F4FE2" w:rsidRPr="00610540" w:rsidRDefault="009F4FE2" w:rsidP="009567CF">
      <w:pPr>
        <w:pStyle w:val="Heading2"/>
        <w:keepNext w:val="0"/>
        <w:numPr>
          <w:ilvl w:val="1"/>
          <w:numId w:val="6"/>
        </w:numPr>
        <w:ind w:left="851" w:hanging="851"/>
        <w:rPr>
          <w:rFonts w:eastAsiaTheme="minorEastAsia" w:cstheme="minorHAnsi"/>
          <w:b w:val="0"/>
          <w:bCs w:val="0"/>
          <w:sz w:val="22"/>
          <w:szCs w:val="22"/>
        </w:rPr>
      </w:pPr>
      <w:bookmarkStart w:id="50" w:name="_Toc455055395"/>
      <w:r w:rsidRPr="00610540">
        <w:rPr>
          <w:rFonts w:eastAsiaTheme="minorEastAsia" w:cstheme="minorHAnsi"/>
          <w:b w:val="0"/>
          <w:bCs w:val="0"/>
          <w:sz w:val="22"/>
          <w:szCs w:val="22"/>
        </w:rPr>
        <w:t xml:space="preserve">All key project outputs will also be made available to </w:t>
      </w:r>
      <w:r w:rsidR="00B4036D">
        <w:rPr>
          <w:rFonts w:eastAsiaTheme="minorEastAsia" w:cstheme="minorHAnsi"/>
          <w:b w:val="0"/>
          <w:bCs w:val="0"/>
          <w:sz w:val="22"/>
          <w:szCs w:val="22"/>
        </w:rPr>
        <w:t>DBEIS</w:t>
      </w:r>
      <w:r w:rsidR="00B4036D" w:rsidRPr="00610540">
        <w:rPr>
          <w:rFonts w:eastAsiaTheme="minorEastAsia" w:cstheme="minorHAnsi"/>
          <w:b w:val="0"/>
          <w:bCs w:val="0"/>
          <w:sz w:val="22"/>
          <w:szCs w:val="22"/>
        </w:rPr>
        <w:t xml:space="preserve"> </w:t>
      </w:r>
      <w:r w:rsidRPr="00610540">
        <w:rPr>
          <w:rFonts w:eastAsiaTheme="minorEastAsia" w:cstheme="minorHAnsi"/>
          <w:b w:val="0"/>
          <w:bCs w:val="0"/>
          <w:sz w:val="22"/>
          <w:szCs w:val="22"/>
        </w:rPr>
        <w:t>as part of the HNDU funding requirements</w:t>
      </w:r>
      <w:r w:rsidR="001A69D5" w:rsidRPr="00610540">
        <w:rPr>
          <w:rFonts w:eastAsiaTheme="minorEastAsia" w:cstheme="minorHAnsi"/>
          <w:b w:val="0"/>
          <w:bCs w:val="0"/>
          <w:sz w:val="22"/>
          <w:szCs w:val="22"/>
        </w:rPr>
        <w:t>.</w:t>
      </w:r>
      <w:r w:rsidR="00F15FA6" w:rsidRPr="00610540">
        <w:rPr>
          <w:rFonts w:eastAsiaTheme="minorEastAsia" w:cstheme="minorHAnsi"/>
          <w:b w:val="0"/>
          <w:bCs w:val="0"/>
          <w:sz w:val="22"/>
          <w:szCs w:val="22"/>
        </w:rPr>
        <w:t xml:space="preserve">  The consultant may be requested to provide specific key metrics in relation to the identified potential and recommended </w:t>
      </w:r>
      <w:r w:rsidR="00DD0D30" w:rsidRPr="00610540">
        <w:rPr>
          <w:rFonts w:eastAsiaTheme="minorEastAsia" w:cstheme="minorHAnsi"/>
          <w:b w:val="0"/>
          <w:bCs w:val="0"/>
          <w:sz w:val="22"/>
          <w:szCs w:val="22"/>
        </w:rPr>
        <w:t>heat network</w:t>
      </w:r>
      <w:r w:rsidR="00F15FA6" w:rsidRPr="00610540">
        <w:rPr>
          <w:rFonts w:eastAsiaTheme="minorEastAsia" w:cstheme="minorHAnsi"/>
          <w:b w:val="0"/>
          <w:bCs w:val="0"/>
          <w:sz w:val="22"/>
          <w:szCs w:val="22"/>
        </w:rPr>
        <w:t xml:space="preserve"> scheme opportunities for the study area and for submission to </w:t>
      </w:r>
      <w:r w:rsidR="00B4036D" w:rsidRPr="00610540">
        <w:rPr>
          <w:rFonts w:eastAsiaTheme="minorEastAsia" w:cstheme="minorHAnsi"/>
          <w:b w:val="0"/>
          <w:bCs w:val="0"/>
          <w:sz w:val="22"/>
          <w:szCs w:val="22"/>
        </w:rPr>
        <w:t>D</w:t>
      </w:r>
      <w:r w:rsidR="00B4036D">
        <w:rPr>
          <w:rFonts w:eastAsiaTheme="minorEastAsia" w:cstheme="minorHAnsi"/>
          <w:b w:val="0"/>
          <w:bCs w:val="0"/>
          <w:sz w:val="22"/>
          <w:szCs w:val="22"/>
        </w:rPr>
        <w:t>BEIS</w:t>
      </w:r>
      <w:r w:rsidR="00F15FA6" w:rsidRPr="00610540">
        <w:rPr>
          <w:rFonts w:eastAsiaTheme="minorEastAsia" w:cstheme="minorHAnsi"/>
          <w:b w:val="0"/>
          <w:bCs w:val="0"/>
          <w:sz w:val="22"/>
          <w:szCs w:val="22"/>
        </w:rPr>
        <w:t>.  This is expected to be based on the work undertaken to meet this tender specification and will therefore be expected to be delivered as part of any proposed tender cost.</w:t>
      </w:r>
      <w:bookmarkEnd w:id="50"/>
      <w:r w:rsidR="00F15FA6" w:rsidRPr="00610540">
        <w:rPr>
          <w:rFonts w:eastAsiaTheme="minorEastAsia" w:cstheme="minorHAnsi"/>
          <w:b w:val="0"/>
          <w:bCs w:val="0"/>
          <w:sz w:val="22"/>
          <w:szCs w:val="22"/>
        </w:rPr>
        <w:t xml:space="preserve"> </w:t>
      </w:r>
    </w:p>
    <w:p w14:paraId="62BDA742" w14:textId="25653A25" w:rsidR="00B119EF" w:rsidRPr="00610540" w:rsidRDefault="009F4FE2" w:rsidP="009567CF">
      <w:pPr>
        <w:pStyle w:val="Heading2"/>
        <w:keepNext w:val="0"/>
        <w:numPr>
          <w:ilvl w:val="1"/>
          <w:numId w:val="6"/>
        </w:numPr>
        <w:ind w:left="851" w:hanging="851"/>
        <w:rPr>
          <w:rFonts w:eastAsiaTheme="minorEastAsia" w:cstheme="minorHAnsi"/>
          <w:b w:val="0"/>
          <w:bCs w:val="0"/>
          <w:sz w:val="22"/>
          <w:szCs w:val="22"/>
        </w:rPr>
      </w:pPr>
      <w:bookmarkStart w:id="51" w:name="_Toc455055396"/>
      <w:r w:rsidRPr="00610540">
        <w:rPr>
          <w:rFonts w:eastAsiaTheme="minorEastAsia" w:cstheme="minorHAnsi"/>
          <w:b w:val="0"/>
          <w:bCs w:val="0"/>
          <w:sz w:val="22"/>
          <w:szCs w:val="22"/>
        </w:rPr>
        <w:t>All reports must clearly explain the methodological approach taken with regards to clear critical considerations including objectives and program</w:t>
      </w:r>
      <w:r w:rsidR="004F3DB7" w:rsidRPr="00610540">
        <w:rPr>
          <w:rFonts w:eastAsiaTheme="minorEastAsia" w:cstheme="minorHAnsi"/>
          <w:b w:val="0"/>
          <w:bCs w:val="0"/>
          <w:sz w:val="22"/>
          <w:szCs w:val="22"/>
        </w:rPr>
        <w:t>me</w:t>
      </w:r>
      <w:r w:rsidRPr="00610540">
        <w:rPr>
          <w:rFonts w:eastAsiaTheme="minorEastAsia" w:cstheme="minorHAnsi"/>
          <w:b w:val="0"/>
          <w:bCs w:val="0"/>
          <w:sz w:val="22"/>
          <w:szCs w:val="22"/>
        </w:rPr>
        <w:t xml:space="preserve"> requirements and must explicitly demonstrate how the aims, objectives, and specifications within the scope of work have been met.</w:t>
      </w:r>
      <w:bookmarkEnd w:id="51"/>
      <w:r w:rsidRPr="00610540">
        <w:rPr>
          <w:rFonts w:eastAsiaTheme="minorEastAsia" w:cstheme="minorHAnsi"/>
          <w:b w:val="0"/>
          <w:bCs w:val="0"/>
          <w:sz w:val="22"/>
          <w:szCs w:val="22"/>
        </w:rPr>
        <w:t xml:space="preserve"> </w:t>
      </w:r>
    </w:p>
    <w:p w14:paraId="4257CDBC" w14:textId="179A2247" w:rsidR="009F4FE2" w:rsidRPr="00610540" w:rsidRDefault="009F4FE2" w:rsidP="009567CF">
      <w:pPr>
        <w:pStyle w:val="Heading2"/>
        <w:keepNext w:val="0"/>
        <w:numPr>
          <w:ilvl w:val="1"/>
          <w:numId w:val="6"/>
        </w:numPr>
        <w:ind w:left="851" w:hanging="851"/>
        <w:rPr>
          <w:rFonts w:eastAsiaTheme="minorEastAsia" w:cstheme="minorHAnsi"/>
          <w:b w:val="0"/>
          <w:bCs w:val="0"/>
          <w:sz w:val="22"/>
          <w:szCs w:val="22"/>
        </w:rPr>
      </w:pPr>
      <w:bookmarkStart w:id="52" w:name="_Toc455055397"/>
      <w:r w:rsidRPr="00610540">
        <w:rPr>
          <w:rFonts w:eastAsiaTheme="minorEastAsia" w:cstheme="minorHAnsi"/>
          <w:b w:val="0"/>
          <w:bCs w:val="0"/>
          <w:sz w:val="22"/>
          <w:szCs w:val="22"/>
        </w:rPr>
        <w:t>Reports must include full details of</w:t>
      </w:r>
      <w:r w:rsidR="00F157D6" w:rsidRPr="00610540">
        <w:rPr>
          <w:rFonts w:eastAsiaTheme="minorEastAsia" w:cstheme="minorHAnsi"/>
          <w:b w:val="0"/>
          <w:bCs w:val="0"/>
          <w:sz w:val="22"/>
          <w:szCs w:val="22"/>
        </w:rPr>
        <w:t xml:space="preserve"> </w:t>
      </w:r>
      <w:r w:rsidR="00F15FA6" w:rsidRPr="00610540">
        <w:rPr>
          <w:rFonts w:eastAsiaTheme="minorEastAsia" w:cstheme="minorHAnsi"/>
          <w:b w:val="0"/>
          <w:bCs w:val="0"/>
          <w:sz w:val="22"/>
          <w:szCs w:val="22"/>
        </w:rPr>
        <w:t xml:space="preserve">technical assessments, </w:t>
      </w:r>
      <w:r w:rsidR="00F157D6" w:rsidRPr="00610540">
        <w:rPr>
          <w:rFonts w:eastAsiaTheme="minorEastAsia" w:cstheme="minorHAnsi"/>
          <w:b w:val="0"/>
          <w:bCs w:val="0"/>
          <w:sz w:val="22"/>
          <w:szCs w:val="22"/>
        </w:rPr>
        <w:t>multi-criteria options analysis</w:t>
      </w:r>
      <w:r w:rsidR="00F15FA6" w:rsidRPr="00610540">
        <w:rPr>
          <w:rFonts w:eastAsiaTheme="minorEastAsia" w:cstheme="minorHAnsi"/>
          <w:b w:val="0"/>
          <w:bCs w:val="0"/>
          <w:sz w:val="22"/>
          <w:szCs w:val="22"/>
        </w:rPr>
        <w:t>,</w:t>
      </w:r>
      <w:r w:rsidRPr="00610540">
        <w:rPr>
          <w:rFonts w:eastAsiaTheme="minorEastAsia" w:cstheme="minorHAnsi"/>
          <w:b w:val="0"/>
          <w:bCs w:val="0"/>
          <w:sz w:val="22"/>
          <w:szCs w:val="22"/>
        </w:rPr>
        <w:t xml:space="preserve"> financial appraisal </w:t>
      </w:r>
      <w:r w:rsidR="00F15FA6" w:rsidRPr="00610540">
        <w:rPr>
          <w:rFonts w:eastAsiaTheme="minorEastAsia" w:cstheme="minorHAnsi"/>
          <w:b w:val="0"/>
          <w:bCs w:val="0"/>
          <w:sz w:val="22"/>
          <w:szCs w:val="22"/>
        </w:rPr>
        <w:t xml:space="preserve">and project prioritisation </w:t>
      </w:r>
      <w:r w:rsidRPr="00610540">
        <w:rPr>
          <w:rFonts w:eastAsiaTheme="minorEastAsia" w:cstheme="minorHAnsi"/>
          <w:b w:val="0"/>
          <w:bCs w:val="0"/>
          <w:sz w:val="22"/>
          <w:szCs w:val="22"/>
        </w:rPr>
        <w:t>undertaken together with a clear presentation of all relevant assumptions and evaluation criteria that have been utilised</w:t>
      </w:r>
      <w:bookmarkEnd w:id="52"/>
    </w:p>
    <w:p w14:paraId="4257CDBE" w14:textId="015B70F4" w:rsidR="009F4FE2" w:rsidRDefault="009F4FE2" w:rsidP="009567CF">
      <w:pPr>
        <w:pStyle w:val="Heading2"/>
        <w:keepNext w:val="0"/>
        <w:numPr>
          <w:ilvl w:val="1"/>
          <w:numId w:val="6"/>
        </w:numPr>
        <w:ind w:left="851" w:hanging="851"/>
        <w:rPr>
          <w:rFonts w:eastAsiaTheme="minorEastAsia" w:cstheme="minorHAnsi"/>
          <w:b w:val="0"/>
          <w:bCs w:val="0"/>
          <w:sz w:val="22"/>
          <w:szCs w:val="22"/>
        </w:rPr>
      </w:pPr>
      <w:bookmarkStart w:id="53" w:name="_Toc455055398"/>
      <w:r w:rsidRPr="00610540">
        <w:rPr>
          <w:rFonts w:eastAsiaTheme="minorEastAsia" w:cstheme="minorHAnsi"/>
          <w:b w:val="0"/>
          <w:bCs w:val="0"/>
          <w:sz w:val="22"/>
          <w:szCs w:val="22"/>
        </w:rPr>
        <w:lastRenderedPageBreak/>
        <w:t>All outcomes and recommendations must be robustly evidenced with full supporting rationale provided together with appropriate use of figures, diagrams, tables.</w:t>
      </w:r>
      <w:r w:rsidR="00F15FA6" w:rsidRPr="00610540">
        <w:rPr>
          <w:rFonts w:eastAsiaTheme="minorEastAsia" w:cstheme="minorHAnsi"/>
          <w:b w:val="0"/>
          <w:bCs w:val="0"/>
          <w:sz w:val="22"/>
          <w:szCs w:val="22"/>
        </w:rPr>
        <w:t xml:space="preserve"> All underlying financial models, data files, </w:t>
      </w:r>
      <w:r w:rsidRPr="00610540">
        <w:rPr>
          <w:rFonts w:eastAsiaTheme="minorEastAsia" w:cstheme="minorHAnsi"/>
          <w:b w:val="0"/>
          <w:bCs w:val="0"/>
          <w:sz w:val="22"/>
          <w:szCs w:val="22"/>
        </w:rPr>
        <w:t>GIS outputs including ‘Shape’ files must be provided</w:t>
      </w:r>
      <w:r w:rsidR="00F15FA6" w:rsidRPr="00610540">
        <w:rPr>
          <w:rFonts w:eastAsiaTheme="minorEastAsia" w:cstheme="minorHAnsi"/>
          <w:b w:val="0"/>
          <w:bCs w:val="0"/>
          <w:sz w:val="22"/>
          <w:szCs w:val="22"/>
        </w:rPr>
        <w:t xml:space="preserve"> to the </w:t>
      </w:r>
      <w:r w:rsidR="006D1312" w:rsidRPr="00610540">
        <w:rPr>
          <w:rFonts w:eastAsiaTheme="minorEastAsia" w:cstheme="minorHAnsi"/>
          <w:b w:val="0"/>
          <w:bCs w:val="0"/>
          <w:sz w:val="22"/>
          <w:szCs w:val="22"/>
        </w:rPr>
        <w:t>Local Authority</w:t>
      </w:r>
      <w:r w:rsidR="00F15FA6" w:rsidRPr="00610540">
        <w:rPr>
          <w:rFonts w:eastAsiaTheme="minorEastAsia" w:cstheme="minorHAnsi"/>
          <w:b w:val="0"/>
          <w:bCs w:val="0"/>
          <w:sz w:val="22"/>
          <w:szCs w:val="22"/>
        </w:rPr>
        <w:t xml:space="preserve">, unlocked and for the </w:t>
      </w:r>
      <w:r w:rsidR="006D1312" w:rsidRPr="00610540">
        <w:rPr>
          <w:rFonts w:eastAsiaTheme="minorEastAsia" w:cstheme="minorHAnsi"/>
          <w:b w:val="0"/>
          <w:bCs w:val="0"/>
          <w:sz w:val="22"/>
          <w:szCs w:val="22"/>
        </w:rPr>
        <w:t>Local Authority’</w:t>
      </w:r>
      <w:r w:rsidR="00F15FA6" w:rsidRPr="00610540">
        <w:rPr>
          <w:rFonts w:eastAsiaTheme="minorEastAsia" w:cstheme="minorHAnsi"/>
          <w:b w:val="0"/>
          <w:bCs w:val="0"/>
          <w:sz w:val="22"/>
          <w:szCs w:val="22"/>
        </w:rPr>
        <w:t xml:space="preserve">s subsequent unlicensed use and submission to </w:t>
      </w:r>
      <w:r w:rsidR="003938D7">
        <w:rPr>
          <w:rFonts w:eastAsiaTheme="minorEastAsia" w:cstheme="minorHAnsi"/>
          <w:b w:val="0"/>
          <w:bCs w:val="0"/>
          <w:sz w:val="22"/>
          <w:szCs w:val="22"/>
        </w:rPr>
        <w:t>BEIS</w:t>
      </w:r>
      <w:r w:rsidR="00F15FA6" w:rsidRPr="00610540">
        <w:rPr>
          <w:rFonts w:eastAsiaTheme="minorEastAsia" w:cstheme="minorHAnsi"/>
          <w:b w:val="0"/>
          <w:bCs w:val="0"/>
          <w:sz w:val="22"/>
          <w:szCs w:val="22"/>
        </w:rPr>
        <w:t>.</w:t>
      </w:r>
      <w:bookmarkEnd w:id="53"/>
    </w:p>
    <w:p w14:paraId="11B726DA" w14:textId="77777777" w:rsidR="00F95B26" w:rsidRPr="00F95B26" w:rsidRDefault="00F95B26" w:rsidP="00F95B26"/>
    <w:p w14:paraId="4257CDC0" w14:textId="35B95F5C" w:rsidR="007C3DBF" w:rsidRPr="00610540" w:rsidRDefault="00EE2667" w:rsidP="009567CF">
      <w:pPr>
        <w:pStyle w:val="Heading2"/>
        <w:keepNext w:val="0"/>
        <w:numPr>
          <w:ilvl w:val="1"/>
          <w:numId w:val="6"/>
        </w:numPr>
        <w:ind w:left="851" w:hanging="851"/>
        <w:rPr>
          <w:rFonts w:eastAsiaTheme="minorEastAsia" w:cstheme="minorHAnsi"/>
          <w:b w:val="0"/>
          <w:bCs w:val="0"/>
          <w:sz w:val="22"/>
          <w:szCs w:val="22"/>
        </w:rPr>
      </w:pPr>
      <w:bookmarkStart w:id="54" w:name="_Toc455055399"/>
      <w:r w:rsidRPr="00610540">
        <w:rPr>
          <w:rFonts w:eastAsiaTheme="minorEastAsia" w:cstheme="minorHAnsi"/>
          <w:b w:val="0"/>
          <w:bCs w:val="0"/>
          <w:sz w:val="22"/>
          <w:szCs w:val="22"/>
        </w:rPr>
        <w:t>Specific p</w:t>
      </w:r>
      <w:r w:rsidR="00713A13" w:rsidRPr="00610540">
        <w:rPr>
          <w:rFonts w:eastAsiaTheme="minorEastAsia" w:cstheme="minorHAnsi"/>
          <w:b w:val="0"/>
          <w:bCs w:val="0"/>
          <w:sz w:val="22"/>
          <w:szCs w:val="22"/>
        </w:rPr>
        <w:t>roject ou</w:t>
      </w:r>
      <w:r w:rsidR="00C96C1F" w:rsidRPr="00610540">
        <w:rPr>
          <w:rFonts w:eastAsiaTheme="minorEastAsia" w:cstheme="minorHAnsi"/>
          <w:b w:val="0"/>
          <w:bCs w:val="0"/>
          <w:sz w:val="22"/>
          <w:szCs w:val="22"/>
        </w:rPr>
        <w:t>tputs sh</w:t>
      </w:r>
      <w:r w:rsidR="00713A13" w:rsidRPr="00610540">
        <w:rPr>
          <w:rFonts w:eastAsiaTheme="minorEastAsia" w:cstheme="minorHAnsi"/>
          <w:b w:val="0"/>
          <w:bCs w:val="0"/>
          <w:sz w:val="22"/>
          <w:szCs w:val="22"/>
        </w:rPr>
        <w:t>ould include</w:t>
      </w:r>
      <w:r w:rsidR="007C3DBF" w:rsidRPr="00610540">
        <w:rPr>
          <w:rFonts w:eastAsiaTheme="minorEastAsia" w:cstheme="minorHAnsi"/>
          <w:b w:val="0"/>
          <w:bCs w:val="0"/>
          <w:sz w:val="22"/>
          <w:szCs w:val="22"/>
        </w:rPr>
        <w:t xml:space="preserve"> the following:</w:t>
      </w:r>
      <w:bookmarkEnd w:id="54"/>
    </w:p>
    <w:p w14:paraId="4257CDC1" w14:textId="703F3090" w:rsidR="00041933" w:rsidRPr="001A3EEC" w:rsidRDefault="00041933" w:rsidP="009567CF">
      <w:pPr>
        <w:pStyle w:val="Heading2"/>
        <w:numPr>
          <w:ilvl w:val="2"/>
          <w:numId w:val="6"/>
        </w:numPr>
        <w:ind w:left="1560" w:hanging="709"/>
        <w:rPr>
          <w:rFonts w:eastAsiaTheme="minorEastAsia" w:cstheme="minorBidi"/>
          <w:b w:val="0"/>
          <w:bCs w:val="0"/>
          <w:sz w:val="22"/>
          <w:szCs w:val="22"/>
        </w:rPr>
      </w:pPr>
      <w:bookmarkStart w:id="55" w:name="_Toc455055400"/>
      <w:r w:rsidRPr="001A3EEC">
        <w:rPr>
          <w:rFonts w:eastAsiaTheme="minorEastAsia" w:cstheme="minorBidi"/>
          <w:bCs w:val="0"/>
          <w:sz w:val="22"/>
          <w:szCs w:val="22"/>
        </w:rPr>
        <w:t>GIS representati</w:t>
      </w:r>
      <w:r w:rsidR="00266359" w:rsidRPr="001A3EEC">
        <w:rPr>
          <w:rFonts w:eastAsiaTheme="minorEastAsia" w:cstheme="minorBidi"/>
          <w:bCs w:val="0"/>
          <w:sz w:val="22"/>
          <w:szCs w:val="22"/>
        </w:rPr>
        <w:t>on</w:t>
      </w:r>
      <w:r w:rsidR="00266359" w:rsidRPr="001A3EEC">
        <w:rPr>
          <w:rFonts w:eastAsiaTheme="minorEastAsia" w:cstheme="minorBidi"/>
          <w:b w:val="0"/>
          <w:bCs w:val="0"/>
          <w:sz w:val="22"/>
          <w:szCs w:val="22"/>
        </w:rPr>
        <w:t xml:space="preserve"> of the heat mapping and</w:t>
      </w:r>
      <w:r w:rsidR="00BC170A" w:rsidRPr="001A3EEC">
        <w:rPr>
          <w:rFonts w:eastAsiaTheme="minorEastAsia" w:cstheme="minorBidi"/>
          <w:b w:val="0"/>
          <w:bCs w:val="0"/>
          <w:sz w:val="22"/>
          <w:szCs w:val="22"/>
        </w:rPr>
        <w:t xml:space="preserve"> energy masterplanning</w:t>
      </w:r>
      <w:r w:rsidR="00266359" w:rsidRPr="001A3EEC">
        <w:rPr>
          <w:rFonts w:eastAsiaTheme="minorEastAsia" w:cstheme="minorBidi"/>
          <w:b w:val="0"/>
          <w:bCs w:val="0"/>
          <w:sz w:val="22"/>
          <w:szCs w:val="22"/>
        </w:rPr>
        <w:t xml:space="preserve"> outputs</w:t>
      </w:r>
      <w:r w:rsidR="00C96C1F" w:rsidRPr="001A3EEC">
        <w:rPr>
          <w:rFonts w:eastAsiaTheme="minorEastAsia" w:cstheme="minorBidi"/>
          <w:b w:val="0"/>
          <w:bCs w:val="0"/>
          <w:sz w:val="22"/>
          <w:szCs w:val="22"/>
        </w:rPr>
        <w:t xml:space="preserve"> with all relevant GIS files to be made available to the </w:t>
      </w:r>
      <w:r w:rsidR="006D1312" w:rsidRPr="001A3EEC">
        <w:rPr>
          <w:rFonts w:eastAsiaTheme="minorEastAsia" w:cstheme="minorBidi"/>
          <w:b w:val="0"/>
          <w:bCs w:val="0"/>
          <w:sz w:val="22"/>
          <w:szCs w:val="22"/>
        </w:rPr>
        <w:t xml:space="preserve">Local Authority </w:t>
      </w:r>
      <w:r w:rsidR="00C96C1F" w:rsidRPr="001A3EEC">
        <w:rPr>
          <w:rFonts w:eastAsiaTheme="minorEastAsia" w:cstheme="minorBidi"/>
          <w:b w:val="0"/>
          <w:bCs w:val="0"/>
          <w:sz w:val="22"/>
          <w:szCs w:val="22"/>
        </w:rPr>
        <w:t xml:space="preserve">and </w:t>
      </w:r>
      <w:r w:rsidR="00B4036D" w:rsidRPr="001A3EEC">
        <w:rPr>
          <w:rFonts w:eastAsiaTheme="minorEastAsia" w:cstheme="minorBidi"/>
          <w:b w:val="0"/>
          <w:bCs w:val="0"/>
          <w:sz w:val="22"/>
          <w:szCs w:val="22"/>
        </w:rPr>
        <w:t>D</w:t>
      </w:r>
      <w:r w:rsidR="00B4036D">
        <w:rPr>
          <w:rFonts w:eastAsiaTheme="minorEastAsia" w:cstheme="minorBidi"/>
          <w:b w:val="0"/>
          <w:bCs w:val="0"/>
          <w:sz w:val="22"/>
          <w:szCs w:val="22"/>
        </w:rPr>
        <w:t>BEIS</w:t>
      </w:r>
      <w:r w:rsidR="001A69D5" w:rsidRPr="001A3EEC">
        <w:rPr>
          <w:rFonts w:eastAsiaTheme="minorEastAsia" w:cstheme="minorBidi"/>
          <w:b w:val="0"/>
          <w:bCs w:val="0"/>
          <w:sz w:val="22"/>
          <w:szCs w:val="22"/>
        </w:rPr>
        <w:t>.</w:t>
      </w:r>
      <w:bookmarkEnd w:id="55"/>
    </w:p>
    <w:p w14:paraId="4257CDC2" w14:textId="475B56EA" w:rsidR="00BC170A" w:rsidRPr="001A3EEC" w:rsidRDefault="00041933" w:rsidP="009567CF">
      <w:pPr>
        <w:pStyle w:val="Heading2"/>
        <w:numPr>
          <w:ilvl w:val="2"/>
          <w:numId w:val="6"/>
        </w:numPr>
        <w:ind w:left="1560" w:hanging="709"/>
        <w:rPr>
          <w:rFonts w:eastAsiaTheme="minorEastAsia" w:cstheme="minorBidi"/>
          <w:b w:val="0"/>
          <w:bCs w:val="0"/>
          <w:sz w:val="22"/>
          <w:szCs w:val="22"/>
        </w:rPr>
      </w:pPr>
      <w:bookmarkStart w:id="56" w:name="_Toc455055401"/>
      <w:r w:rsidRPr="001A3EEC">
        <w:rPr>
          <w:rFonts w:eastAsiaTheme="minorEastAsia" w:cstheme="minorBidi"/>
          <w:bCs w:val="0"/>
          <w:sz w:val="22"/>
          <w:szCs w:val="22"/>
        </w:rPr>
        <w:t>A</w:t>
      </w:r>
      <w:r w:rsidR="00074209" w:rsidRPr="001A3EEC">
        <w:rPr>
          <w:rFonts w:eastAsiaTheme="minorEastAsia" w:cstheme="minorBidi"/>
          <w:bCs w:val="0"/>
          <w:sz w:val="22"/>
          <w:szCs w:val="22"/>
        </w:rPr>
        <w:t xml:space="preserve"> draft and final</w:t>
      </w:r>
      <w:r w:rsidRPr="001A3EEC">
        <w:rPr>
          <w:rFonts w:eastAsiaTheme="minorEastAsia" w:cstheme="minorBidi"/>
          <w:bCs w:val="0"/>
          <w:sz w:val="22"/>
          <w:szCs w:val="22"/>
        </w:rPr>
        <w:t xml:space="preserve"> </w:t>
      </w:r>
      <w:r w:rsidR="003A16FC" w:rsidRPr="001A3EEC">
        <w:rPr>
          <w:rFonts w:eastAsiaTheme="minorEastAsia" w:cstheme="minorBidi"/>
          <w:bCs w:val="0"/>
          <w:sz w:val="22"/>
          <w:szCs w:val="22"/>
        </w:rPr>
        <w:t>strategic energy m</w:t>
      </w:r>
      <w:r w:rsidR="00B42527" w:rsidRPr="001A3EEC">
        <w:rPr>
          <w:rFonts w:eastAsiaTheme="minorEastAsia" w:cstheme="minorBidi"/>
          <w:bCs w:val="0"/>
          <w:sz w:val="22"/>
          <w:szCs w:val="22"/>
        </w:rPr>
        <w:t>asterplan</w:t>
      </w:r>
      <w:r w:rsidR="00BC170A" w:rsidRPr="001A3EEC">
        <w:rPr>
          <w:rFonts w:eastAsiaTheme="minorEastAsia" w:cstheme="minorBidi"/>
          <w:bCs w:val="0"/>
          <w:sz w:val="22"/>
          <w:szCs w:val="22"/>
        </w:rPr>
        <w:t xml:space="preserve"> report</w:t>
      </w:r>
      <w:r w:rsidR="00B42527" w:rsidRPr="001A3EEC">
        <w:rPr>
          <w:rFonts w:eastAsiaTheme="minorEastAsia" w:cstheme="minorBidi"/>
          <w:b w:val="0"/>
          <w:bCs w:val="0"/>
          <w:sz w:val="22"/>
          <w:szCs w:val="22"/>
        </w:rPr>
        <w:t xml:space="preserve"> </w:t>
      </w:r>
      <w:r w:rsidRPr="001A3EEC">
        <w:rPr>
          <w:rFonts w:eastAsiaTheme="minorEastAsia" w:cstheme="minorBidi"/>
          <w:b w:val="0"/>
          <w:bCs w:val="0"/>
          <w:sz w:val="22"/>
          <w:szCs w:val="22"/>
        </w:rPr>
        <w:t xml:space="preserve">for the </w:t>
      </w:r>
      <w:r w:rsidR="00C458A3">
        <w:rPr>
          <w:rFonts w:eastAsiaTheme="minorEastAsia" w:cstheme="minorBidi"/>
          <w:b w:val="0"/>
          <w:bCs w:val="0"/>
          <w:sz w:val="22"/>
          <w:szCs w:val="22"/>
        </w:rPr>
        <w:t>area</w:t>
      </w:r>
      <w:r w:rsidR="00EE2667" w:rsidRPr="001A3EEC">
        <w:rPr>
          <w:rFonts w:eastAsiaTheme="minorEastAsia" w:cstheme="minorBidi"/>
          <w:b w:val="0"/>
          <w:bCs w:val="0"/>
          <w:sz w:val="22"/>
          <w:szCs w:val="22"/>
        </w:rPr>
        <w:t xml:space="preserve"> </w:t>
      </w:r>
      <w:r w:rsidR="00C458A3">
        <w:rPr>
          <w:rFonts w:eastAsiaTheme="minorEastAsia" w:cstheme="minorBidi"/>
          <w:b w:val="0"/>
          <w:bCs w:val="0"/>
          <w:sz w:val="22"/>
          <w:szCs w:val="22"/>
        </w:rPr>
        <w:t xml:space="preserve">that </w:t>
      </w:r>
      <w:r w:rsidR="00EE2667" w:rsidRPr="001A3EEC">
        <w:rPr>
          <w:rFonts w:eastAsiaTheme="minorEastAsia" w:cstheme="minorBidi"/>
          <w:b w:val="0"/>
          <w:bCs w:val="0"/>
          <w:sz w:val="22"/>
          <w:szCs w:val="22"/>
        </w:rPr>
        <w:t xml:space="preserve">fully meets the aims, objectives, and scope of work requirements of this tender.  This report should also be integrated into any relevant wider development masterplanning process of the </w:t>
      </w:r>
      <w:r w:rsidR="006D1312" w:rsidRPr="001A3EEC">
        <w:rPr>
          <w:rFonts w:eastAsiaTheme="minorEastAsia" w:cstheme="minorBidi"/>
          <w:b w:val="0"/>
          <w:bCs w:val="0"/>
          <w:sz w:val="22"/>
          <w:szCs w:val="22"/>
        </w:rPr>
        <w:t>Local Authority</w:t>
      </w:r>
      <w:r w:rsidR="00EE2667" w:rsidRPr="001A3EEC">
        <w:rPr>
          <w:rFonts w:eastAsiaTheme="minorEastAsia" w:cstheme="minorBidi"/>
          <w:b w:val="0"/>
          <w:bCs w:val="0"/>
          <w:sz w:val="22"/>
          <w:szCs w:val="22"/>
        </w:rPr>
        <w:t xml:space="preserve"> in relation to the study area</w:t>
      </w:r>
      <w:r w:rsidRPr="001A3EEC">
        <w:rPr>
          <w:rFonts w:eastAsiaTheme="minorEastAsia" w:cstheme="minorBidi"/>
          <w:b w:val="0"/>
          <w:bCs w:val="0"/>
          <w:sz w:val="22"/>
          <w:szCs w:val="22"/>
        </w:rPr>
        <w:t xml:space="preserve"> </w:t>
      </w:r>
      <w:r w:rsidR="00266359" w:rsidRPr="001A3EEC">
        <w:rPr>
          <w:rFonts w:eastAsiaTheme="minorEastAsia" w:cstheme="minorBidi"/>
          <w:b w:val="0"/>
          <w:bCs w:val="0"/>
          <w:sz w:val="22"/>
          <w:szCs w:val="22"/>
        </w:rPr>
        <w:t>and</w:t>
      </w:r>
      <w:r w:rsidR="00BC170A" w:rsidRPr="001A3EEC">
        <w:rPr>
          <w:rFonts w:eastAsiaTheme="minorEastAsia" w:cstheme="minorBidi"/>
          <w:b w:val="0"/>
          <w:bCs w:val="0"/>
          <w:sz w:val="22"/>
          <w:szCs w:val="22"/>
        </w:rPr>
        <w:t xml:space="preserve"> </w:t>
      </w:r>
      <w:r w:rsidR="00EE2667" w:rsidRPr="001A3EEC">
        <w:rPr>
          <w:rFonts w:eastAsiaTheme="minorEastAsia" w:cstheme="minorBidi"/>
          <w:b w:val="0"/>
          <w:bCs w:val="0"/>
          <w:sz w:val="22"/>
          <w:szCs w:val="22"/>
        </w:rPr>
        <w:t xml:space="preserve">also </w:t>
      </w:r>
      <w:r w:rsidR="00074209" w:rsidRPr="001A3EEC">
        <w:rPr>
          <w:rFonts w:eastAsiaTheme="minorEastAsia" w:cstheme="minorBidi"/>
          <w:b w:val="0"/>
          <w:bCs w:val="0"/>
          <w:sz w:val="22"/>
          <w:szCs w:val="22"/>
        </w:rPr>
        <w:t>providing the following:</w:t>
      </w:r>
      <w:bookmarkEnd w:id="56"/>
    </w:p>
    <w:p w14:paraId="4257CDC3" w14:textId="3632C4C5" w:rsidR="00493D3D" w:rsidRPr="001A3EEC" w:rsidRDefault="00074209" w:rsidP="009567CF">
      <w:pPr>
        <w:pStyle w:val="ListParagraph"/>
        <w:numPr>
          <w:ilvl w:val="0"/>
          <w:numId w:val="5"/>
        </w:numPr>
      </w:pPr>
      <w:r>
        <w:t>Comprehensive identification of</w:t>
      </w:r>
      <w:r w:rsidR="009B6ECC">
        <w:t xml:space="preserve"> </w:t>
      </w:r>
      <w:r w:rsidR="00493D3D" w:rsidRPr="001A3EEC">
        <w:t>all potentially feasible and viable heat</w:t>
      </w:r>
      <w:r w:rsidR="00EE2667" w:rsidRPr="001A3EEC">
        <w:t>ing, cooling, and power, district energy scheme</w:t>
      </w:r>
      <w:r w:rsidR="00493D3D" w:rsidRPr="001A3EEC">
        <w:t xml:space="preserve"> opportunities</w:t>
      </w:r>
      <w:r w:rsidR="009B6ECC" w:rsidRPr="001A3EEC">
        <w:t xml:space="preserve"> within the </w:t>
      </w:r>
      <w:r w:rsidR="00C458A3">
        <w:t xml:space="preserve"> area</w:t>
      </w:r>
    </w:p>
    <w:p w14:paraId="4257CDC5" w14:textId="77777777" w:rsidR="00BC170A" w:rsidRDefault="00074209" w:rsidP="009567CF">
      <w:pPr>
        <w:pStyle w:val="ListParagraph"/>
        <w:numPr>
          <w:ilvl w:val="0"/>
          <w:numId w:val="5"/>
        </w:numPr>
      </w:pPr>
      <w:r>
        <w:t>K</w:t>
      </w:r>
      <w:r w:rsidR="00BC170A">
        <w:t>ey tech</w:t>
      </w:r>
      <w:r w:rsidR="00713A13">
        <w:t xml:space="preserve">nical, cost, environmental, </w:t>
      </w:r>
      <w:r w:rsidR="00BC170A">
        <w:t>and other releva</w:t>
      </w:r>
      <w:r w:rsidR="00713A13">
        <w:t xml:space="preserve">nt details of proposed projects including </w:t>
      </w:r>
      <w:r w:rsidR="00BC170A">
        <w:t xml:space="preserve">benefits/opportunities/risks/and </w:t>
      </w:r>
      <w:r w:rsidR="00713A13">
        <w:t>constraints</w:t>
      </w:r>
      <w:r w:rsidR="00BC170A">
        <w:t xml:space="preserve"> </w:t>
      </w:r>
      <w:r w:rsidR="00493D3D">
        <w:t xml:space="preserve">to be considered as part of the project prioritisation process </w:t>
      </w:r>
    </w:p>
    <w:p w14:paraId="4257CDC7" w14:textId="36A7DF91" w:rsidR="009349F0" w:rsidRDefault="00262BF5" w:rsidP="009567CF">
      <w:pPr>
        <w:pStyle w:val="ListParagraph"/>
        <w:numPr>
          <w:ilvl w:val="0"/>
          <w:numId w:val="5"/>
        </w:numPr>
      </w:pPr>
      <w:r>
        <w:t>A f</w:t>
      </w:r>
      <w:r w:rsidR="009349F0">
        <w:t>ull supporting narrative</w:t>
      </w:r>
      <w:r>
        <w:t xml:space="preserve"> with</w:t>
      </w:r>
      <w:r w:rsidR="009349F0">
        <w:t xml:space="preserve"> detailed outcomes and key recommendations as to which heating, cooling and power </w:t>
      </w:r>
      <w:r>
        <w:t>network</w:t>
      </w:r>
      <w:r w:rsidR="009349F0">
        <w:t xml:space="preserve"> opportunities to progress to a future detailed techno-economic feasibility study and </w:t>
      </w:r>
      <w:r>
        <w:t xml:space="preserve">the reasons </w:t>
      </w:r>
      <w:r w:rsidR="00C458A3">
        <w:t>why</w:t>
      </w:r>
    </w:p>
    <w:p w14:paraId="4257CDC9" w14:textId="77777777" w:rsidR="00CE1954" w:rsidRDefault="00BC170A" w:rsidP="009567CF">
      <w:pPr>
        <w:pStyle w:val="ListParagraph"/>
        <w:numPr>
          <w:ilvl w:val="0"/>
          <w:numId w:val="5"/>
        </w:numPr>
      </w:pPr>
      <w:r>
        <w:t>Outline delivery</w:t>
      </w:r>
      <w:r w:rsidR="00B42527">
        <w:t xml:space="preserve"> programme of next steps</w:t>
      </w:r>
      <w:r w:rsidR="00766F5E">
        <w:t xml:space="preserve"> for </w:t>
      </w:r>
      <w:r w:rsidR="00713A13">
        <w:t>recommended project(s)</w:t>
      </w:r>
      <w:r w:rsidR="00AF3E12">
        <w:t xml:space="preserve"> and timeframe</w:t>
      </w:r>
    </w:p>
    <w:p w14:paraId="4257CDCC" w14:textId="77777777" w:rsidR="00AF3E12" w:rsidRDefault="00713A13" w:rsidP="009567CF">
      <w:pPr>
        <w:pStyle w:val="ListParagraph"/>
        <w:numPr>
          <w:ilvl w:val="0"/>
          <w:numId w:val="5"/>
        </w:numPr>
      </w:pPr>
      <w:r>
        <w:t xml:space="preserve">GIS mapping </w:t>
      </w:r>
      <w:r w:rsidR="00041933">
        <w:t xml:space="preserve">of </w:t>
      </w:r>
      <w:r w:rsidR="00AF3E12">
        <w:t>energy masterpla</w:t>
      </w:r>
      <w:r>
        <w:t>nning outputs including network route(s)</w:t>
      </w:r>
      <w:r w:rsidR="00AF3E12">
        <w:t>, energy centre locations, buildings connected,</w:t>
      </w:r>
      <w:r>
        <w:t xml:space="preserve"> scheme</w:t>
      </w:r>
      <w:r w:rsidR="00AF3E12">
        <w:t xml:space="preserve"> phasing to full build out</w:t>
      </w:r>
    </w:p>
    <w:p w14:paraId="4257CDCE" w14:textId="231D341E" w:rsidR="007F42CC" w:rsidRDefault="0086213C" w:rsidP="009567CF">
      <w:pPr>
        <w:pStyle w:val="ListParagraph"/>
        <w:numPr>
          <w:ilvl w:val="0"/>
          <w:numId w:val="5"/>
        </w:numPr>
      </w:pPr>
      <w:r>
        <w:t>R</w:t>
      </w:r>
      <w:r w:rsidR="007F42CC">
        <w:t>isk</w:t>
      </w:r>
      <w:r w:rsidR="00050F2C">
        <w:t>s</w:t>
      </w:r>
      <w:r w:rsidR="009349F0">
        <w:t xml:space="preserve"> and </w:t>
      </w:r>
      <w:r w:rsidR="00050F2C">
        <w:t>I</w:t>
      </w:r>
      <w:r w:rsidR="009349F0">
        <w:t>ssues</w:t>
      </w:r>
      <w:r w:rsidR="007F42CC">
        <w:t xml:space="preserve"> </w:t>
      </w:r>
      <w:r w:rsidR="00B26A4C">
        <w:t>R</w:t>
      </w:r>
      <w:r w:rsidR="007F42CC">
        <w:t>egister</w:t>
      </w:r>
      <w:r w:rsidR="00B26A4C">
        <w:t>s</w:t>
      </w:r>
      <w:r w:rsidR="007F42CC">
        <w:t xml:space="preserve"> for</w:t>
      </w:r>
      <w:r>
        <w:t xml:space="preserve"> the</w:t>
      </w:r>
      <w:r w:rsidR="007F42CC">
        <w:t xml:space="preserve"> identified projects including potential customer risks</w:t>
      </w:r>
    </w:p>
    <w:p w14:paraId="4257CDD0" w14:textId="77777777" w:rsidR="00F40296" w:rsidRPr="001A3EEC" w:rsidRDefault="00074209" w:rsidP="009567CF">
      <w:pPr>
        <w:pStyle w:val="ListParagraph"/>
        <w:numPr>
          <w:ilvl w:val="0"/>
          <w:numId w:val="5"/>
        </w:numPr>
      </w:pPr>
      <w:r w:rsidRPr="001A3EEC">
        <w:t xml:space="preserve">A </w:t>
      </w:r>
      <w:r w:rsidR="00F40296" w:rsidRPr="001A3EEC">
        <w:t>sustainable low carbon solution, which offers a high degree of security of supply and provides a significant net positive carbon benefit</w:t>
      </w:r>
    </w:p>
    <w:p w14:paraId="4257CDD2" w14:textId="147BEA1E" w:rsidR="00F40296" w:rsidRDefault="003938D7" w:rsidP="009567CF">
      <w:pPr>
        <w:pStyle w:val="ListParagraph"/>
        <w:numPr>
          <w:ilvl w:val="0"/>
          <w:numId w:val="5"/>
        </w:numPr>
      </w:pPr>
      <w:r w:rsidRPr="001A3EEC">
        <w:t xml:space="preserve">Future-proofing </w:t>
      </w:r>
      <w:r w:rsidR="00F40296" w:rsidRPr="001A3EEC">
        <w:t>in relation to providing: a defined pathway to zero carbon heat if not part of the initial solution; space for additional plant for future expansion of network; a building design that allows for later plant replacement and fitting of new technology; sizing pipework to allow for future expansion of network</w:t>
      </w:r>
      <w:r w:rsidR="001A69D5" w:rsidRPr="001A3EEC">
        <w:t>.</w:t>
      </w:r>
      <w:ins w:id="57" w:author="Parsons, Sean" w:date="2016-12-13T12:21:00Z">
        <w:r w:rsidR="00A22FD3">
          <w:t xml:space="preserve"> </w:t>
        </w:r>
      </w:ins>
      <w:r w:rsidR="00A22FD3">
        <w:t>Thouht should be give to how the work may tie-in with future planning policy or other growth strategies on the islands in future</w:t>
      </w:r>
    </w:p>
    <w:p w14:paraId="5B0895F0" w14:textId="77777777" w:rsidR="001457F0" w:rsidRDefault="001457F0" w:rsidP="001457F0">
      <w:pPr>
        <w:pStyle w:val="ListParagraph"/>
        <w:ind w:left="2280"/>
      </w:pPr>
    </w:p>
    <w:p w14:paraId="49BFF7FD" w14:textId="1FD13943" w:rsidR="001457F0" w:rsidRDefault="001457F0" w:rsidP="008A22C9">
      <w:pPr>
        <w:pStyle w:val="ListParagraph"/>
        <w:numPr>
          <w:ilvl w:val="2"/>
          <w:numId w:val="6"/>
        </w:numPr>
      </w:pPr>
      <w:r>
        <w:t xml:space="preserve">     </w:t>
      </w:r>
      <w:r w:rsidRPr="001457F0">
        <w:rPr>
          <w:b/>
        </w:rPr>
        <w:t>A populated HNDU Project Metrics Template</w:t>
      </w:r>
      <w:r>
        <w:t xml:space="preserve"> </w:t>
      </w:r>
      <w:r w:rsidR="00B4036D">
        <w:t>(</w:t>
      </w:r>
      <w:r w:rsidR="00362CD5">
        <w:t xml:space="preserve">see supplementary document file </w:t>
      </w:r>
      <w:r w:rsidR="008A22C9" w:rsidRPr="008A22C9">
        <w:t>Appendix C - Heat Network Project Metric Template</w:t>
      </w:r>
      <w:r w:rsidR="008A22C9">
        <w:t xml:space="preserve">) </w:t>
      </w:r>
      <w:r w:rsidR="00B4036D">
        <w:t xml:space="preserve"> </w:t>
      </w:r>
      <w:r>
        <w:t>for each heat network opportunity identified.</w:t>
      </w:r>
    </w:p>
    <w:p w14:paraId="61961731" w14:textId="77777777" w:rsidR="001457F0" w:rsidRPr="001A3EEC" w:rsidRDefault="001457F0" w:rsidP="001457F0"/>
    <w:p w14:paraId="4257CDD4" w14:textId="7D235CE9" w:rsidR="00F40296" w:rsidRPr="00F24AD5" w:rsidRDefault="00F40296" w:rsidP="009567CF">
      <w:pPr>
        <w:pStyle w:val="Heading2"/>
        <w:keepNext w:val="0"/>
        <w:numPr>
          <w:ilvl w:val="1"/>
          <w:numId w:val="6"/>
        </w:numPr>
        <w:ind w:left="851" w:hanging="851"/>
        <w:rPr>
          <w:rFonts w:eastAsiaTheme="minorEastAsia" w:cstheme="minorHAnsi"/>
          <w:b w:val="0"/>
          <w:bCs w:val="0"/>
          <w:sz w:val="22"/>
          <w:szCs w:val="22"/>
        </w:rPr>
      </w:pPr>
      <w:bookmarkStart w:id="58" w:name="_Toc455055402"/>
      <w:r w:rsidRPr="00F24AD5">
        <w:rPr>
          <w:rFonts w:eastAsiaTheme="minorEastAsia" w:cstheme="minorHAnsi"/>
          <w:b w:val="0"/>
          <w:bCs w:val="0"/>
          <w:sz w:val="22"/>
          <w:szCs w:val="22"/>
        </w:rPr>
        <w:t>Client expectations in relation to data, models and system files include:</w:t>
      </w:r>
      <w:bookmarkEnd w:id="58"/>
      <w:r w:rsidRPr="00F24AD5">
        <w:rPr>
          <w:rFonts w:eastAsiaTheme="minorEastAsia" w:cstheme="minorHAnsi"/>
          <w:b w:val="0"/>
          <w:bCs w:val="0"/>
          <w:sz w:val="22"/>
          <w:szCs w:val="22"/>
        </w:rPr>
        <w:t xml:space="preserve"> </w:t>
      </w:r>
    </w:p>
    <w:p w14:paraId="4257CDD5" w14:textId="77777777" w:rsidR="00F40296" w:rsidRPr="00261440" w:rsidRDefault="00F40296" w:rsidP="009567CF">
      <w:pPr>
        <w:pStyle w:val="Heading2"/>
        <w:keepNext w:val="0"/>
        <w:numPr>
          <w:ilvl w:val="2"/>
          <w:numId w:val="6"/>
        </w:numPr>
        <w:ind w:left="1560" w:hanging="709"/>
        <w:rPr>
          <w:rFonts w:eastAsiaTheme="minorEastAsia" w:cstheme="minorBidi"/>
          <w:b w:val="0"/>
          <w:bCs w:val="0"/>
          <w:sz w:val="22"/>
          <w:szCs w:val="22"/>
        </w:rPr>
      </w:pPr>
      <w:bookmarkStart w:id="59" w:name="_Toc455055403"/>
      <w:r w:rsidRPr="00261440">
        <w:rPr>
          <w:rFonts w:eastAsiaTheme="minorEastAsia" w:cstheme="minorBidi"/>
          <w:b w:val="0"/>
          <w:bCs w:val="0"/>
          <w:sz w:val="22"/>
          <w:szCs w:val="22"/>
        </w:rPr>
        <w:t>All data such as load profiles for each heat demand in electronic format (not PDF) and in a form whereby the assumptions by which they are derived can be understood</w:t>
      </w:r>
      <w:bookmarkEnd w:id="59"/>
    </w:p>
    <w:p w14:paraId="4257CDD7" w14:textId="6F53E1CA" w:rsidR="00F40296" w:rsidRPr="00261440" w:rsidRDefault="00074209" w:rsidP="009567CF">
      <w:pPr>
        <w:pStyle w:val="Heading2"/>
        <w:keepNext w:val="0"/>
        <w:numPr>
          <w:ilvl w:val="2"/>
          <w:numId w:val="6"/>
        </w:numPr>
        <w:ind w:left="1560" w:hanging="709"/>
        <w:rPr>
          <w:rFonts w:eastAsiaTheme="minorEastAsia" w:cstheme="minorBidi"/>
          <w:b w:val="0"/>
          <w:bCs w:val="0"/>
          <w:sz w:val="22"/>
          <w:szCs w:val="22"/>
        </w:rPr>
      </w:pPr>
      <w:bookmarkStart w:id="60" w:name="_Toc455055404"/>
      <w:r w:rsidRPr="00261440">
        <w:rPr>
          <w:rFonts w:eastAsiaTheme="minorEastAsia" w:cstheme="minorBidi"/>
          <w:b w:val="0"/>
          <w:bCs w:val="0"/>
          <w:sz w:val="22"/>
          <w:szCs w:val="22"/>
        </w:rPr>
        <w:t xml:space="preserve">Compatibility with </w:t>
      </w:r>
      <w:r w:rsidR="00F40296" w:rsidRPr="00261440">
        <w:rPr>
          <w:rFonts w:eastAsiaTheme="minorEastAsia" w:cstheme="minorBidi"/>
          <w:b w:val="0"/>
          <w:bCs w:val="0"/>
          <w:sz w:val="22"/>
          <w:szCs w:val="22"/>
        </w:rPr>
        <w:t xml:space="preserve">existing software used by the </w:t>
      </w:r>
      <w:r w:rsidR="006D1312" w:rsidRPr="00261440">
        <w:rPr>
          <w:rFonts w:eastAsiaTheme="minorEastAsia" w:cstheme="minorBidi"/>
          <w:b w:val="0"/>
          <w:bCs w:val="0"/>
          <w:sz w:val="22"/>
          <w:szCs w:val="22"/>
        </w:rPr>
        <w:t>Local Authority</w:t>
      </w:r>
      <w:r w:rsidR="00F40296" w:rsidRPr="00261440">
        <w:rPr>
          <w:rFonts w:eastAsiaTheme="minorEastAsia" w:cstheme="minorBidi"/>
          <w:b w:val="0"/>
          <w:bCs w:val="0"/>
          <w:sz w:val="22"/>
          <w:szCs w:val="22"/>
        </w:rPr>
        <w:t>. E.g. GIS, e</w:t>
      </w:r>
      <w:r w:rsidR="00CE1954" w:rsidRPr="00261440">
        <w:rPr>
          <w:rFonts w:eastAsiaTheme="minorEastAsia" w:cstheme="minorBidi"/>
          <w:b w:val="0"/>
          <w:bCs w:val="0"/>
          <w:sz w:val="22"/>
          <w:szCs w:val="22"/>
        </w:rPr>
        <w:t>nergyPRO modelling software</w:t>
      </w:r>
      <w:bookmarkEnd w:id="60"/>
      <w:r w:rsidR="00CE1954" w:rsidRPr="00261440">
        <w:rPr>
          <w:rFonts w:eastAsiaTheme="minorEastAsia" w:cstheme="minorBidi"/>
          <w:b w:val="0"/>
          <w:bCs w:val="0"/>
          <w:sz w:val="22"/>
          <w:szCs w:val="22"/>
        </w:rPr>
        <w:t xml:space="preserve"> </w:t>
      </w:r>
    </w:p>
    <w:p w14:paraId="4257CDD9" w14:textId="2FBF1CEE" w:rsidR="00F40296" w:rsidRPr="00261440" w:rsidRDefault="00074209" w:rsidP="009567CF">
      <w:pPr>
        <w:pStyle w:val="Heading2"/>
        <w:keepNext w:val="0"/>
        <w:numPr>
          <w:ilvl w:val="2"/>
          <w:numId w:val="6"/>
        </w:numPr>
        <w:ind w:left="1560" w:hanging="709"/>
        <w:rPr>
          <w:rFonts w:eastAsiaTheme="minorEastAsia" w:cstheme="minorBidi"/>
          <w:b w:val="0"/>
          <w:bCs w:val="0"/>
          <w:sz w:val="22"/>
          <w:szCs w:val="22"/>
        </w:rPr>
      </w:pPr>
      <w:bookmarkStart w:id="61" w:name="_Toc455055405"/>
      <w:r w:rsidRPr="00261440">
        <w:rPr>
          <w:rFonts w:eastAsiaTheme="minorEastAsia" w:cstheme="minorBidi"/>
          <w:b w:val="0"/>
          <w:bCs w:val="0"/>
          <w:sz w:val="22"/>
          <w:szCs w:val="22"/>
        </w:rPr>
        <w:t>For any models</w:t>
      </w:r>
      <w:r w:rsidR="00F40296" w:rsidRPr="00261440">
        <w:rPr>
          <w:rFonts w:eastAsiaTheme="minorEastAsia" w:cstheme="minorBidi"/>
          <w:b w:val="0"/>
          <w:bCs w:val="0"/>
          <w:sz w:val="22"/>
          <w:szCs w:val="22"/>
        </w:rPr>
        <w:t xml:space="preserve"> used the </w:t>
      </w:r>
      <w:r w:rsidR="006D1312" w:rsidRPr="00261440">
        <w:rPr>
          <w:rFonts w:eastAsiaTheme="minorEastAsia" w:cstheme="minorBidi"/>
          <w:b w:val="0"/>
          <w:bCs w:val="0"/>
          <w:sz w:val="22"/>
          <w:szCs w:val="22"/>
        </w:rPr>
        <w:t>Local Authority</w:t>
      </w:r>
      <w:r w:rsidR="00050F2C" w:rsidRPr="00261440">
        <w:rPr>
          <w:rFonts w:eastAsiaTheme="minorEastAsia" w:cstheme="minorBidi"/>
          <w:b w:val="0"/>
          <w:bCs w:val="0"/>
          <w:sz w:val="22"/>
          <w:szCs w:val="22"/>
        </w:rPr>
        <w:t xml:space="preserve"> </w:t>
      </w:r>
      <w:r w:rsidR="00F40296" w:rsidRPr="00261440">
        <w:rPr>
          <w:rFonts w:eastAsiaTheme="minorEastAsia" w:cstheme="minorBidi"/>
          <w:b w:val="0"/>
          <w:bCs w:val="0"/>
          <w:sz w:val="22"/>
          <w:szCs w:val="22"/>
        </w:rPr>
        <w:t xml:space="preserve">will expect a full explanation of the model. The </w:t>
      </w:r>
      <w:r w:rsidR="006D1312" w:rsidRPr="00261440">
        <w:rPr>
          <w:rFonts w:eastAsiaTheme="minorEastAsia" w:cstheme="minorBidi"/>
          <w:b w:val="0"/>
          <w:bCs w:val="0"/>
          <w:sz w:val="22"/>
          <w:szCs w:val="22"/>
        </w:rPr>
        <w:t>Local Authority</w:t>
      </w:r>
      <w:r w:rsidR="001F3526" w:rsidRPr="00261440">
        <w:rPr>
          <w:rFonts w:eastAsiaTheme="minorEastAsia" w:cstheme="minorBidi"/>
          <w:b w:val="0"/>
          <w:bCs w:val="0"/>
          <w:sz w:val="22"/>
          <w:szCs w:val="22"/>
        </w:rPr>
        <w:t xml:space="preserve"> </w:t>
      </w:r>
      <w:r w:rsidR="00F40296" w:rsidRPr="00261440">
        <w:rPr>
          <w:rFonts w:eastAsiaTheme="minorEastAsia" w:cstheme="minorBidi"/>
          <w:b w:val="0"/>
          <w:bCs w:val="0"/>
          <w:sz w:val="22"/>
          <w:szCs w:val="22"/>
        </w:rPr>
        <w:t>will require a full list of the inputs and assumptions for any modelling</w:t>
      </w:r>
      <w:bookmarkEnd w:id="61"/>
    </w:p>
    <w:p w14:paraId="4257CDDB" w14:textId="77777777" w:rsidR="00F40296" w:rsidRPr="00261440" w:rsidRDefault="00F40296" w:rsidP="009567CF">
      <w:pPr>
        <w:pStyle w:val="Heading2"/>
        <w:keepNext w:val="0"/>
        <w:numPr>
          <w:ilvl w:val="2"/>
          <w:numId w:val="6"/>
        </w:numPr>
        <w:ind w:left="1560" w:hanging="709"/>
        <w:rPr>
          <w:rFonts w:eastAsiaTheme="minorEastAsia" w:cstheme="minorBidi"/>
          <w:b w:val="0"/>
          <w:bCs w:val="0"/>
          <w:sz w:val="22"/>
          <w:szCs w:val="22"/>
        </w:rPr>
      </w:pPr>
      <w:bookmarkStart w:id="62" w:name="_Toc455055406"/>
      <w:r w:rsidRPr="00261440">
        <w:rPr>
          <w:rFonts w:eastAsiaTheme="minorEastAsia" w:cstheme="minorBidi"/>
          <w:b w:val="0"/>
          <w:bCs w:val="0"/>
          <w:sz w:val="22"/>
          <w:szCs w:val="22"/>
        </w:rPr>
        <w:t>Maps should include copies of PDF and GIS files</w:t>
      </w:r>
      <w:bookmarkEnd w:id="62"/>
    </w:p>
    <w:p w14:paraId="4257CDDD" w14:textId="77777777" w:rsidR="00F40296" w:rsidRDefault="00074209" w:rsidP="009567CF">
      <w:pPr>
        <w:pStyle w:val="Heading2"/>
        <w:keepNext w:val="0"/>
        <w:numPr>
          <w:ilvl w:val="2"/>
          <w:numId w:val="6"/>
        </w:numPr>
        <w:ind w:left="1560" w:hanging="709"/>
        <w:rPr>
          <w:rFonts w:eastAsiaTheme="minorEastAsia" w:cstheme="minorBidi"/>
          <w:b w:val="0"/>
          <w:bCs w:val="0"/>
          <w:sz w:val="22"/>
          <w:szCs w:val="22"/>
        </w:rPr>
      </w:pPr>
      <w:bookmarkStart w:id="63" w:name="_Toc455055407"/>
      <w:r w:rsidRPr="00261440">
        <w:rPr>
          <w:rFonts w:eastAsiaTheme="minorEastAsia" w:cstheme="minorBidi"/>
          <w:b w:val="0"/>
          <w:bCs w:val="0"/>
          <w:sz w:val="22"/>
          <w:szCs w:val="22"/>
        </w:rPr>
        <w:t xml:space="preserve">A </w:t>
      </w:r>
      <w:r w:rsidR="00F40296" w:rsidRPr="00261440">
        <w:rPr>
          <w:rFonts w:eastAsiaTheme="minorEastAsia" w:cstheme="minorBidi"/>
          <w:b w:val="0"/>
          <w:bCs w:val="0"/>
          <w:sz w:val="22"/>
          <w:szCs w:val="22"/>
        </w:rPr>
        <w:t>demand and supply database should be developed in Excel.</w:t>
      </w:r>
      <w:bookmarkEnd w:id="63"/>
    </w:p>
    <w:p w14:paraId="564573FA" w14:textId="77777777" w:rsidR="00206361" w:rsidRDefault="00206361" w:rsidP="00AB3AF9"/>
    <w:p w14:paraId="1FE32098" w14:textId="540A1CB4" w:rsidR="002764B6" w:rsidRDefault="00087267" w:rsidP="009567CF">
      <w:pPr>
        <w:pStyle w:val="Heading2"/>
        <w:numPr>
          <w:ilvl w:val="0"/>
          <w:numId w:val="6"/>
        </w:numPr>
        <w:spacing w:after="240"/>
        <w:ind w:left="851" w:hanging="851"/>
      </w:pPr>
      <w:bookmarkStart w:id="64" w:name="_Toc455055408"/>
      <w:r>
        <w:t>Tender and Project T</w:t>
      </w:r>
      <w:r w:rsidR="009349F0">
        <w:t>imetable</w:t>
      </w:r>
      <w:bookmarkEnd w:id="64"/>
    </w:p>
    <w:p w14:paraId="2CF8028C" w14:textId="0FFBA352" w:rsidR="00694DFD" w:rsidRPr="007E2889" w:rsidRDefault="00694DFD" w:rsidP="00087267">
      <w:r>
        <w:t>6.1</w:t>
      </w:r>
      <w:r w:rsidR="0027707B">
        <w:tab/>
      </w:r>
      <w:r w:rsidR="00087267">
        <w:t>Please refer to “</w:t>
      </w:r>
      <w:r w:rsidR="00087267" w:rsidRPr="00087267">
        <w:t>16 ITT HNMMS 161125 Final</w:t>
      </w:r>
      <w:r w:rsidR="00087267">
        <w:t>” for details.</w:t>
      </w:r>
    </w:p>
    <w:p w14:paraId="77440F93" w14:textId="77777777" w:rsidR="00AB3AF9" w:rsidRDefault="00AB3AF9" w:rsidP="00AB3AF9"/>
    <w:p w14:paraId="4257CDE1" w14:textId="6C5792D4" w:rsidR="00266359" w:rsidRDefault="00266359" w:rsidP="009567CF">
      <w:pPr>
        <w:pStyle w:val="Heading2"/>
        <w:numPr>
          <w:ilvl w:val="0"/>
          <w:numId w:val="6"/>
        </w:numPr>
        <w:spacing w:after="240"/>
        <w:ind w:left="851" w:hanging="851"/>
      </w:pPr>
      <w:bookmarkStart w:id="65" w:name="_Toc455055409"/>
      <w:r>
        <w:t xml:space="preserve">Project </w:t>
      </w:r>
      <w:r w:rsidR="009543C5">
        <w:t>M</w:t>
      </w:r>
      <w:r>
        <w:t>anagement requirements</w:t>
      </w:r>
      <w:bookmarkEnd w:id="65"/>
    </w:p>
    <w:p w14:paraId="4257CDE2" w14:textId="0CE46F91" w:rsidR="00737664" w:rsidRPr="001457F0" w:rsidRDefault="00737664" w:rsidP="009567CF">
      <w:pPr>
        <w:pStyle w:val="Heading2"/>
        <w:keepNext w:val="0"/>
        <w:numPr>
          <w:ilvl w:val="1"/>
          <w:numId w:val="6"/>
        </w:numPr>
        <w:ind w:left="851" w:hanging="851"/>
        <w:rPr>
          <w:rFonts w:eastAsiaTheme="minorEastAsia" w:cstheme="minorHAnsi"/>
          <w:b w:val="0"/>
          <w:bCs w:val="0"/>
          <w:sz w:val="22"/>
          <w:szCs w:val="22"/>
        </w:rPr>
      </w:pPr>
      <w:bookmarkStart w:id="66" w:name="_Toc455055410"/>
      <w:r w:rsidRPr="001457F0">
        <w:rPr>
          <w:rFonts w:eastAsiaTheme="minorEastAsia" w:cstheme="minorHAnsi"/>
          <w:b w:val="0"/>
          <w:bCs w:val="0"/>
          <w:sz w:val="22"/>
          <w:szCs w:val="22"/>
        </w:rPr>
        <w:t xml:space="preserve">The </w:t>
      </w:r>
      <w:r w:rsidR="006D1312" w:rsidRPr="001457F0">
        <w:rPr>
          <w:rFonts w:eastAsiaTheme="minorEastAsia" w:cstheme="minorHAnsi"/>
          <w:b w:val="0"/>
          <w:bCs w:val="0"/>
          <w:sz w:val="22"/>
          <w:szCs w:val="22"/>
        </w:rPr>
        <w:t>Local Authority’</w:t>
      </w:r>
      <w:r w:rsidRPr="001457F0">
        <w:rPr>
          <w:rFonts w:eastAsiaTheme="minorEastAsia" w:cstheme="minorHAnsi"/>
          <w:b w:val="0"/>
          <w:bCs w:val="0"/>
          <w:sz w:val="22"/>
          <w:szCs w:val="22"/>
        </w:rPr>
        <w:t>s proposed project manage</w:t>
      </w:r>
      <w:r w:rsidR="00C458A3">
        <w:rPr>
          <w:rFonts w:eastAsiaTheme="minorEastAsia" w:cstheme="minorHAnsi"/>
          <w:b w:val="0"/>
          <w:bCs w:val="0"/>
          <w:sz w:val="22"/>
          <w:szCs w:val="22"/>
        </w:rPr>
        <w:t>ment structure and core team is the</w:t>
      </w:r>
      <w:r w:rsidRPr="001457F0">
        <w:rPr>
          <w:rFonts w:eastAsiaTheme="minorEastAsia" w:cstheme="minorHAnsi"/>
          <w:b w:val="0"/>
          <w:bCs w:val="0"/>
          <w:sz w:val="22"/>
          <w:szCs w:val="22"/>
        </w:rPr>
        <w:t xml:space="preserve"> </w:t>
      </w:r>
      <w:bookmarkEnd w:id="66"/>
      <w:r w:rsidR="00C458A3">
        <w:rPr>
          <w:rFonts w:eastAsiaTheme="minorEastAsia" w:cstheme="minorHAnsi"/>
          <w:b w:val="0"/>
          <w:bCs w:val="0"/>
          <w:sz w:val="22"/>
          <w:szCs w:val="22"/>
        </w:rPr>
        <w:t>Strategic Development department.</w:t>
      </w:r>
    </w:p>
    <w:p w14:paraId="4257CDE3" w14:textId="25A68ECA" w:rsidR="00C60D65" w:rsidRPr="001A3EEC" w:rsidRDefault="00C60D65" w:rsidP="009567CF">
      <w:pPr>
        <w:pStyle w:val="Heading2"/>
        <w:keepNext w:val="0"/>
        <w:numPr>
          <w:ilvl w:val="1"/>
          <w:numId w:val="6"/>
        </w:numPr>
        <w:ind w:left="851" w:hanging="851"/>
        <w:rPr>
          <w:rFonts w:eastAsiaTheme="minorEastAsia" w:cstheme="minorHAnsi"/>
          <w:b w:val="0"/>
          <w:bCs w:val="0"/>
          <w:sz w:val="22"/>
          <w:szCs w:val="22"/>
        </w:rPr>
      </w:pPr>
      <w:bookmarkStart w:id="67" w:name="_Toc455055411"/>
      <w:r w:rsidRPr="001A3EEC">
        <w:rPr>
          <w:rFonts w:eastAsiaTheme="minorEastAsia" w:cstheme="minorHAnsi"/>
          <w:b w:val="0"/>
          <w:bCs w:val="0"/>
          <w:sz w:val="22"/>
          <w:szCs w:val="22"/>
        </w:rPr>
        <w:t xml:space="preserve">The </w:t>
      </w:r>
      <w:r w:rsidR="006D1312" w:rsidRPr="001A3EEC">
        <w:rPr>
          <w:rFonts w:eastAsiaTheme="minorEastAsia" w:cstheme="minorHAnsi"/>
          <w:b w:val="0"/>
          <w:bCs w:val="0"/>
          <w:sz w:val="22"/>
          <w:szCs w:val="22"/>
        </w:rPr>
        <w:t xml:space="preserve">consultant’s </w:t>
      </w:r>
      <w:r w:rsidRPr="001A3EEC">
        <w:rPr>
          <w:rFonts w:eastAsiaTheme="minorEastAsia" w:cstheme="minorHAnsi"/>
          <w:b w:val="0"/>
          <w:bCs w:val="0"/>
          <w:sz w:val="22"/>
          <w:szCs w:val="22"/>
        </w:rPr>
        <w:t xml:space="preserve">project management </w:t>
      </w:r>
      <w:r w:rsidR="00674694" w:rsidRPr="001A3EEC">
        <w:rPr>
          <w:rFonts w:eastAsiaTheme="minorEastAsia" w:cstheme="minorHAnsi"/>
          <w:b w:val="0"/>
          <w:bCs w:val="0"/>
          <w:sz w:val="22"/>
          <w:szCs w:val="22"/>
        </w:rPr>
        <w:t>approach should</w:t>
      </w:r>
      <w:r w:rsidRPr="001A3EEC">
        <w:rPr>
          <w:rFonts w:eastAsiaTheme="minorEastAsia" w:cstheme="minorHAnsi"/>
          <w:b w:val="0"/>
          <w:bCs w:val="0"/>
          <w:sz w:val="22"/>
          <w:szCs w:val="22"/>
        </w:rPr>
        <w:t xml:space="preserve"> be consistent with Prince 2</w:t>
      </w:r>
      <w:r w:rsidR="00262BF5" w:rsidRPr="001A3EEC">
        <w:rPr>
          <w:rFonts w:eastAsiaTheme="minorEastAsia" w:cstheme="minorHAnsi"/>
          <w:b w:val="0"/>
          <w:bCs w:val="0"/>
          <w:sz w:val="22"/>
          <w:szCs w:val="22"/>
        </w:rPr>
        <w:t xml:space="preserve"> or other recognised project management methodology</w:t>
      </w:r>
      <w:r w:rsidRPr="001A3EEC">
        <w:rPr>
          <w:rFonts w:eastAsiaTheme="minorEastAsia" w:cstheme="minorHAnsi"/>
          <w:b w:val="0"/>
          <w:bCs w:val="0"/>
          <w:sz w:val="22"/>
          <w:szCs w:val="22"/>
        </w:rPr>
        <w:t xml:space="preserve"> and be clearly detailed and presented together with all key roles, responsibilities</w:t>
      </w:r>
      <w:r w:rsidR="003938D7">
        <w:rPr>
          <w:rFonts w:eastAsiaTheme="minorEastAsia" w:cstheme="minorHAnsi"/>
          <w:b w:val="0"/>
          <w:bCs w:val="0"/>
          <w:sz w:val="22"/>
          <w:szCs w:val="22"/>
        </w:rPr>
        <w:t xml:space="preserve">, rates </w:t>
      </w:r>
      <w:r w:rsidR="001A69D5" w:rsidRPr="001A3EEC">
        <w:rPr>
          <w:rFonts w:eastAsiaTheme="minorEastAsia" w:cstheme="minorHAnsi"/>
          <w:b w:val="0"/>
          <w:bCs w:val="0"/>
          <w:sz w:val="22"/>
          <w:szCs w:val="22"/>
        </w:rPr>
        <w:t>and</w:t>
      </w:r>
      <w:r w:rsidRPr="001A3EEC">
        <w:rPr>
          <w:rFonts w:eastAsiaTheme="minorEastAsia" w:cstheme="minorHAnsi"/>
          <w:b w:val="0"/>
          <w:bCs w:val="0"/>
          <w:sz w:val="22"/>
          <w:szCs w:val="22"/>
        </w:rPr>
        <w:t xml:space="preserve"> hours allocated.</w:t>
      </w:r>
      <w:bookmarkEnd w:id="67"/>
      <w:r w:rsidRPr="001A3EEC">
        <w:rPr>
          <w:rFonts w:eastAsiaTheme="minorEastAsia" w:cstheme="minorHAnsi"/>
          <w:b w:val="0"/>
          <w:bCs w:val="0"/>
          <w:sz w:val="22"/>
          <w:szCs w:val="22"/>
        </w:rPr>
        <w:t xml:space="preserve"> </w:t>
      </w:r>
    </w:p>
    <w:p w14:paraId="4257CDE4" w14:textId="22FDAF7D" w:rsidR="00C60D65" w:rsidRPr="001A3EEC" w:rsidRDefault="00C60D65" w:rsidP="009567CF">
      <w:pPr>
        <w:pStyle w:val="Heading2"/>
        <w:keepNext w:val="0"/>
        <w:numPr>
          <w:ilvl w:val="1"/>
          <w:numId w:val="6"/>
        </w:numPr>
        <w:ind w:left="851" w:hanging="851"/>
        <w:rPr>
          <w:rFonts w:eastAsiaTheme="minorEastAsia" w:cstheme="minorHAnsi"/>
          <w:b w:val="0"/>
          <w:bCs w:val="0"/>
          <w:sz w:val="22"/>
          <w:szCs w:val="22"/>
        </w:rPr>
      </w:pPr>
      <w:bookmarkStart w:id="68" w:name="_Toc455055412"/>
      <w:r w:rsidRPr="001A3EEC">
        <w:rPr>
          <w:rFonts w:eastAsiaTheme="minorEastAsia" w:cstheme="minorHAnsi"/>
          <w:b w:val="0"/>
          <w:bCs w:val="0"/>
          <w:sz w:val="22"/>
          <w:szCs w:val="22"/>
        </w:rPr>
        <w:t>A project highlight report</w:t>
      </w:r>
      <w:r w:rsidR="0085683D" w:rsidRPr="001A3EEC">
        <w:rPr>
          <w:rFonts w:eastAsiaTheme="minorEastAsia" w:cstheme="minorHAnsi"/>
          <w:b w:val="0"/>
          <w:bCs w:val="0"/>
          <w:sz w:val="22"/>
          <w:szCs w:val="22"/>
        </w:rPr>
        <w:t>, together with Risks and Issues Registers</w:t>
      </w:r>
      <w:r w:rsidRPr="001A3EEC">
        <w:rPr>
          <w:rFonts w:eastAsiaTheme="minorEastAsia" w:cstheme="minorHAnsi"/>
          <w:b w:val="0"/>
          <w:bCs w:val="0"/>
          <w:sz w:val="22"/>
          <w:szCs w:val="22"/>
        </w:rPr>
        <w:t xml:space="preserve"> </w:t>
      </w:r>
      <w:r w:rsidR="00674694" w:rsidRPr="001A3EEC">
        <w:rPr>
          <w:rFonts w:eastAsiaTheme="minorEastAsia" w:cstheme="minorHAnsi"/>
          <w:b w:val="0"/>
          <w:bCs w:val="0"/>
          <w:sz w:val="22"/>
          <w:szCs w:val="22"/>
        </w:rPr>
        <w:t>must</w:t>
      </w:r>
      <w:r w:rsidRPr="001A3EEC">
        <w:rPr>
          <w:rFonts w:eastAsiaTheme="minorEastAsia" w:cstheme="minorHAnsi"/>
          <w:b w:val="0"/>
          <w:bCs w:val="0"/>
          <w:sz w:val="22"/>
          <w:szCs w:val="22"/>
        </w:rPr>
        <w:t xml:space="preserve"> be provided to the </w:t>
      </w:r>
      <w:r w:rsidR="006D1312" w:rsidRPr="001A3EEC">
        <w:rPr>
          <w:rFonts w:eastAsiaTheme="minorEastAsia" w:cstheme="minorHAnsi"/>
          <w:b w:val="0"/>
          <w:bCs w:val="0"/>
          <w:sz w:val="22"/>
          <w:szCs w:val="22"/>
        </w:rPr>
        <w:t xml:space="preserve">Local Authority </w:t>
      </w:r>
      <w:r w:rsidRPr="001A3EEC">
        <w:rPr>
          <w:rFonts w:eastAsiaTheme="minorEastAsia" w:cstheme="minorHAnsi"/>
          <w:b w:val="0"/>
          <w:bCs w:val="0"/>
          <w:sz w:val="22"/>
          <w:szCs w:val="22"/>
        </w:rPr>
        <w:t>at least monthly</w:t>
      </w:r>
      <w:r w:rsidR="001A69D5" w:rsidRPr="001A3EEC">
        <w:rPr>
          <w:rFonts w:eastAsiaTheme="minorEastAsia" w:cstheme="minorHAnsi"/>
          <w:b w:val="0"/>
          <w:bCs w:val="0"/>
          <w:sz w:val="22"/>
          <w:szCs w:val="22"/>
        </w:rPr>
        <w:t>,</w:t>
      </w:r>
      <w:r w:rsidRPr="001A3EEC">
        <w:rPr>
          <w:rFonts w:eastAsiaTheme="minorEastAsia" w:cstheme="minorHAnsi"/>
          <w:b w:val="0"/>
          <w:bCs w:val="0"/>
          <w:sz w:val="22"/>
          <w:szCs w:val="22"/>
        </w:rPr>
        <w:t xml:space="preserve"> a copy of which will also be provided to </w:t>
      </w:r>
      <w:r w:rsidR="003938D7">
        <w:rPr>
          <w:rFonts w:eastAsiaTheme="minorEastAsia" w:cstheme="minorHAnsi"/>
          <w:b w:val="0"/>
          <w:bCs w:val="0"/>
          <w:sz w:val="22"/>
          <w:szCs w:val="22"/>
        </w:rPr>
        <w:t>BEIS</w:t>
      </w:r>
      <w:r w:rsidR="001A69D5" w:rsidRPr="001A3EEC">
        <w:rPr>
          <w:rFonts w:eastAsiaTheme="minorEastAsia" w:cstheme="minorHAnsi"/>
          <w:b w:val="0"/>
          <w:bCs w:val="0"/>
          <w:sz w:val="22"/>
          <w:szCs w:val="22"/>
        </w:rPr>
        <w:t>.</w:t>
      </w:r>
      <w:r w:rsidR="00737664" w:rsidRPr="001A3EEC">
        <w:rPr>
          <w:rFonts w:eastAsiaTheme="minorEastAsia" w:cstheme="minorHAnsi"/>
          <w:b w:val="0"/>
          <w:bCs w:val="0"/>
          <w:sz w:val="22"/>
          <w:szCs w:val="22"/>
        </w:rPr>
        <w:t xml:space="preserve"> </w:t>
      </w:r>
      <w:bookmarkEnd w:id="68"/>
    </w:p>
    <w:p w14:paraId="4257CDE5" w14:textId="6BC5FBCD" w:rsidR="00C60D65" w:rsidRPr="001A3EEC" w:rsidRDefault="00C60D65" w:rsidP="009567CF">
      <w:pPr>
        <w:pStyle w:val="Heading2"/>
        <w:keepNext w:val="0"/>
        <w:numPr>
          <w:ilvl w:val="1"/>
          <w:numId w:val="6"/>
        </w:numPr>
        <w:ind w:left="851" w:hanging="851"/>
        <w:rPr>
          <w:rFonts w:eastAsiaTheme="minorEastAsia" w:cstheme="minorHAnsi"/>
          <w:b w:val="0"/>
          <w:bCs w:val="0"/>
          <w:sz w:val="22"/>
          <w:szCs w:val="22"/>
        </w:rPr>
      </w:pPr>
      <w:bookmarkStart w:id="69" w:name="_Toc455055413"/>
      <w:r w:rsidRPr="001A3EEC">
        <w:rPr>
          <w:rFonts w:eastAsiaTheme="minorEastAsia" w:cstheme="minorHAnsi"/>
          <w:b w:val="0"/>
          <w:bCs w:val="0"/>
          <w:sz w:val="22"/>
          <w:szCs w:val="22"/>
        </w:rPr>
        <w:t xml:space="preserve">The </w:t>
      </w:r>
      <w:r w:rsidR="006D1312" w:rsidRPr="001A3EEC">
        <w:rPr>
          <w:rFonts w:eastAsiaTheme="minorEastAsia" w:cstheme="minorHAnsi"/>
          <w:b w:val="0"/>
          <w:bCs w:val="0"/>
          <w:sz w:val="22"/>
          <w:szCs w:val="22"/>
        </w:rPr>
        <w:t>consultant</w:t>
      </w:r>
      <w:r w:rsidR="00206441" w:rsidRPr="001A3EEC">
        <w:rPr>
          <w:rFonts w:eastAsiaTheme="minorEastAsia" w:cstheme="minorHAnsi"/>
          <w:b w:val="0"/>
          <w:bCs w:val="0"/>
          <w:sz w:val="22"/>
          <w:szCs w:val="22"/>
        </w:rPr>
        <w:t>’</w:t>
      </w:r>
      <w:r w:rsidRPr="001A3EEC">
        <w:rPr>
          <w:rFonts w:eastAsiaTheme="minorEastAsia" w:cstheme="minorHAnsi"/>
          <w:b w:val="0"/>
          <w:bCs w:val="0"/>
          <w:sz w:val="22"/>
          <w:szCs w:val="22"/>
        </w:rPr>
        <w:t xml:space="preserve">s approach to performance monitoring of the delivery of this scheme </w:t>
      </w:r>
      <w:r w:rsidR="00674694" w:rsidRPr="001A3EEC">
        <w:rPr>
          <w:rFonts w:eastAsiaTheme="minorEastAsia" w:cstheme="minorHAnsi"/>
          <w:b w:val="0"/>
          <w:bCs w:val="0"/>
          <w:sz w:val="22"/>
          <w:szCs w:val="22"/>
        </w:rPr>
        <w:t>must</w:t>
      </w:r>
      <w:r w:rsidRPr="001A3EEC">
        <w:rPr>
          <w:rFonts w:eastAsiaTheme="minorEastAsia" w:cstheme="minorHAnsi"/>
          <w:b w:val="0"/>
          <w:bCs w:val="0"/>
          <w:sz w:val="22"/>
          <w:szCs w:val="22"/>
        </w:rPr>
        <w:t xml:space="preserve"> be clearly presented within tender responses.</w:t>
      </w:r>
      <w:bookmarkEnd w:id="69"/>
    </w:p>
    <w:p w14:paraId="4257CDE6" w14:textId="2559CCC7" w:rsidR="00C60D65" w:rsidRPr="001A3EEC" w:rsidRDefault="00C60D65" w:rsidP="009567CF">
      <w:pPr>
        <w:pStyle w:val="Heading2"/>
        <w:keepNext w:val="0"/>
        <w:numPr>
          <w:ilvl w:val="1"/>
          <w:numId w:val="6"/>
        </w:numPr>
        <w:ind w:left="851" w:hanging="851"/>
        <w:rPr>
          <w:rFonts w:eastAsiaTheme="minorEastAsia" w:cstheme="minorHAnsi"/>
          <w:b w:val="0"/>
          <w:bCs w:val="0"/>
          <w:sz w:val="22"/>
          <w:szCs w:val="22"/>
        </w:rPr>
      </w:pPr>
      <w:bookmarkStart w:id="70" w:name="_Toc455055414"/>
      <w:r w:rsidRPr="001A3EEC">
        <w:rPr>
          <w:rFonts w:eastAsiaTheme="minorEastAsia" w:cstheme="minorHAnsi"/>
          <w:b w:val="0"/>
          <w:bCs w:val="0"/>
          <w:sz w:val="22"/>
          <w:szCs w:val="22"/>
        </w:rPr>
        <w:t xml:space="preserve">The </w:t>
      </w:r>
      <w:r w:rsidR="006D1312" w:rsidRPr="001A3EEC">
        <w:rPr>
          <w:rFonts w:eastAsiaTheme="minorEastAsia" w:cstheme="minorHAnsi"/>
          <w:b w:val="0"/>
          <w:bCs w:val="0"/>
          <w:sz w:val="22"/>
          <w:szCs w:val="22"/>
        </w:rPr>
        <w:t>Local Authority</w:t>
      </w:r>
      <w:r w:rsidR="00393160" w:rsidRPr="001A3EEC">
        <w:rPr>
          <w:rFonts w:eastAsiaTheme="minorEastAsia" w:cstheme="minorHAnsi"/>
          <w:b w:val="0"/>
          <w:bCs w:val="0"/>
          <w:sz w:val="22"/>
          <w:szCs w:val="22"/>
        </w:rPr>
        <w:t xml:space="preserve"> </w:t>
      </w:r>
      <w:r w:rsidRPr="001A3EEC">
        <w:rPr>
          <w:rFonts w:eastAsiaTheme="minorEastAsia" w:cstheme="minorHAnsi"/>
          <w:b w:val="0"/>
          <w:bCs w:val="0"/>
          <w:sz w:val="22"/>
          <w:szCs w:val="22"/>
        </w:rPr>
        <w:t>will be the first point of contact for key potential private and public sector customers of the scheme.  Any planned communication with potential customers should</w:t>
      </w:r>
      <w:r w:rsidR="00666489" w:rsidRPr="001A3EEC">
        <w:rPr>
          <w:rFonts w:eastAsiaTheme="minorEastAsia" w:cstheme="minorHAnsi"/>
          <w:b w:val="0"/>
          <w:bCs w:val="0"/>
          <w:sz w:val="22"/>
          <w:szCs w:val="22"/>
        </w:rPr>
        <w:t>,</w:t>
      </w:r>
      <w:r w:rsidRPr="001A3EEC">
        <w:rPr>
          <w:rFonts w:eastAsiaTheme="minorEastAsia" w:cstheme="minorHAnsi"/>
          <w:b w:val="0"/>
          <w:bCs w:val="0"/>
          <w:sz w:val="22"/>
          <w:szCs w:val="22"/>
        </w:rPr>
        <w:t xml:space="preserve"> in the first instance</w:t>
      </w:r>
      <w:r w:rsidR="00666489" w:rsidRPr="001A3EEC">
        <w:rPr>
          <w:rFonts w:eastAsiaTheme="minorEastAsia" w:cstheme="minorHAnsi"/>
          <w:b w:val="0"/>
          <w:bCs w:val="0"/>
          <w:sz w:val="22"/>
          <w:szCs w:val="22"/>
        </w:rPr>
        <w:t>,</w:t>
      </w:r>
      <w:r w:rsidRPr="001A3EEC">
        <w:rPr>
          <w:rFonts w:eastAsiaTheme="minorEastAsia" w:cstheme="minorHAnsi"/>
          <w:b w:val="0"/>
          <w:bCs w:val="0"/>
          <w:sz w:val="22"/>
          <w:szCs w:val="22"/>
        </w:rPr>
        <w:t xml:space="preserve"> be discussed and agreed with the </w:t>
      </w:r>
      <w:r w:rsidR="006D1312" w:rsidRPr="001A3EEC">
        <w:rPr>
          <w:rFonts w:eastAsiaTheme="minorEastAsia" w:cstheme="minorHAnsi"/>
          <w:b w:val="0"/>
          <w:bCs w:val="0"/>
          <w:sz w:val="22"/>
          <w:szCs w:val="22"/>
        </w:rPr>
        <w:t>Local Authority</w:t>
      </w:r>
      <w:r w:rsidRPr="001A3EEC">
        <w:rPr>
          <w:rFonts w:eastAsiaTheme="minorEastAsia" w:cstheme="minorHAnsi"/>
          <w:b w:val="0"/>
          <w:bCs w:val="0"/>
          <w:sz w:val="22"/>
          <w:szCs w:val="22"/>
        </w:rPr>
        <w:t>’s internal project manager.</w:t>
      </w:r>
      <w:bookmarkEnd w:id="70"/>
    </w:p>
    <w:p w14:paraId="4257CDE7" w14:textId="0111B7F4" w:rsidR="00C60D65" w:rsidRPr="001A3EEC" w:rsidRDefault="00C60D65" w:rsidP="009567CF">
      <w:pPr>
        <w:pStyle w:val="Heading2"/>
        <w:keepNext w:val="0"/>
        <w:numPr>
          <w:ilvl w:val="1"/>
          <w:numId w:val="6"/>
        </w:numPr>
        <w:ind w:left="851" w:hanging="851"/>
        <w:rPr>
          <w:rFonts w:eastAsiaTheme="minorEastAsia" w:cstheme="minorHAnsi"/>
          <w:b w:val="0"/>
          <w:bCs w:val="0"/>
          <w:sz w:val="22"/>
          <w:szCs w:val="22"/>
        </w:rPr>
      </w:pPr>
      <w:bookmarkStart w:id="71" w:name="_Toc455055415"/>
      <w:r w:rsidRPr="001A3EEC">
        <w:rPr>
          <w:rFonts w:eastAsiaTheme="minorEastAsia" w:cstheme="minorHAnsi"/>
          <w:b w:val="0"/>
          <w:bCs w:val="0"/>
          <w:sz w:val="22"/>
          <w:szCs w:val="22"/>
        </w:rPr>
        <w:t xml:space="preserve">The minimum requirements for </w:t>
      </w:r>
      <w:r w:rsidR="00D4038C" w:rsidRPr="001A3EEC">
        <w:rPr>
          <w:rFonts w:eastAsiaTheme="minorEastAsia" w:cstheme="minorHAnsi"/>
          <w:b w:val="0"/>
          <w:bCs w:val="0"/>
          <w:sz w:val="22"/>
          <w:szCs w:val="22"/>
        </w:rPr>
        <w:t>client</w:t>
      </w:r>
      <w:r w:rsidR="00206441" w:rsidRPr="001A3EEC">
        <w:rPr>
          <w:rFonts w:eastAsiaTheme="minorEastAsia" w:cstheme="minorHAnsi"/>
          <w:b w:val="0"/>
          <w:bCs w:val="0"/>
          <w:sz w:val="22"/>
          <w:szCs w:val="22"/>
        </w:rPr>
        <w:t>-</w:t>
      </w:r>
      <w:r w:rsidR="009B795D" w:rsidRPr="001A3EEC">
        <w:rPr>
          <w:rFonts w:eastAsiaTheme="minorEastAsia" w:cstheme="minorHAnsi"/>
          <w:b w:val="0"/>
          <w:bCs w:val="0"/>
          <w:sz w:val="22"/>
          <w:szCs w:val="22"/>
        </w:rPr>
        <w:t>related meetings</w:t>
      </w:r>
      <w:r w:rsidRPr="001A3EEC">
        <w:rPr>
          <w:rFonts w:eastAsiaTheme="minorEastAsia" w:cstheme="minorHAnsi"/>
          <w:b w:val="0"/>
          <w:bCs w:val="0"/>
          <w:sz w:val="22"/>
          <w:szCs w:val="22"/>
        </w:rPr>
        <w:t xml:space="preserve"> are as follows</w:t>
      </w:r>
      <w:r w:rsidR="00C30AA8" w:rsidRPr="001A3EEC">
        <w:rPr>
          <w:rFonts w:eastAsiaTheme="minorEastAsia" w:cstheme="minorHAnsi"/>
          <w:b w:val="0"/>
          <w:bCs w:val="0"/>
          <w:sz w:val="22"/>
          <w:szCs w:val="22"/>
        </w:rPr>
        <w:t>:</w:t>
      </w:r>
      <w:bookmarkEnd w:id="71"/>
      <w:r w:rsidRPr="001A3EEC">
        <w:rPr>
          <w:rFonts w:eastAsiaTheme="minorEastAsia" w:cstheme="minorHAnsi"/>
          <w:b w:val="0"/>
          <w:bCs w:val="0"/>
          <w:sz w:val="22"/>
          <w:szCs w:val="22"/>
        </w:rPr>
        <w:t xml:space="preserve"> </w:t>
      </w:r>
    </w:p>
    <w:p w14:paraId="4257CDE8" w14:textId="77777777" w:rsidR="00C60D65" w:rsidRPr="001A3EEC" w:rsidRDefault="00C60D65" w:rsidP="009567CF">
      <w:pPr>
        <w:pStyle w:val="Heading2"/>
        <w:keepNext w:val="0"/>
        <w:numPr>
          <w:ilvl w:val="2"/>
          <w:numId w:val="6"/>
        </w:numPr>
        <w:ind w:left="1560" w:hanging="709"/>
        <w:rPr>
          <w:rFonts w:eastAsiaTheme="minorEastAsia" w:cstheme="minorBidi"/>
          <w:b w:val="0"/>
          <w:bCs w:val="0"/>
          <w:sz w:val="22"/>
          <w:szCs w:val="22"/>
        </w:rPr>
      </w:pPr>
      <w:bookmarkStart w:id="72" w:name="_Toc455055416"/>
      <w:r w:rsidRPr="001A3EEC">
        <w:rPr>
          <w:rFonts w:eastAsiaTheme="minorEastAsia" w:cstheme="minorBidi"/>
          <w:b w:val="0"/>
          <w:bCs w:val="0"/>
          <w:sz w:val="22"/>
          <w:szCs w:val="22"/>
        </w:rPr>
        <w:t>Project inception meeting</w:t>
      </w:r>
      <w:bookmarkEnd w:id="72"/>
    </w:p>
    <w:p w14:paraId="0385166C" w14:textId="77777777" w:rsidR="003938D7" w:rsidRDefault="00C60D65" w:rsidP="005C6723">
      <w:pPr>
        <w:pStyle w:val="Heading2"/>
        <w:keepNext w:val="0"/>
        <w:numPr>
          <w:ilvl w:val="2"/>
          <w:numId w:val="6"/>
        </w:numPr>
        <w:ind w:left="1560" w:hanging="709"/>
        <w:rPr>
          <w:rFonts w:eastAsiaTheme="minorEastAsia" w:cstheme="minorBidi"/>
          <w:b w:val="0"/>
          <w:bCs w:val="0"/>
          <w:sz w:val="22"/>
          <w:szCs w:val="22"/>
        </w:rPr>
      </w:pPr>
      <w:bookmarkStart w:id="73" w:name="_Toc455055417"/>
      <w:r w:rsidRPr="003938D7">
        <w:rPr>
          <w:rFonts w:eastAsiaTheme="minorEastAsia" w:cstheme="minorBidi"/>
          <w:b w:val="0"/>
          <w:bCs w:val="0"/>
          <w:sz w:val="22"/>
          <w:szCs w:val="22"/>
        </w:rPr>
        <w:lastRenderedPageBreak/>
        <w:t>Client update meetings</w:t>
      </w:r>
      <w:r w:rsidR="00737664" w:rsidRPr="003938D7">
        <w:rPr>
          <w:rFonts w:eastAsiaTheme="minorEastAsia" w:cstheme="minorBidi"/>
          <w:b w:val="0"/>
          <w:bCs w:val="0"/>
          <w:sz w:val="22"/>
          <w:szCs w:val="22"/>
        </w:rPr>
        <w:t xml:space="preserve"> in person </w:t>
      </w:r>
      <w:r w:rsidR="00C458A3" w:rsidRPr="003938D7">
        <w:rPr>
          <w:rFonts w:eastAsiaTheme="minorEastAsia" w:cstheme="minorBidi"/>
          <w:b w:val="0"/>
          <w:bCs w:val="0"/>
          <w:sz w:val="22"/>
          <w:szCs w:val="22"/>
        </w:rPr>
        <w:t xml:space="preserve">or by video conference (if agreed in advance with the Local </w:t>
      </w:r>
      <w:r w:rsidR="00C458A3" w:rsidRPr="003938D7">
        <w:rPr>
          <w:rFonts w:eastAsiaTheme="minorEastAsia" w:cstheme="minorHAnsi"/>
          <w:b w:val="0"/>
          <w:bCs w:val="0"/>
          <w:sz w:val="22"/>
          <w:szCs w:val="22"/>
        </w:rPr>
        <w:t>Authority’s internal project manager</w:t>
      </w:r>
      <w:r w:rsidR="00C458A3" w:rsidRPr="003938D7">
        <w:rPr>
          <w:rFonts w:eastAsiaTheme="minorEastAsia" w:cstheme="minorBidi"/>
          <w:b w:val="0"/>
          <w:bCs w:val="0"/>
          <w:sz w:val="22"/>
          <w:szCs w:val="22"/>
        </w:rPr>
        <w:t xml:space="preserve">) </w:t>
      </w:r>
      <w:r w:rsidR="00737664" w:rsidRPr="003938D7">
        <w:rPr>
          <w:rFonts w:eastAsiaTheme="minorEastAsia" w:cstheme="minorBidi"/>
          <w:b w:val="0"/>
          <w:bCs w:val="0"/>
          <w:sz w:val="22"/>
          <w:szCs w:val="22"/>
        </w:rPr>
        <w:t>with the consultant</w:t>
      </w:r>
      <w:r w:rsidR="001F3526" w:rsidRPr="003938D7">
        <w:rPr>
          <w:rFonts w:eastAsiaTheme="minorEastAsia" w:cstheme="minorBidi"/>
          <w:b w:val="0"/>
          <w:bCs w:val="0"/>
          <w:sz w:val="22"/>
          <w:szCs w:val="22"/>
        </w:rPr>
        <w:t>’</w:t>
      </w:r>
      <w:r w:rsidR="00737664" w:rsidRPr="003938D7">
        <w:rPr>
          <w:rFonts w:eastAsiaTheme="minorEastAsia" w:cstheme="minorBidi"/>
          <w:b w:val="0"/>
          <w:bCs w:val="0"/>
          <w:sz w:val="22"/>
          <w:szCs w:val="22"/>
        </w:rPr>
        <w:t>s key project team, on a monthly basis as a minimu</w:t>
      </w:r>
      <w:r w:rsidR="00393160" w:rsidRPr="003938D7">
        <w:rPr>
          <w:rFonts w:eastAsiaTheme="minorEastAsia" w:cstheme="minorBidi"/>
          <w:b w:val="0"/>
          <w:bCs w:val="0"/>
          <w:sz w:val="22"/>
          <w:szCs w:val="22"/>
        </w:rPr>
        <w:t>m</w:t>
      </w:r>
      <w:bookmarkStart w:id="74" w:name="_Toc455055418"/>
      <w:bookmarkEnd w:id="73"/>
    </w:p>
    <w:p w14:paraId="2CF43788" w14:textId="0EADB251" w:rsidR="003938D7" w:rsidRPr="003938D7" w:rsidRDefault="003938D7" w:rsidP="003938D7">
      <w:pPr>
        <w:pStyle w:val="ListParagraph"/>
        <w:numPr>
          <w:ilvl w:val="2"/>
          <w:numId w:val="6"/>
        </w:numPr>
        <w:ind w:hanging="373"/>
      </w:pPr>
      <w:r>
        <w:t xml:space="preserve"> Interim draft report </w:t>
      </w:r>
    </w:p>
    <w:p w14:paraId="4257CDEA" w14:textId="23B9E0DD" w:rsidR="00710011" w:rsidRPr="003938D7" w:rsidRDefault="00C458A3" w:rsidP="005C6723">
      <w:pPr>
        <w:pStyle w:val="Heading2"/>
        <w:keepNext w:val="0"/>
        <w:numPr>
          <w:ilvl w:val="2"/>
          <w:numId w:val="6"/>
        </w:numPr>
        <w:ind w:left="1560" w:hanging="709"/>
        <w:rPr>
          <w:rFonts w:eastAsiaTheme="minorEastAsia" w:cstheme="minorBidi"/>
          <w:b w:val="0"/>
          <w:bCs w:val="0"/>
          <w:sz w:val="22"/>
          <w:szCs w:val="22"/>
        </w:rPr>
      </w:pPr>
      <w:r w:rsidRPr="003938D7">
        <w:rPr>
          <w:rFonts w:eastAsiaTheme="minorEastAsia" w:cstheme="minorBidi"/>
          <w:b w:val="0"/>
          <w:bCs w:val="0"/>
          <w:sz w:val="22"/>
          <w:szCs w:val="22"/>
        </w:rPr>
        <w:t>Weekly</w:t>
      </w:r>
      <w:r w:rsidR="00393160" w:rsidRPr="003938D7">
        <w:rPr>
          <w:rFonts w:eastAsiaTheme="minorEastAsia" w:cstheme="minorBidi"/>
          <w:b w:val="0"/>
          <w:bCs w:val="0"/>
          <w:sz w:val="22"/>
          <w:szCs w:val="22"/>
        </w:rPr>
        <w:t xml:space="preserve"> updates by email</w:t>
      </w:r>
      <w:bookmarkEnd w:id="74"/>
    </w:p>
    <w:p w14:paraId="4257CDEB" w14:textId="77777777" w:rsidR="00C60D65" w:rsidRPr="001A3EEC" w:rsidRDefault="009B795D" w:rsidP="009567CF">
      <w:pPr>
        <w:pStyle w:val="Heading2"/>
        <w:keepNext w:val="0"/>
        <w:numPr>
          <w:ilvl w:val="2"/>
          <w:numId w:val="6"/>
        </w:numPr>
        <w:ind w:left="1560" w:hanging="709"/>
        <w:rPr>
          <w:rFonts w:eastAsiaTheme="minorEastAsia" w:cstheme="minorBidi"/>
          <w:b w:val="0"/>
          <w:bCs w:val="0"/>
          <w:sz w:val="22"/>
          <w:szCs w:val="22"/>
        </w:rPr>
      </w:pPr>
      <w:bookmarkStart w:id="75" w:name="_Toc455055419"/>
      <w:r w:rsidRPr="001A3EEC">
        <w:rPr>
          <w:rFonts w:eastAsiaTheme="minorEastAsia" w:cstheme="minorBidi"/>
          <w:b w:val="0"/>
          <w:bCs w:val="0"/>
          <w:sz w:val="22"/>
          <w:szCs w:val="22"/>
        </w:rPr>
        <w:t>Draft final report review</w:t>
      </w:r>
      <w:r w:rsidR="00393160" w:rsidRPr="001A3EEC">
        <w:rPr>
          <w:rFonts w:eastAsiaTheme="minorEastAsia" w:cstheme="minorBidi"/>
          <w:b w:val="0"/>
          <w:bCs w:val="0"/>
          <w:sz w:val="22"/>
          <w:szCs w:val="22"/>
        </w:rPr>
        <w:t xml:space="preserve"> meeting</w:t>
      </w:r>
      <w:bookmarkEnd w:id="75"/>
    </w:p>
    <w:p w14:paraId="4257CDED" w14:textId="07F2748D" w:rsidR="00393160" w:rsidRPr="001A3EEC" w:rsidRDefault="00393160" w:rsidP="009567CF">
      <w:pPr>
        <w:pStyle w:val="Heading2"/>
        <w:keepNext w:val="0"/>
        <w:numPr>
          <w:ilvl w:val="1"/>
          <w:numId w:val="6"/>
        </w:numPr>
        <w:ind w:left="851" w:hanging="851"/>
        <w:rPr>
          <w:rFonts w:eastAsiaTheme="minorEastAsia" w:cstheme="minorHAnsi"/>
          <w:b w:val="0"/>
          <w:bCs w:val="0"/>
          <w:sz w:val="22"/>
          <w:szCs w:val="22"/>
        </w:rPr>
      </w:pPr>
      <w:bookmarkStart w:id="76" w:name="_Toc455055420"/>
      <w:r w:rsidRPr="001A3EEC">
        <w:rPr>
          <w:rFonts w:eastAsiaTheme="minorEastAsia" w:cstheme="minorHAnsi"/>
          <w:b w:val="0"/>
          <w:bCs w:val="0"/>
          <w:sz w:val="22"/>
          <w:szCs w:val="22"/>
        </w:rPr>
        <w:t xml:space="preserve">Additional requirements are as follows however </w:t>
      </w:r>
      <w:r w:rsidR="001F3526" w:rsidRPr="001A3EEC">
        <w:rPr>
          <w:rFonts w:eastAsiaTheme="minorEastAsia" w:cstheme="minorHAnsi"/>
          <w:b w:val="0"/>
          <w:bCs w:val="0"/>
          <w:sz w:val="22"/>
          <w:szCs w:val="22"/>
        </w:rPr>
        <w:t xml:space="preserve">consultants </w:t>
      </w:r>
      <w:r w:rsidRPr="001A3EEC">
        <w:rPr>
          <w:rFonts w:eastAsiaTheme="minorEastAsia" w:cstheme="minorHAnsi"/>
          <w:b w:val="0"/>
          <w:bCs w:val="0"/>
          <w:sz w:val="22"/>
          <w:szCs w:val="22"/>
        </w:rPr>
        <w:t xml:space="preserve">may wish to suggest </w:t>
      </w:r>
      <w:r w:rsidR="00C458A3">
        <w:rPr>
          <w:rFonts w:eastAsiaTheme="minorEastAsia" w:cstheme="minorHAnsi"/>
          <w:b w:val="0"/>
          <w:bCs w:val="0"/>
          <w:sz w:val="22"/>
          <w:szCs w:val="22"/>
        </w:rPr>
        <w:t xml:space="preserve">combined or </w:t>
      </w:r>
      <w:r w:rsidRPr="001A3EEC">
        <w:rPr>
          <w:rFonts w:eastAsiaTheme="minorEastAsia" w:cstheme="minorHAnsi"/>
          <w:b w:val="0"/>
          <w:bCs w:val="0"/>
          <w:sz w:val="22"/>
          <w:szCs w:val="22"/>
        </w:rPr>
        <w:t>additional meetings as part of their proposed programme of work</w:t>
      </w:r>
      <w:r w:rsidR="001F3526" w:rsidRPr="001A3EEC">
        <w:rPr>
          <w:rFonts w:eastAsiaTheme="minorEastAsia" w:cstheme="minorHAnsi"/>
          <w:b w:val="0"/>
          <w:bCs w:val="0"/>
          <w:sz w:val="22"/>
          <w:szCs w:val="22"/>
        </w:rPr>
        <w:t>, such as</w:t>
      </w:r>
      <w:r w:rsidRPr="001A3EEC">
        <w:rPr>
          <w:rFonts w:eastAsiaTheme="minorEastAsia" w:cstheme="minorHAnsi"/>
          <w:b w:val="0"/>
          <w:bCs w:val="0"/>
          <w:sz w:val="22"/>
          <w:szCs w:val="22"/>
        </w:rPr>
        <w:t>:</w:t>
      </w:r>
      <w:bookmarkEnd w:id="76"/>
    </w:p>
    <w:p w14:paraId="4257CDEF" w14:textId="7B4D5F4E" w:rsidR="00393160" w:rsidRPr="00261440" w:rsidRDefault="00393160" w:rsidP="009567CF">
      <w:pPr>
        <w:pStyle w:val="Heading2"/>
        <w:numPr>
          <w:ilvl w:val="2"/>
          <w:numId w:val="6"/>
        </w:numPr>
        <w:ind w:left="1560" w:hanging="709"/>
        <w:rPr>
          <w:rFonts w:eastAsiaTheme="minorEastAsia" w:cstheme="minorBidi"/>
          <w:b w:val="0"/>
          <w:bCs w:val="0"/>
          <w:sz w:val="22"/>
          <w:szCs w:val="22"/>
        </w:rPr>
      </w:pPr>
      <w:bookmarkStart w:id="77" w:name="_Toc455055421"/>
      <w:r w:rsidRPr="00261440">
        <w:rPr>
          <w:rFonts w:eastAsiaTheme="minorEastAsia" w:cstheme="minorBidi"/>
          <w:b w:val="0"/>
          <w:bCs w:val="0"/>
          <w:sz w:val="22"/>
          <w:szCs w:val="22"/>
        </w:rPr>
        <w:t xml:space="preserve">Site visits – </w:t>
      </w:r>
      <w:r w:rsidR="001457F0">
        <w:rPr>
          <w:rFonts w:eastAsiaTheme="minorEastAsia" w:cstheme="minorBidi"/>
          <w:b w:val="0"/>
          <w:bCs w:val="0"/>
          <w:sz w:val="22"/>
          <w:szCs w:val="22"/>
        </w:rPr>
        <w:t>1</w:t>
      </w:r>
      <w:r w:rsidRPr="00261440">
        <w:rPr>
          <w:rFonts w:eastAsiaTheme="minorEastAsia" w:cstheme="minorBidi"/>
          <w:b w:val="0"/>
          <w:bCs w:val="0"/>
          <w:sz w:val="22"/>
          <w:szCs w:val="22"/>
        </w:rPr>
        <w:t xml:space="preserve"> day</w:t>
      </w:r>
      <w:bookmarkEnd w:id="77"/>
    </w:p>
    <w:p w14:paraId="4257CDF0" w14:textId="77777777" w:rsidR="00393160" w:rsidRPr="00261440" w:rsidRDefault="00393160" w:rsidP="009567CF">
      <w:pPr>
        <w:pStyle w:val="Heading2"/>
        <w:numPr>
          <w:ilvl w:val="2"/>
          <w:numId w:val="6"/>
        </w:numPr>
        <w:ind w:left="1560" w:hanging="709"/>
        <w:rPr>
          <w:rFonts w:eastAsiaTheme="minorEastAsia" w:cstheme="minorBidi"/>
          <w:b w:val="0"/>
          <w:bCs w:val="0"/>
          <w:sz w:val="22"/>
          <w:szCs w:val="22"/>
        </w:rPr>
      </w:pPr>
      <w:bookmarkStart w:id="78" w:name="_Toc455055422"/>
      <w:r w:rsidRPr="00261440">
        <w:rPr>
          <w:rFonts w:eastAsiaTheme="minorEastAsia" w:cstheme="minorBidi"/>
          <w:b w:val="0"/>
          <w:bCs w:val="0"/>
          <w:sz w:val="22"/>
          <w:szCs w:val="22"/>
        </w:rPr>
        <w:t>I</w:t>
      </w:r>
      <w:r w:rsidR="00787A05" w:rsidRPr="00261440">
        <w:rPr>
          <w:rFonts w:eastAsiaTheme="minorEastAsia" w:cstheme="minorBidi"/>
          <w:b w:val="0"/>
          <w:bCs w:val="0"/>
          <w:sz w:val="22"/>
          <w:szCs w:val="22"/>
        </w:rPr>
        <w:t>nterim options review work shop</w:t>
      </w:r>
      <w:r w:rsidRPr="00261440">
        <w:rPr>
          <w:rFonts w:eastAsiaTheme="minorEastAsia" w:cstheme="minorBidi"/>
          <w:b w:val="0"/>
          <w:bCs w:val="0"/>
          <w:sz w:val="22"/>
          <w:szCs w:val="22"/>
        </w:rPr>
        <w:t xml:space="preserve"> – ½ day</w:t>
      </w:r>
      <w:bookmarkEnd w:id="78"/>
    </w:p>
    <w:p w14:paraId="4257CDF1" w14:textId="465494FE" w:rsidR="00393160" w:rsidRDefault="00393160" w:rsidP="009567CF">
      <w:pPr>
        <w:pStyle w:val="Heading2"/>
        <w:numPr>
          <w:ilvl w:val="2"/>
          <w:numId w:val="6"/>
        </w:numPr>
        <w:ind w:left="1560" w:hanging="709"/>
        <w:rPr>
          <w:rFonts w:eastAsiaTheme="minorEastAsia" w:cstheme="minorBidi"/>
          <w:b w:val="0"/>
          <w:bCs w:val="0"/>
          <w:sz w:val="22"/>
          <w:szCs w:val="22"/>
        </w:rPr>
      </w:pPr>
      <w:bookmarkStart w:id="79" w:name="_Toc455055423"/>
      <w:r w:rsidRPr="00261440">
        <w:rPr>
          <w:rFonts w:eastAsiaTheme="minorEastAsia" w:cstheme="minorBidi"/>
          <w:b w:val="0"/>
          <w:bCs w:val="0"/>
          <w:sz w:val="22"/>
          <w:szCs w:val="22"/>
        </w:rPr>
        <w:t xml:space="preserve">Final energy masterplanning presentation to </w:t>
      </w:r>
      <w:r w:rsidR="006D1312" w:rsidRPr="00261440">
        <w:rPr>
          <w:rFonts w:eastAsiaTheme="minorEastAsia" w:cstheme="minorBidi"/>
          <w:b w:val="0"/>
          <w:bCs w:val="0"/>
          <w:sz w:val="22"/>
          <w:szCs w:val="22"/>
        </w:rPr>
        <w:t>Local Authority</w:t>
      </w:r>
      <w:r w:rsidR="00D4038C" w:rsidRPr="00261440">
        <w:rPr>
          <w:rFonts w:eastAsiaTheme="minorEastAsia" w:cstheme="minorBidi"/>
          <w:b w:val="0"/>
          <w:bCs w:val="0"/>
          <w:sz w:val="22"/>
          <w:szCs w:val="22"/>
        </w:rPr>
        <w:t xml:space="preserve"> </w:t>
      </w:r>
      <w:r w:rsidRPr="00261440">
        <w:rPr>
          <w:rFonts w:eastAsiaTheme="minorEastAsia" w:cstheme="minorBidi"/>
          <w:b w:val="0"/>
          <w:bCs w:val="0"/>
          <w:sz w:val="22"/>
          <w:szCs w:val="22"/>
        </w:rPr>
        <w:t xml:space="preserve">Project Board </w:t>
      </w:r>
      <w:r w:rsidR="006D1312" w:rsidRPr="00261440">
        <w:rPr>
          <w:rFonts w:eastAsiaTheme="minorEastAsia" w:cstheme="minorBidi"/>
          <w:b w:val="0"/>
          <w:bCs w:val="0"/>
          <w:sz w:val="22"/>
          <w:szCs w:val="22"/>
        </w:rPr>
        <w:t xml:space="preserve"> - </w:t>
      </w:r>
      <w:r w:rsidRPr="00261440">
        <w:rPr>
          <w:rFonts w:eastAsiaTheme="minorEastAsia" w:cstheme="minorBidi"/>
          <w:b w:val="0"/>
          <w:bCs w:val="0"/>
          <w:sz w:val="22"/>
          <w:szCs w:val="22"/>
        </w:rPr>
        <w:t>½ day</w:t>
      </w:r>
      <w:bookmarkEnd w:id="79"/>
    </w:p>
    <w:p w14:paraId="76631202" w14:textId="77777777" w:rsidR="00C458A3" w:rsidRPr="00C458A3" w:rsidRDefault="00C458A3" w:rsidP="00C458A3"/>
    <w:p w14:paraId="43CCBF4A" w14:textId="77777777" w:rsidR="00206361" w:rsidRDefault="00206361"/>
    <w:p w14:paraId="14A3A194" w14:textId="77777777" w:rsidR="00572A67" w:rsidRDefault="00572A67" w:rsidP="009567CF">
      <w:pPr>
        <w:pStyle w:val="Heading2"/>
        <w:numPr>
          <w:ilvl w:val="0"/>
          <w:numId w:val="6"/>
        </w:numPr>
        <w:spacing w:after="240"/>
        <w:ind w:left="851" w:hanging="851"/>
      </w:pPr>
      <w:bookmarkStart w:id="80" w:name="_Toc455055424"/>
      <w:r>
        <w:t>Tender Evaluation Details</w:t>
      </w:r>
      <w:bookmarkEnd w:id="80"/>
    </w:p>
    <w:p w14:paraId="647A5FBD" w14:textId="6DDEDFF3" w:rsidR="00572A67" w:rsidRDefault="00572A67" w:rsidP="00572A67">
      <w:r w:rsidRPr="00B570D8">
        <w:t>Total cost must not exceed £</w:t>
      </w:r>
      <w:r w:rsidR="00C458A3">
        <w:t>6</w:t>
      </w:r>
      <w:r w:rsidRPr="00B570D8">
        <w:t>4,985.</w:t>
      </w:r>
    </w:p>
    <w:p w14:paraId="45B7BF9C" w14:textId="77777777" w:rsidR="00572A67" w:rsidRPr="00C034C6" w:rsidRDefault="00572A67" w:rsidP="00572A67">
      <w:r>
        <w:t>The key criteria on which the tender will be assessed are as follows:</w:t>
      </w:r>
    </w:p>
    <w:p w14:paraId="353E975E" w14:textId="77777777" w:rsidR="00572A67" w:rsidRPr="00DF2179" w:rsidRDefault="00572A67" w:rsidP="009567CF">
      <w:pPr>
        <w:pStyle w:val="ListParagraph"/>
        <w:widowControl w:val="0"/>
        <w:numPr>
          <w:ilvl w:val="1"/>
          <w:numId w:val="6"/>
        </w:numPr>
        <w:adjustRightInd w:val="0"/>
        <w:spacing w:before="200" w:after="0" w:line="300" w:lineRule="auto"/>
        <w:ind w:left="851" w:hanging="851"/>
        <w:contextualSpacing w:val="0"/>
        <w:jc w:val="both"/>
        <w:rPr>
          <w:b/>
        </w:rPr>
      </w:pPr>
      <w:r w:rsidRPr="00DF2179">
        <w:rPr>
          <w:b/>
        </w:rPr>
        <w:t>Overall Evaluation Criteria:</w:t>
      </w:r>
    </w:p>
    <w:p w14:paraId="3D41C6DE" w14:textId="3E9FF53E" w:rsidR="00572A67" w:rsidRDefault="00572A67" w:rsidP="009567CF">
      <w:pPr>
        <w:pStyle w:val="Heading2"/>
        <w:numPr>
          <w:ilvl w:val="2"/>
          <w:numId w:val="6"/>
        </w:numPr>
        <w:ind w:left="1560" w:hanging="709"/>
        <w:rPr>
          <w:rFonts w:eastAsiaTheme="minorEastAsia" w:cstheme="minorBidi"/>
          <w:b w:val="0"/>
          <w:bCs w:val="0"/>
          <w:sz w:val="22"/>
          <w:szCs w:val="22"/>
        </w:rPr>
      </w:pPr>
      <w:bookmarkStart w:id="81" w:name="_Toc455055425"/>
      <w:r w:rsidRPr="00265A99">
        <w:rPr>
          <w:rFonts w:eastAsiaTheme="minorEastAsia" w:cstheme="minorBidi"/>
          <w:b w:val="0"/>
          <w:bCs w:val="0"/>
          <w:sz w:val="22"/>
          <w:szCs w:val="22"/>
        </w:rPr>
        <w:t>Overall Price/Value for Money (</w:t>
      </w:r>
      <w:r w:rsidR="00D15271">
        <w:rPr>
          <w:rFonts w:eastAsiaTheme="minorEastAsia" w:cstheme="minorBidi"/>
          <w:b w:val="0"/>
          <w:bCs w:val="0"/>
          <w:sz w:val="22"/>
          <w:szCs w:val="22"/>
        </w:rPr>
        <w:t>30</w:t>
      </w:r>
      <w:r w:rsidRPr="00265A99">
        <w:rPr>
          <w:rFonts w:eastAsiaTheme="minorEastAsia" w:cstheme="minorBidi"/>
          <w:b w:val="0"/>
          <w:bCs w:val="0"/>
          <w:sz w:val="22"/>
          <w:szCs w:val="22"/>
        </w:rPr>
        <w:t>%)</w:t>
      </w:r>
      <w:bookmarkEnd w:id="81"/>
    </w:p>
    <w:p w14:paraId="33FBF688" w14:textId="77777777" w:rsidR="00572A67" w:rsidRPr="00B570D8" w:rsidRDefault="00572A67" w:rsidP="009567CF">
      <w:pPr>
        <w:pStyle w:val="ListParagraph"/>
        <w:numPr>
          <w:ilvl w:val="0"/>
          <w:numId w:val="8"/>
        </w:numPr>
      </w:pPr>
      <w:r>
        <w:t>Full breakdown of your costs</w:t>
      </w:r>
    </w:p>
    <w:p w14:paraId="642D9F63" w14:textId="19901CD3" w:rsidR="00572A67" w:rsidRPr="00265A99" w:rsidRDefault="00572A67" w:rsidP="009567CF">
      <w:pPr>
        <w:pStyle w:val="Heading2"/>
        <w:numPr>
          <w:ilvl w:val="2"/>
          <w:numId w:val="6"/>
        </w:numPr>
        <w:ind w:left="1560" w:hanging="709"/>
        <w:rPr>
          <w:rFonts w:eastAsiaTheme="minorEastAsia" w:cstheme="minorBidi"/>
          <w:b w:val="0"/>
          <w:bCs w:val="0"/>
          <w:sz w:val="22"/>
          <w:szCs w:val="22"/>
        </w:rPr>
      </w:pPr>
      <w:bookmarkStart w:id="82" w:name="_Toc455055426"/>
      <w:r w:rsidRPr="00265A99">
        <w:rPr>
          <w:rFonts w:eastAsiaTheme="minorEastAsia" w:cstheme="minorBidi"/>
          <w:b w:val="0"/>
          <w:bCs w:val="0"/>
          <w:sz w:val="22"/>
          <w:szCs w:val="22"/>
        </w:rPr>
        <w:t>Quality (7</w:t>
      </w:r>
      <w:r w:rsidR="00D15271">
        <w:rPr>
          <w:rFonts w:eastAsiaTheme="minorEastAsia" w:cstheme="minorBidi"/>
          <w:b w:val="0"/>
          <w:bCs w:val="0"/>
          <w:sz w:val="22"/>
          <w:szCs w:val="22"/>
        </w:rPr>
        <w:t>0</w:t>
      </w:r>
      <w:r w:rsidRPr="00265A99">
        <w:rPr>
          <w:rFonts w:eastAsiaTheme="minorEastAsia" w:cstheme="minorBidi"/>
          <w:b w:val="0"/>
          <w:bCs w:val="0"/>
          <w:sz w:val="22"/>
          <w:szCs w:val="22"/>
        </w:rPr>
        <w:t>%)</w:t>
      </w:r>
      <w:bookmarkEnd w:id="82"/>
    </w:p>
    <w:p w14:paraId="45488CF4" w14:textId="77777777" w:rsidR="00572A67" w:rsidRPr="00265A99" w:rsidRDefault="00572A67" w:rsidP="009567CF">
      <w:pPr>
        <w:pStyle w:val="ListParagraph"/>
        <w:numPr>
          <w:ilvl w:val="0"/>
          <w:numId w:val="5"/>
        </w:numPr>
      </w:pPr>
      <w:r>
        <w:t>Methodology and understanding of brief (40%)</w:t>
      </w:r>
      <w:r w:rsidRPr="00265A99">
        <w:t xml:space="preserve"> </w:t>
      </w:r>
    </w:p>
    <w:p w14:paraId="0B544D60" w14:textId="6DDB990F" w:rsidR="00572A67" w:rsidRPr="00265A99" w:rsidRDefault="0057562C" w:rsidP="009567CF">
      <w:pPr>
        <w:pStyle w:val="ListParagraph"/>
        <w:numPr>
          <w:ilvl w:val="0"/>
          <w:numId w:val="5"/>
        </w:numPr>
      </w:pPr>
      <w:r w:rsidRPr="0057562C">
        <w:t xml:space="preserve">Project &amp; Programme Management </w:t>
      </w:r>
      <w:r w:rsidR="00572A67">
        <w:t>(20%)</w:t>
      </w:r>
      <w:r w:rsidR="00572A67" w:rsidRPr="00265A99">
        <w:t xml:space="preserve"> </w:t>
      </w:r>
    </w:p>
    <w:p w14:paraId="3C292275" w14:textId="77777777" w:rsidR="00572A67" w:rsidRPr="00265A99" w:rsidRDefault="00572A67" w:rsidP="009567CF">
      <w:pPr>
        <w:pStyle w:val="ListParagraph"/>
        <w:numPr>
          <w:ilvl w:val="0"/>
          <w:numId w:val="5"/>
        </w:numPr>
      </w:pPr>
      <w:r>
        <w:t>Experience and track record of delivering similar projects (15%)</w:t>
      </w:r>
      <w:r w:rsidRPr="00265A99">
        <w:t xml:space="preserve"> </w:t>
      </w:r>
    </w:p>
    <w:p w14:paraId="111BC064" w14:textId="77777777" w:rsidR="00572A67" w:rsidRDefault="00572A67" w:rsidP="00572A67">
      <w:pPr>
        <w:pStyle w:val="ListParagraph"/>
        <w:widowControl w:val="0"/>
        <w:adjustRightInd w:val="0"/>
        <w:spacing w:after="0" w:line="240" w:lineRule="auto"/>
        <w:ind w:left="851"/>
        <w:jc w:val="both"/>
        <w:rPr>
          <w:b/>
        </w:rPr>
      </w:pPr>
    </w:p>
    <w:p w14:paraId="70B086A8" w14:textId="77777777" w:rsidR="00572A67" w:rsidRDefault="00572A67" w:rsidP="009567CF">
      <w:pPr>
        <w:pStyle w:val="ListParagraph"/>
        <w:widowControl w:val="0"/>
        <w:numPr>
          <w:ilvl w:val="1"/>
          <w:numId w:val="6"/>
        </w:numPr>
        <w:adjustRightInd w:val="0"/>
        <w:spacing w:after="0" w:line="240" w:lineRule="auto"/>
        <w:ind w:left="851" w:hanging="851"/>
        <w:jc w:val="both"/>
        <w:rPr>
          <w:b/>
        </w:rPr>
      </w:pPr>
      <w:r w:rsidRPr="00DF2179">
        <w:rPr>
          <w:b/>
        </w:rPr>
        <w:t>Quality Criteria:</w:t>
      </w:r>
    </w:p>
    <w:p w14:paraId="3F2ABC10" w14:textId="77777777" w:rsidR="00572A67" w:rsidRDefault="00572A67" w:rsidP="00572A67">
      <w:pPr>
        <w:widowControl w:val="0"/>
        <w:adjustRightInd w:val="0"/>
        <w:spacing w:after="0" w:line="240" w:lineRule="auto"/>
        <w:jc w:val="both"/>
        <w:rPr>
          <w:b/>
        </w:rPr>
      </w:pPr>
    </w:p>
    <w:p w14:paraId="657D9457" w14:textId="77777777" w:rsidR="00572A67" w:rsidRPr="00C034C6" w:rsidRDefault="00572A67" w:rsidP="009567CF">
      <w:pPr>
        <w:pStyle w:val="ListParagraph"/>
        <w:numPr>
          <w:ilvl w:val="2"/>
          <w:numId w:val="6"/>
        </w:numPr>
      </w:pPr>
      <w:r>
        <w:t xml:space="preserve">  </w:t>
      </w:r>
      <w:r w:rsidRPr="00C034C6">
        <w:t xml:space="preserve">Methodology and understanding of brief (40%) </w:t>
      </w:r>
    </w:p>
    <w:p w14:paraId="27C77F7C" w14:textId="77777777" w:rsidR="003938D7" w:rsidRPr="00265A99" w:rsidRDefault="003938D7" w:rsidP="003938D7">
      <w:pPr>
        <w:pStyle w:val="ListParagraph"/>
        <w:numPr>
          <w:ilvl w:val="0"/>
          <w:numId w:val="5"/>
        </w:numPr>
      </w:pPr>
      <w:r w:rsidRPr="00265A99">
        <w:t>Demonstrates a clear understanding of the Local Authority’s aims, objectives, and scope of study</w:t>
      </w:r>
    </w:p>
    <w:p w14:paraId="22027950" w14:textId="77777777" w:rsidR="00572A67" w:rsidRPr="00DF2179" w:rsidRDefault="00572A67" w:rsidP="009567CF">
      <w:pPr>
        <w:pStyle w:val="ListParagraph"/>
        <w:numPr>
          <w:ilvl w:val="0"/>
          <w:numId w:val="5"/>
        </w:numPr>
        <w:rPr>
          <w:szCs w:val="24"/>
        </w:rPr>
      </w:pPr>
      <w:r w:rsidRPr="00265A99">
        <w:t>Provision of a detailed, robust and credible methodology to meet these</w:t>
      </w:r>
      <w:r w:rsidRPr="00DF2179">
        <w:rPr>
          <w:szCs w:val="24"/>
        </w:rPr>
        <w:t xml:space="preserve"> requirements </w:t>
      </w:r>
    </w:p>
    <w:p w14:paraId="53F4C562" w14:textId="77777777" w:rsidR="00572A67" w:rsidRDefault="00572A67" w:rsidP="009567CF">
      <w:pPr>
        <w:pStyle w:val="ListParagraph"/>
        <w:numPr>
          <w:ilvl w:val="0"/>
          <w:numId w:val="5"/>
        </w:numPr>
      </w:pPr>
      <w:r w:rsidRPr="00265A99">
        <w:t>Proposed approach demonstrates an understanding of the Council’s specific local circumstances and background</w:t>
      </w:r>
    </w:p>
    <w:p w14:paraId="5C8874EE" w14:textId="76B5B957" w:rsidR="00572A67" w:rsidRPr="00265A99" w:rsidRDefault="00572A67" w:rsidP="009567CF">
      <w:pPr>
        <w:pStyle w:val="Heading2"/>
        <w:numPr>
          <w:ilvl w:val="2"/>
          <w:numId w:val="6"/>
        </w:numPr>
        <w:ind w:left="1560" w:hanging="709"/>
        <w:rPr>
          <w:rFonts w:eastAsiaTheme="minorEastAsia" w:cstheme="minorBidi"/>
          <w:b w:val="0"/>
          <w:bCs w:val="0"/>
          <w:sz w:val="22"/>
          <w:szCs w:val="22"/>
        </w:rPr>
      </w:pPr>
      <w:bookmarkStart w:id="83" w:name="_Toc455055427"/>
      <w:r w:rsidRPr="00265A99">
        <w:rPr>
          <w:rFonts w:eastAsiaTheme="minorEastAsia" w:cstheme="minorBidi"/>
          <w:b w:val="0"/>
          <w:bCs w:val="0"/>
          <w:sz w:val="22"/>
          <w:szCs w:val="22"/>
        </w:rPr>
        <w:lastRenderedPageBreak/>
        <w:t>Project &amp; Programme Management</w:t>
      </w:r>
      <w:r w:rsidR="0057562C">
        <w:rPr>
          <w:rFonts w:eastAsiaTheme="minorEastAsia" w:cstheme="minorBidi"/>
          <w:b w:val="0"/>
          <w:bCs w:val="0"/>
          <w:sz w:val="22"/>
          <w:szCs w:val="22"/>
        </w:rPr>
        <w:t xml:space="preserve"> (20%)</w:t>
      </w:r>
      <w:bookmarkEnd w:id="83"/>
    </w:p>
    <w:p w14:paraId="79FAB483" w14:textId="77777777" w:rsidR="00572A67" w:rsidRPr="00265A99" w:rsidRDefault="00572A67" w:rsidP="009567CF">
      <w:pPr>
        <w:pStyle w:val="ListParagraph"/>
        <w:numPr>
          <w:ilvl w:val="0"/>
          <w:numId w:val="5"/>
        </w:numPr>
      </w:pPr>
      <w:r w:rsidRPr="00265A99">
        <w:t xml:space="preserve">Provision of clear, robust, and credible proposals for the project management and quality assurance approach to be adopted including proposed response to dealing with Local Authority </w:t>
      </w:r>
      <w:r>
        <w:t xml:space="preserve">issues and concerns </w:t>
      </w:r>
    </w:p>
    <w:p w14:paraId="2CFDD0E4" w14:textId="77777777" w:rsidR="00DE1095" w:rsidRDefault="00572A67" w:rsidP="009567CF">
      <w:pPr>
        <w:pStyle w:val="ListParagraph"/>
        <w:numPr>
          <w:ilvl w:val="0"/>
          <w:numId w:val="5"/>
        </w:numPr>
      </w:pPr>
      <w:r w:rsidRPr="00265A99">
        <w:t>Provision of a credible and acceptable project programme</w:t>
      </w:r>
      <w:r>
        <w:t xml:space="preserve"> and associated Gantt Chart </w:t>
      </w:r>
    </w:p>
    <w:p w14:paraId="6122B85E" w14:textId="204398A4" w:rsidR="00DE1095" w:rsidRPr="00DE1095" w:rsidRDefault="00DE1095" w:rsidP="009567CF">
      <w:pPr>
        <w:pStyle w:val="ListParagraph"/>
        <w:numPr>
          <w:ilvl w:val="0"/>
          <w:numId w:val="5"/>
        </w:numPr>
      </w:pPr>
      <w:r w:rsidRPr="00DE1095">
        <w:t>Timescales for delivering the project</w:t>
      </w:r>
    </w:p>
    <w:p w14:paraId="4B1562A1" w14:textId="77777777" w:rsidR="0057562C" w:rsidRDefault="0057562C" w:rsidP="0057562C">
      <w:pPr>
        <w:pStyle w:val="ListParagraph"/>
        <w:ind w:left="2280"/>
      </w:pPr>
    </w:p>
    <w:p w14:paraId="3E9C7421" w14:textId="4D985586" w:rsidR="0057562C" w:rsidRPr="00C034C6" w:rsidRDefault="0057562C" w:rsidP="009567CF">
      <w:pPr>
        <w:pStyle w:val="ListParagraph"/>
        <w:numPr>
          <w:ilvl w:val="2"/>
          <w:numId w:val="6"/>
        </w:numPr>
      </w:pPr>
      <w:r>
        <w:t xml:space="preserve">  </w:t>
      </w:r>
      <w:r w:rsidR="00581482">
        <w:t xml:space="preserve">Qualifications and experience of Staff assigned to the project </w:t>
      </w:r>
      <w:r w:rsidRPr="00C034C6">
        <w:t xml:space="preserve">(15%) </w:t>
      </w:r>
    </w:p>
    <w:p w14:paraId="131FEEB5" w14:textId="4E4EB1F8" w:rsidR="0057562C" w:rsidRDefault="0057562C" w:rsidP="009567CF">
      <w:pPr>
        <w:pStyle w:val="Heading2"/>
        <w:numPr>
          <w:ilvl w:val="0"/>
          <w:numId w:val="7"/>
        </w:numPr>
        <w:rPr>
          <w:rFonts w:eastAsiaTheme="minorEastAsia" w:cstheme="minorBidi"/>
          <w:b w:val="0"/>
          <w:bCs w:val="0"/>
          <w:sz w:val="22"/>
          <w:szCs w:val="22"/>
        </w:rPr>
      </w:pPr>
      <w:bookmarkStart w:id="84" w:name="_Toc455055428"/>
      <w:r w:rsidRPr="00C034C6">
        <w:rPr>
          <w:rFonts w:eastAsiaTheme="minorEastAsia" w:cstheme="minorBidi"/>
          <w:b w:val="0"/>
          <w:bCs w:val="0"/>
          <w:sz w:val="22"/>
          <w:szCs w:val="22"/>
        </w:rPr>
        <w:t xml:space="preserve">Provision of robust, credible information demonstrating </w:t>
      </w:r>
      <w:r w:rsidR="00581482">
        <w:rPr>
          <w:rFonts w:eastAsiaTheme="minorEastAsia" w:cstheme="minorBidi"/>
          <w:b w:val="0"/>
          <w:bCs w:val="0"/>
          <w:sz w:val="22"/>
          <w:szCs w:val="22"/>
        </w:rPr>
        <w:t xml:space="preserve">the qualifications and experience of the staff assigned to the project. </w:t>
      </w:r>
      <w:bookmarkEnd w:id="84"/>
      <w:r w:rsidR="00581482">
        <w:rPr>
          <w:rFonts w:eastAsiaTheme="minorEastAsia" w:cstheme="minorBidi"/>
          <w:b w:val="0"/>
          <w:bCs w:val="0"/>
          <w:sz w:val="22"/>
          <w:szCs w:val="22"/>
        </w:rPr>
        <w:t xml:space="preserve">Providers should note that staff identified within their submission will be expected to be the same as those that deliver the services post-award. Where staff changes are unavoidable the new staff members must have similar levels of qualification and experience and their commencement on the project will be subject to the permission of the Local Authority (which will not be unreasonably withheld) </w:t>
      </w:r>
    </w:p>
    <w:p w14:paraId="73C080C6" w14:textId="3C0E55A7" w:rsidR="007F7BAA" w:rsidRDefault="007F7BAA" w:rsidP="00581482">
      <w:pPr>
        <w:pStyle w:val="ListParagraph"/>
        <w:ind w:left="2280"/>
      </w:pPr>
    </w:p>
    <w:p w14:paraId="765B7D83" w14:textId="6EB0C307" w:rsidR="00D15271" w:rsidRPr="007F7BAA" w:rsidRDefault="00D15271" w:rsidP="00D15271">
      <w:r>
        <w:t xml:space="preserve">Each of the above criteria will be scored against the following scoring </w:t>
      </w:r>
      <w:r w:rsidR="00581482">
        <w:t>system</w:t>
      </w:r>
    </w:p>
    <w:tbl>
      <w:tblPr>
        <w:tblW w:w="0" w:type="auto"/>
        <w:tblInd w:w="10" w:type="dxa"/>
        <w:tblLayout w:type="fixed"/>
        <w:tblCellMar>
          <w:left w:w="0" w:type="dxa"/>
          <w:right w:w="0" w:type="dxa"/>
        </w:tblCellMar>
        <w:tblLook w:val="0000" w:firstRow="0" w:lastRow="0" w:firstColumn="0" w:lastColumn="0" w:noHBand="0" w:noVBand="0"/>
      </w:tblPr>
      <w:tblGrid>
        <w:gridCol w:w="1276"/>
        <w:gridCol w:w="6662"/>
        <w:gridCol w:w="973"/>
      </w:tblGrid>
      <w:tr w:rsidR="00967C8A" w:rsidRPr="00AC62BB" w14:paraId="1DD8BA03" w14:textId="77777777" w:rsidTr="00D15271">
        <w:tc>
          <w:tcPr>
            <w:tcW w:w="1276" w:type="dxa"/>
            <w:tcBorders>
              <w:top w:val="single" w:sz="8" w:space="0" w:color="C0C0C0"/>
              <w:left w:val="single" w:sz="8" w:space="0" w:color="C0C0C0"/>
              <w:bottom w:val="single" w:sz="8" w:space="0" w:color="C0C0C0"/>
              <w:right w:val="single" w:sz="8" w:space="0" w:color="C0C0C0"/>
            </w:tcBorders>
          </w:tcPr>
          <w:p w14:paraId="482CE09F" w14:textId="77777777" w:rsidR="00967C8A" w:rsidRPr="00AC62BB" w:rsidRDefault="00967C8A" w:rsidP="00C13500">
            <w:pPr>
              <w:ind w:left="142"/>
              <w:jc w:val="center"/>
              <w:rPr>
                <w:rFonts w:ascii="Calibri" w:hAnsi="Calibri" w:cs="Calibri"/>
              </w:rPr>
            </w:pPr>
            <w:r w:rsidRPr="00AC62BB">
              <w:rPr>
                <w:rFonts w:ascii="Calibri" w:hAnsi="Calibri" w:cs="Calibri"/>
                <w:b/>
              </w:rPr>
              <w:t>Judgement</w:t>
            </w:r>
          </w:p>
        </w:tc>
        <w:tc>
          <w:tcPr>
            <w:tcW w:w="6662" w:type="dxa"/>
            <w:tcBorders>
              <w:top w:val="single" w:sz="8" w:space="0" w:color="C0C0C0"/>
              <w:left w:val="single" w:sz="8" w:space="0" w:color="C0C0C0"/>
              <w:bottom w:val="single" w:sz="8" w:space="0" w:color="C0C0C0"/>
              <w:right w:val="single" w:sz="8" w:space="0" w:color="C0C0C0"/>
            </w:tcBorders>
          </w:tcPr>
          <w:p w14:paraId="7CB213D2" w14:textId="77777777" w:rsidR="00967C8A" w:rsidRPr="00AC62BB" w:rsidRDefault="00967C8A" w:rsidP="00C13500">
            <w:pPr>
              <w:ind w:left="207"/>
              <w:jc w:val="center"/>
              <w:rPr>
                <w:rFonts w:ascii="Calibri" w:hAnsi="Calibri" w:cs="Calibri"/>
                <w:b/>
              </w:rPr>
            </w:pPr>
            <w:r w:rsidRPr="00AC62BB">
              <w:rPr>
                <w:rFonts w:ascii="Calibri" w:hAnsi="Calibri" w:cs="Calibri"/>
                <w:b/>
              </w:rPr>
              <w:t>Performance</w:t>
            </w:r>
          </w:p>
        </w:tc>
        <w:tc>
          <w:tcPr>
            <w:tcW w:w="973" w:type="dxa"/>
            <w:tcBorders>
              <w:top w:val="single" w:sz="8" w:space="0" w:color="C0C0C0"/>
              <w:left w:val="single" w:sz="8" w:space="0" w:color="C0C0C0"/>
              <w:bottom w:val="single" w:sz="8" w:space="0" w:color="C0C0C0"/>
              <w:right w:val="single" w:sz="8" w:space="0" w:color="C0C0C0"/>
            </w:tcBorders>
          </w:tcPr>
          <w:p w14:paraId="56AF4AE3" w14:textId="77777777" w:rsidR="00967C8A" w:rsidRPr="00AC62BB" w:rsidRDefault="00967C8A" w:rsidP="00C13500">
            <w:pPr>
              <w:jc w:val="center"/>
              <w:rPr>
                <w:rFonts w:ascii="Calibri" w:hAnsi="Calibri" w:cs="Calibri"/>
                <w:b/>
              </w:rPr>
            </w:pPr>
            <w:r w:rsidRPr="00AC62BB">
              <w:rPr>
                <w:rFonts w:ascii="Calibri" w:hAnsi="Calibri" w:cs="Calibri"/>
                <w:b/>
              </w:rPr>
              <w:t>Score</w:t>
            </w:r>
          </w:p>
        </w:tc>
      </w:tr>
      <w:tr w:rsidR="00967C8A" w:rsidRPr="00AC62BB" w14:paraId="5FF422E3" w14:textId="77777777" w:rsidTr="00D15271">
        <w:tc>
          <w:tcPr>
            <w:tcW w:w="1276" w:type="dxa"/>
            <w:tcBorders>
              <w:top w:val="nil"/>
              <w:left w:val="single" w:sz="8" w:space="0" w:color="C0C0C0"/>
              <w:bottom w:val="single" w:sz="8" w:space="0" w:color="C0C0C0"/>
              <w:right w:val="single" w:sz="8" w:space="0" w:color="C0C0C0"/>
            </w:tcBorders>
          </w:tcPr>
          <w:p w14:paraId="1E64CCE0" w14:textId="77777777" w:rsidR="00967C8A" w:rsidRPr="00AC62BB" w:rsidRDefault="00967C8A" w:rsidP="00C13500">
            <w:pPr>
              <w:ind w:left="142"/>
              <w:jc w:val="center"/>
              <w:rPr>
                <w:rFonts w:ascii="Calibri" w:hAnsi="Calibri" w:cs="Calibri"/>
              </w:rPr>
            </w:pPr>
            <w:r w:rsidRPr="00AC62BB">
              <w:rPr>
                <w:rFonts w:ascii="Calibri" w:hAnsi="Calibri" w:cs="Calibri"/>
              </w:rPr>
              <w:t>Excellent</w:t>
            </w:r>
          </w:p>
        </w:tc>
        <w:tc>
          <w:tcPr>
            <w:tcW w:w="6662" w:type="dxa"/>
            <w:tcBorders>
              <w:top w:val="nil"/>
              <w:left w:val="single" w:sz="8" w:space="0" w:color="C0C0C0"/>
              <w:bottom w:val="single" w:sz="8" w:space="0" w:color="C0C0C0"/>
              <w:right w:val="single" w:sz="8" w:space="0" w:color="C0C0C0"/>
            </w:tcBorders>
          </w:tcPr>
          <w:p w14:paraId="1C14614E" w14:textId="77777777" w:rsidR="00967C8A" w:rsidRPr="008E54EA" w:rsidRDefault="00967C8A" w:rsidP="00C13500">
            <w:pPr>
              <w:pStyle w:val="NoSpacing"/>
              <w:rPr>
                <w:i/>
              </w:rPr>
            </w:pPr>
            <w:r w:rsidRPr="008E54EA">
              <w:rPr>
                <w:i/>
              </w:rPr>
              <w:t xml:space="preserve">Exceeds the requirement. </w:t>
            </w:r>
          </w:p>
          <w:p w14:paraId="54E59C17" w14:textId="77777777" w:rsidR="00967C8A" w:rsidRPr="008E54EA" w:rsidRDefault="00967C8A" w:rsidP="00C13500">
            <w:pPr>
              <w:pStyle w:val="NoSpacing"/>
              <w:rPr>
                <w:i/>
              </w:rPr>
            </w:pPr>
            <w:r w:rsidRPr="008E54EA">
              <w:rPr>
                <w:i/>
              </w:rPr>
              <w:t xml:space="preserve">Exceptional demonstration </w:t>
            </w:r>
            <w:r w:rsidRPr="00916075">
              <w:rPr>
                <w:i/>
              </w:rPr>
              <w:t xml:space="preserve">by the Bidder of the relevant quality measures requiredset out in 8.2 above to provide the service. </w:t>
            </w:r>
            <w:r w:rsidRPr="008E54EA">
              <w:rPr>
                <w:i/>
              </w:rPr>
              <w:t xml:space="preserve"> </w:t>
            </w:r>
          </w:p>
          <w:p w14:paraId="07A20563" w14:textId="77777777" w:rsidR="00967C8A" w:rsidRPr="00AC62BB" w:rsidRDefault="00967C8A" w:rsidP="00C13500">
            <w:pPr>
              <w:pStyle w:val="NoSpacing"/>
            </w:pPr>
            <w:r w:rsidRPr="008E54EA">
              <w:rPr>
                <w:i/>
              </w:rPr>
              <w:t>Response identifies factors that will offer potential added value, with evidence to support the response.</w:t>
            </w:r>
          </w:p>
        </w:tc>
        <w:tc>
          <w:tcPr>
            <w:tcW w:w="973" w:type="dxa"/>
            <w:tcBorders>
              <w:top w:val="nil"/>
              <w:left w:val="single" w:sz="8" w:space="0" w:color="C0C0C0"/>
              <w:bottom w:val="single" w:sz="8" w:space="0" w:color="C0C0C0"/>
              <w:right w:val="single" w:sz="8" w:space="0" w:color="C0C0C0"/>
            </w:tcBorders>
          </w:tcPr>
          <w:p w14:paraId="6DB55112" w14:textId="115B748E" w:rsidR="00967C8A" w:rsidRPr="00AC62BB" w:rsidRDefault="00D15271" w:rsidP="00C13500">
            <w:pPr>
              <w:jc w:val="center"/>
              <w:rPr>
                <w:rFonts w:ascii="Calibri" w:hAnsi="Calibri" w:cs="Calibri"/>
              </w:rPr>
            </w:pPr>
            <w:r>
              <w:rPr>
                <w:rFonts w:ascii="Calibri" w:hAnsi="Calibri" w:cs="Calibri"/>
              </w:rPr>
              <w:t>80-100%</w:t>
            </w:r>
          </w:p>
        </w:tc>
      </w:tr>
      <w:tr w:rsidR="00967C8A" w:rsidRPr="00AC62BB" w14:paraId="43FE0B03" w14:textId="77777777" w:rsidTr="00D15271">
        <w:tc>
          <w:tcPr>
            <w:tcW w:w="1276" w:type="dxa"/>
            <w:tcBorders>
              <w:top w:val="nil"/>
              <w:left w:val="single" w:sz="8" w:space="0" w:color="C0C0C0"/>
              <w:bottom w:val="single" w:sz="8" w:space="0" w:color="C0C0C0"/>
              <w:right w:val="single" w:sz="8" w:space="0" w:color="C0C0C0"/>
            </w:tcBorders>
          </w:tcPr>
          <w:p w14:paraId="33EB4857" w14:textId="77777777" w:rsidR="00967C8A" w:rsidRPr="00AC62BB" w:rsidRDefault="00967C8A" w:rsidP="00C13500">
            <w:pPr>
              <w:ind w:left="142"/>
              <w:jc w:val="center"/>
              <w:rPr>
                <w:rFonts w:ascii="Calibri" w:hAnsi="Calibri" w:cs="Calibri"/>
              </w:rPr>
            </w:pPr>
            <w:r w:rsidRPr="00AC62BB">
              <w:rPr>
                <w:rFonts w:ascii="Calibri" w:hAnsi="Calibri" w:cs="Calibri"/>
              </w:rPr>
              <w:t>Good</w:t>
            </w:r>
          </w:p>
        </w:tc>
        <w:tc>
          <w:tcPr>
            <w:tcW w:w="6662" w:type="dxa"/>
            <w:tcBorders>
              <w:top w:val="nil"/>
              <w:left w:val="single" w:sz="8" w:space="0" w:color="C0C0C0"/>
              <w:bottom w:val="single" w:sz="8" w:space="0" w:color="C0C0C0"/>
              <w:right w:val="single" w:sz="8" w:space="0" w:color="C0C0C0"/>
            </w:tcBorders>
          </w:tcPr>
          <w:p w14:paraId="6442FE55" w14:textId="77777777" w:rsidR="00967C8A" w:rsidRPr="008E54EA" w:rsidRDefault="00967C8A" w:rsidP="00C13500">
            <w:pPr>
              <w:pStyle w:val="NoSpacing"/>
              <w:rPr>
                <w:i/>
              </w:rPr>
            </w:pPr>
            <w:r w:rsidRPr="008E54EA">
              <w:rPr>
                <w:i/>
              </w:rPr>
              <w:t xml:space="preserve">Satisfies the requirement with minor additional benefits. </w:t>
            </w:r>
          </w:p>
          <w:p w14:paraId="7923DCB7" w14:textId="77777777" w:rsidR="00967C8A" w:rsidRPr="008E54EA" w:rsidRDefault="00967C8A" w:rsidP="00C13500">
            <w:pPr>
              <w:pStyle w:val="NoSpacing"/>
              <w:rPr>
                <w:i/>
              </w:rPr>
            </w:pPr>
            <w:r w:rsidRPr="008E54EA">
              <w:rPr>
                <w:i/>
              </w:rPr>
              <w:t>Above average demonstration by the Bidder of the relevant quality measures required</w:t>
            </w:r>
            <w:r>
              <w:rPr>
                <w:i/>
              </w:rPr>
              <w:t>set out in 8.2 above</w:t>
            </w:r>
            <w:r w:rsidRPr="008E54EA">
              <w:rPr>
                <w:i/>
              </w:rPr>
              <w:t xml:space="preserve"> </w:t>
            </w:r>
            <w:r>
              <w:rPr>
                <w:i/>
              </w:rPr>
              <w:t>to provide the service</w:t>
            </w:r>
            <w:r w:rsidRPr="008E54EA">
              <w:rPr>
                <w:i/>
              </w:rPr>
              <w:t xml:space="preserve">. </w:t>
            </w:r>
          </w:p>
          <w:p w14:paraId="6FD75083" w14:textId="77777777" w:rsidR="00967C8A" w:rsidRPr="00AC62BB" w:rsidRDefault="00967C8A" w:rsidP="00C13500">
            <w:pPr>
              <w:pStyle w:val="NoSpacing"/>
            </w:pPr>
            <w:r w:rsidRPr="008E54EA">
              <w:rPr>
                <w:i/>
              </w:rPr>
              <w:t>Response identifies factors that will offer potential added value, with evidence to support the response.</w:t>
            </w:r>
          </w:p>
        </w:tc>
        <w:tc>
          <w:tcPr>
            <w:tcW w:w="973" w:type="dxa"/>
            <w:tcBorders>
              <w:top w:val="nil"/>
              <w:left w:val="single" w:sz="8" w:space="0" w:color="C0C0C0"/>
              <w:bottom w:val="single" w:sz="8" w:space="0" w:color="C0C0C0"/>
              <w:right w:val="single" w:sz="8" w:space="0" w:color="C0C0C0"/>
            </w:tcBorders>
          </w:tcPr>
          <w:p w14:paraId="3238B17E" w14:textId="3262A2AE" w:rsidR="00967C8A" w:rsidRPr="00AC62BB" w:rsidRDefault="00D15271" w:rsidP="00C13500">
            <w:pPr>
              <w:jc w:val="center"/>
              <w:rPr>
                <w:rFonts w:ascii="Calibri" w:hAnsi="Calibri" w:cs="Calibri"/>
              </w:rPr>
            </w:pPr>
            <w:r>
              <w:rPr>
                <w:rFonts w:ascii="Calibri" w:hAnsi="Calibri" w:cs="Calibri"/>
              </w:rPr>
              <w:t>60-79%</w:t>
            </w:r>
          </w:p>
        </w:tc>
      </w:tr>
      <w:tr w:rsidR="00967C8A" w:rsidRPr="00AC62BB" w14:paraId="225B976F" w14:textId="77777777" w:rsidTr="00D15271">
        <w:trPr>
          <w:trHeight w:val="1125"/>
        </w:trPr>
        <w:tc>
          <w:tcPr>
            <w:tcW w:w="1276" w:type="dxa"/>
            <w:tcBorders>
              <w:top w:val="nil"/>
              <w:left w:val="single" w:sz="8" w:space="0" w:color="C0C0C0"/>
              <w:bottom w:val="single" w:sz="8" w:space="0" w:color="C0C0C0"/>
              <w:right w:val="single" w:sz="8" w:space="0" w:color="C0C0C0"/>
            </w:tcBorders>
          </w:tcPr>
          <w:p w14:paraId="03F93C93" w14:textId="77777777" w:rsidR="00967C8A" w:rsidRPr="00AC62BB" w:rsidRDefault="00967C8A" w:rsidP="00C13500">
            <w:pPr>
              <w:ind w:left="142"/>
              <w:jc w:val="center"/>
              <w:rPr>
                <w:rFonts w:ascii="Calibri" w:hAnsi="Calibri" w:cs="Calibri"/>
              </w:rPr>
            </w:pPr>
            <w:r w:rsidRPr="00AC62BB">
              <w:rPr>
                <w:rFonts w:ascii="Calibri" w:hAnsi="Calibri" w:cs="Calibri"/>
              </w:rPr>
              <w:t>Acceptable</w:t>
            </w:r>
          </w:p>
        </w:tc>
        <w:tc>
          <w:tcPr>
            <w:tcW w:w="6662" w:type="dxa"/>
            <w:tcBorders>
              <w:top w:val="nil"/>
              <w:left w:val="single" w:sz="8" w:space="0" w:color="C0C0C0"/>
              <w:bottom w:val="single" w:sz="8" w:space="0" w:color="C0C0C0"/>
              <w:right w:val="single" w:sz="8" w:space="0" w:color="C0C0C0"/>
            </w:tcBorders>
          </w:tcPr>
          <w:p w14:paraId="0B9575A6" w14:textId="77777777" w:rsidR="00967C8A" w:rsidRDefault="00967C8A" w:rsidP="00C13500">
            <w:pPr>
              <w:pStyle w:val="NoSpacing"/>
              <w:rPr>
                <w:i/>
              </w:rPr>
            </w:pPr>
            <w:r w:rsidRPr="008E54EA">
              <w:rPr>
                <w:i/>
              </w:rPr>
              <w:t xml:space="preserve">Satisfies the requirement. </w:t>
            </w:r>
          </w:p>
          <w:p w14:paraId="7FCF1527" w14:textId="77777777" w:rsidR="00967C8A" w:rsidRPr="008E54EA" w:rsidRDefault="00967C8A" w:rsidP="00C13500">
            <w:pPr>
              <w:pStyle w:val="NoSpacing"/>
              <w:rPr>
                <w:i/>
              </w:rPr>
            </w:pPr>
            <w:r w:rsidRPr="008E54EA">
              <w:rPr>
                <w:i/>
              </w:rPr>
              <w:t xml:space="preserve">Demonstration </w:t>
            </w:r>
            <w:r w:rsidRPr="00916075">
              <w:rPr>
                <w:i/>
              </w:rPr>
              <w:t>by the Bidder of the relevant quality measures required</w:t>
            </w:r>
            <w:r>
              <w:rPr>
                <w:i/>
              </w:rPr>
              <w:t xml:space="preserve"> </w:t>
            </w:r>
            <w:r w:rsidRPr="00916075">
              <w:rPr>
                <w:i/>
              </w:rPr>
              <w:t>set out in 8.</w:t>
            </w:r>
            <w:r>
              <w:rPr>
                <w:i/>
              </w:rPr>
              <w:t>2 above to provide the service</w:t>
            </w:r>
            <w:r w:rsidRPr="008E54EA">
              <w:rPr>
                <w:i/>
              </w:rPr>
              <w:t>, with evidence to support the response.</w:t>
            </w:r>
          </w:p>
        </w:tc>
        <w:tc>
          <w:tcPr>
            <w:tcW w:w="973" w:type="dxa"/>
            <w:tcBorders>
              <w:top w:val="nil"/>
              <w:left w:val="single" w:sz="8" w:space="0" w:color="C0C0C0"/>
              <w:bottom w:val="single" w:sz="8" w:space="0" w:color="C0C0C0"/>
              <w:right w:val="single" w:sz="8" w:space="0" w:color="C0C0C0"/>
            </w:tcBorders>
          </w:tcPr>
          <w:p w14:paraId="466B6DAE" w14:textId="7CA570D9" w:rsidR="00967C8A" w:rsidRPr="00AC62BB" w:rsidRDefault="00D15271" w:rsidP="00C13500">
            <w:pPr>
              <w:jc w:val="center"/>
              <w:rPr>
                <w:rFonts w:ascii="Calibri" w:hAnsi="Calibri" w:cs="Calibri"/>
              </w:rPr>
            </w:pPr>
            <w:r>
              <w:rPr>
                <w:rFonts w:ascii="Calibri" w:hAnsi="Calibri" w:cs="Calibri"/>
              </w:rPr>
              <w:t>50- 69%</w:t>
            </w:r>
          </w:p>
        </w:tc>
      </w:tr>
      <w:tr w:rsidR="00967C8A" w:rsidRPr="00AC62BB" w14:paraId="01DF27EC" w14:textId="77777777" w:rsidTr="00D15271">
        <w:tc>
          <w:tcPr>
            <w:tcW w:w="1276" w:type="dxa"/>
            <w:tcBorders>
              <w:top w:val="nil"/>
              <w:left w:val="single" w:sz="8" w:space="0" w:color="C0C0C0"/>
              <w:bottom w:val="single" w:sz="8" w:space="0" w:color="C0C0C0"/>
              <w:right w:val="single" w:sz="8" w:space="0" w:color="C0C0C0"/>
            </w:tcBorders>
          </w:tcPr>
          <w:p w14:paraId="2ECD5464" w14:textId="77777777" w:rsidR="00967C8A" w:rsidRPr="00AC62BB" w:rsidRDefault="00967C8A" w:rsidP="00C13500">
            <w:pPr>
              <w:ind w:left="142"/>
              <w:jc w:val="center"/>
              <w:rPr>
                <w:rFonts w:ascii="Calibri" w:hAnsi="Calibri" w:cs="Calibri"/>
              </w:rPr>
            </w:pPr>
            <w:r w:rsidRPr="00AC62BB">
              <w:rPr>
                <w:rFonts w:ascii="Calibri" w:hAnsi="Calibri" w:cs="Calibri"/>
              </w:rPr>
              <w:t>Minor reservations</w:t>
            </w:r>
          </w:p>
        </w:tc>
        <w:tc>
          <w:tcPr>
            <w:tcW w:w="6662" w:type="dxa"/>
            <w:tcBorders>
              <w:top w:val="nil"/>
              <w:left w:val="single" w:sz="8" w:space="0" w:color="C0C0C0"/>
              <w:bottom w:val="single" w:sz="8" w:space="0" w:color="C0C0C0"/>
              <w:right w:val="single" w:sz="8" w:space="0" w:color="C0C0C0"/>
            </w:tcBorders>
          </w:tcPr>
          <w:p w14:paraId="162B5CB8" w14:textId="77777777" w:rsidR="00967C8A" w:rsidRPr="00735D86" w:rsidRDefault="00967C8A" w:rsidP="00C13500">
            <w:pPr>
              <w:pStyle w:val="NoSpacing"/>
              <w:rPr>
                <w:i/>
              </w:rPr>
            </w:pPr>
            <w:r w:rsidRPr="00735D86">
              <w:rPr>
                <w:i/>
              </w:rPr>
              <w:t>Satisfies the requirement with minor reservations. Some minor reservations of the Bidder’s ability to provide the relevant quality measures set out in 8.2 abov</w:t>
            </w:r>
            <w:r>
              <w:rPr>
                <w:i/>
              </w:rPr>
              <w:t>e</w:t>
            </w:r>
            <w:r w:rsidRPr="00735D86">
              <w:rPr>
                <w:i/>
              </w:rPr>
              <w:t xml:space="preserve"> to provide the service, with little or no evidence to support the response.</w:t>
            </w:r>
          </w:p>
        </w:tc>
        <w:tc>
          <w:tcPr>
            <w:tcW w:w="973" w:type="dxa"/>
            <w:tcBorders>
              <w:top w:val="nil"/>
              <w:left w:val="single" w:sz="8" w:space="0" w:color="C0C0C0"/>
              <w:bottom w:val="single" w:sz="8" w:space="0" w:color="C0C0C0"/>
              <w:right w:val="single" w:sz="8" w:space="0" w:color="C0C0C0"/>
            </w:tcBorders>
          </w:tcPr>
          <w:p w14:paraId="1890B0E6" w14:textId="37602EFC" w:rsidR="00967C8A" w:rsidRPr="00AC62BB" w:rsidRDefault="00D15271" w:rsidP="00C13500">
            <w:pPr>
              <w:jc w:val="center"/>
              <w:rPr>
                <w:rFonts w:ascii="Calibri" w:hAnsi="Calibri" w:cs="Calibri"/>
              </w:rPr>
            </w:pPr>
            <w:r>
              <w:rPr>
                <w:rFonts w:ascii="Calibri" w:hAnsi="Calibri" w:cs="Calibri"/>
              </w:rPr>
              <w:t>30- 49%</w:t>
            </w:r>
          </w:p>
        </w:tc>
      </w:tr>
      <w:tr w:rsidR="00967C8A" w:rsidRPr="00AC62BB" w14:paraId="3B5AABA0" w14:textId="77777777" w:rsidTr="00D15271">
        <w:tc>
          <w:tcPr>
            <w:tcW w:w="1276" w:type="dxa"/>
            <w:tcBorders>
              <w:top w:val="nil"/>
              <w:left w:val="single" w:sz="8" w:space="0" w:color="C0C0C0"/>
              <w:bottom w:val="single" w:sz="8" w:space="0" w:color="C0C0C0"/>
              <w:right w:val="single" w:sz="8" w:space="0" w:color="C0C0C0"/>
            </w:tcBorders>
          </w:tcPr>
          <w:p w14:paraId="690B3D55" w14:textId="77777777" w:rsidR="00967C8A" w:rsidRPr="00AC62BB" w:rsidRDefault="00967C8A" w:rsidP="00C13500">
            <w:pPr>
              <w:ind w:left="142"/>
              <w:jc w:val="center"/>
              <w:rPr>
                <w:rFonts w:ascii="Calibri" w:hAnsi="Calibri" w:cs="Calibri"/>
              </w:rPr>
            </w:pPr>
            <w:r w:rsidRPr="00AC62BB">
              <w:rPr>
                <w:rFonts w:ascii="Calibri" w:hAnsi="Calibri" w:cs="Calibri"/>
              </w:rPr>
              <w:t>Serious reservations</w:t>
            </w:r>
          </w:p>
        </w:tc>
        <w:tc>
          <w:tcPr>
            <w:tcW w:w="6662" w:type="dxa"/>
            <w:tcBorders>
              <w:top w:val="nil"/>
              <w:left w:val="single" w:sz="8" w:space="0" w:color="C0C0C0"/>
              <w:bottom w:val="single" w:sz="8" w:space="0" w:color="C0C0C0"/>
              <w:right w:val="single" w:sz="8" w:space="0" w:color="C0C0C0"/>
            </w:tcBorders>
          </w:tcPr>
          <w:p w14:paraId="6F3CD359" w14:textId="77777777" w:rsidR="00967C8A" w:rsidRPr="00916075" w:rsidRDefault="00967C8A" w:rsidP="00C13500">
            <w:pPr>
              <w:pStyle w:val="NoSpacing"/>
              <w:rPr>
                <w:i/>
              </w:rPr>
            </w:pPr>
            <w:r w:rsidRPr="00916075">
              <w:rPr>
                <w:i/>
              </w:rPr>
              <w:t xml:space="preserve">Satisfies the requirement with major reservations. </w:t>
            </w:r>
          </w:p>
          <w:p w14:paraId="0B84FCA4" w14:textId="77777777" w:rsidR="00967C8A" w:rsidRPr="00AC62BB" w:rsidRDefault="00967C8A" w:rsidP="00C13500">
            <w:pPr>
              <w:pStyle w:val="NoSpacing"/>
            </w:pPr>
            <w:r w:rsidRPr="00916075">
              <w:rPr>
                <w:i/>
              </w:rPr>
              <w:t xml:space="preserve">Considerable reservations of the Bidder’s </w:t>
            </w:r>
            <w:r w:rsidRPr="00735D86">
              <w:rPr>
                <w:i/>
              </w:rPr>
              <w:t>ability to provide the relevant qual</w:t>
            </w:r>
            <w:r>
              <w:rPr>
                <w:i/>
              </w:rPr>
              <w:t>ity measures set out in 8.2 above</w:t>
            </w:r>
            <w:r w:rsidRPr="00735D86">
              <w:rPr>
                <w:i/>
              </w:rPr>
              <w:t xml:space="preserve"> to provide the service</w:t>
            </w:r>
            <w:r w:rsidRPr="00916075">
              <w:rPr>
                <w:i/>
              </w:rPr>
              <w:t>, with little or no evidence to support the response.</w:t>
            </w:r>
          </w:p>
        </w:tc>
        <w:tc>
          <w:tcPr>
            <w:tcW w:w="973" w:type="dxa"/>
            <w:tcBorders>
              <w:top w:val="nil"/>
              <w:left w:val="single" w:sz="8" w:space="0" w:color="C0C0C0"/>
              <w:bottom w:val="single" w:sz="8" w:space="0" w:color="C0C0C0"/>
              <w:right w:val="single" w:sz="8" w:space="0" w:color="C0C0C0"/>
            </w:tcBorders>
          </w:tcPr>
          <w:p w14:paraId="07DCC412" w14:textId="2627C98D" w:rsidR="00967C8A" w:rsidRPr="00AC62BB" w:rsidRDefault="00D15271" w:rsidP="00C13500">
            <w:pPr>
              <w:jc w:val="center"/>
              <w:rPr>
                <w:rFonts w:ascii="Calibri" w:hAnsi="Calibri" w:cs="Calibri"/>
              </w:rPr>
            </w:pPr>
            <w:r>
              <w:rPr>
                <w:rFonts w:ascii="Calibri" w:hAnsi="Calibri" w:cs="Calibri"/>
              </w:rPr>
              <w:t>20-29%</w:t>
            </w:r>
          </w:p>
        </w:tc>
      </w:tr>
      <w:tr w:rsidR="00967C8A" w:rsidRPr="00AC62BB" w14:paraId="01EEE5E0" w14:textId="77777777" w:rsidTr="00D15271">
        <w:tc>
          <w:tcPr>
            <w:tcW w:w="1276" w:type="dxa"/>
            <w:tcBorders>
              <w:top w:val="nil"/>
              <w:left w:val="single" w:sz="8" w:space="0" w:color="C0C0C0"/>
              <w:bottom w:val="single" w:sz="8" w:space="0" w:color="C0C0C0"/>
              <w:right w:val="single" w:sz="8" w:space="0" w:color="C0C0C0"/>
            </w:tcBorders>
          </w:tcPr>
          <w:p w14:paraId="2076DEBC" w14:textId="77777777" w:rsidR="00967C8A" w:rsidRPr="00AC62BB" w:rsidRDefault="00967C8A" w:rsidP="00C13500">
            <w:pPr>
              <w:ind w:left="142"/>
              <w:jc w:val="center"/>
              <w:rPr>
                <w:rFonts w:ascii="Calibri" w:hAnsi="Calibri" w:cs="Calibri"/>
              </w:rPr>
            </w:pPr>
            <w:r w:rsidRPr="00AC62BB">
              <w:rPr>
                <w:rFonts w:ascii="Calibri" w:hAnsi="Calibri" w:cs="Calibri"/>
              </w:rPr>
              <w:t>Unacceptable</w:t>
            </w:r>
          </w:p>
        </w:tc>
        <w:tc>
          <w:tcPr>
            <w:tcW w:w="6662" w:type="dxa"/>
            <w:tcBorders>
              <w:top w:val="nil"/>
              <w:left w:val="single" w:sz="8" w:space="0" w:color="C0C0C0"/>
              <w:bottom w:val="single" w:sz="8" w:space="0" w:color="C0C0C0"/>
              <w:right w:val="single" w:sz="8" w:space="0" w:color="C0C0C0"/>
            </w:tcBorders>
          </w:tcPr>
          <w:p w14:paraId="0B4BA253" w14:textId="77777777" w:rsidR="00967C8A" w:rsidRPr="00916075" w:rsidRDefault="00967C8A" w:rsidP="00C13500">
            <w:pPr>
              <w:pStyle w:val="NoSpacing"/>
              <w:rPr>
                <w:i/>
              </w:rPr>
            </w:pPr>
            <w:r w:rsidRPr="00916075">
              <w:rPr>
                <w:i/>
              </w:rPr>
              <w:t xml:space="preserve">Does not meet the requirement. </w:t>
            </w:r>
          </w:p>
          <w:p w14:paraId="6F9EFD53" w14:textId="77777777" w:rsidR="00967C8A" w:rsidRPr="00AC62BB" w:rsidRDefault="00967C8A" w:rsidP="00C13500">
            <w:pPr>
              <w:pStyle w:val="NoSpacing"/>
            </w:pPr>
            <w:r w:rsidRPr="00916075">
              <w:rPr>
                <w:i/>
              </w:rPr>
              <w:t xml:space="preserve">Does not comply and/or insufficient information provided to demonstrate that the Bidder </w:t>
            </w:r>
            <w:r>
              <w:rPr>
                <w:i/>
              </w:rPr>
              <w:t xml:space="preserve">can provide </w:t>
            </w:r>
            <w:r w:rsidRPr="00D6076C">
              <w:rPr>
                <w:i/>
              </w:rPr>
              <w:t>the relevant qual</w:t>
            </w:r>
            <w:r>
              <w:rPr>
                <w:i/>
              </w:rPr>
              <w:t xml:space="preserve">ity measures set out in 8.2 </w:t>
            </w:r>
            <w:r>
              <w:rPr>
                <w:i/>
              </w:rPr>
              <w:lastRenderedPageBreak/>
              <w:t>above</w:t>
            </w:r>
            <w:r w:rsidRPr="00D6076C">
              <w:rPr>
                <w:i/>
              </w:rPr>
              <w:t xml:space="preserve"> to provide the service </w:t>
            </w:r>
            <w:r>
              <w:rPr>
                <w:i/>
              </w:rPr>
              <w:t>required and has</w:t>
            </w:r>
            <w:r w:rsidRPr="00916075">
              <w:rPr>
                <w:i/>
              </w:rPr>
              <w:t xml:space="preserve"> little or no evidence to support the response.</w:t>
            </w:r>
          </w:p>
        </w:tc>
        <w:tc>
          <w:tcPr>
            <w:tcW w:w="973" w:type="dxa"/>
            <w:tcBorders>
              <w:top w:val="nil"/>
              <w:left w:val="single" w:sz="8" w:space="0" w:color="C0C0C0"/>
              <w:bottom w:val="single" w:sz="8" w:space="0" w:color="C0C0C0"/>
              <w:right w:val="single" w:sz="8" w:space="0" w:color="C0C0C0"/>
            </w:tcBorders>
          </w:tcPr>
          <w:p w14:paraId="41695BAD" w14:textId="44150B33" w:rsidR="00967C8A" w:rsidRPr="00AC62BB" w:rsidRDefault="00967C8A" w:rsidP="00C13500">
            <w:pPr>
              <w:jc w:val="center"/>
              <w:rPr>
                <w:rFonts w:ascii="Calibri" w:hAnsi="Calibri" w:cs="Calibri"/>
              </w:rPr>
            </w:pPr>
            <w:r w:rsidRPr="00AC62BB">
              <w:rPr>
                <w:rFonts w:ascii="Calibri" w:hAnsi="Calibri" w:cs="Calibri"/>
              </w:rPr>
              <w:lastRenderedPageBreak/>
              <w:t>0</w:t>
            </w:r>
            <w:r w:rsidR="00D15271">
              <w:rPr>
                <w:rFonts w:ascii="Calibri" w:hAnsi="Calibri" w:cs="Calibri"/>
              </w:rPr>
              <w:t xml:space="preserve"> – 19%</w:t>
            </w:r>
          </w:p>
        </w:tc>
      </w:tr>
    </w:tbl>
    <w:p w14:paraId="17B1F45E" w14:textId="77777777" w:rsidR="0057562C" w:rsidRDefault="0057562C" w:rsidP="0057562C"/>
    <w:p w14:paraId="1A4266AA" w14:textId="77777777" w:rsidR="00C458A3" w:rsidRDefault="00C458A3" w:rsidP="0057562C"/>
    <w:p w14:paraId="373A0E13" w14:textId="77777777" w:rsidR="00AB6C8A" w:rsidRDefault="00AB6C8A" w:rsidP="00AB6C8A">
      <w:pPr>
        <w:pStyle w:val="NoSpacing"/>
        <w:rPr>
          <w:b/>
        </w:rPr>
      </w:pPr>
      <w:r w:rsidRPr="00AB6C8A">
        <w:t xml:space="preserve"> </w:t>
      </w:r>
      <w:r>
        <w:t xml:space="preserve">8.3    </w:t>
      </w:r>
      <w:r w:rsidR="00DE1095" w:rsidRPr="00AB6C8A">
        <w:rPr>
          <w:b/>
        </w:rPr>
        <w:t>Price Assessment</w:t>
      </w:r>
    </w:p>
    <w:p w14:paraId="2DEF38B9" w14:textId="05680D42" w:rsidR="00DE1095" w:rsidRPr="00265A99" w:rsidRDefault="00DE1095" w:rsidP="00D15271">
      <w:pPr>
        <w:pStyle w:val="NoSpacing"/>
        <w:ind w:left="720"/>
      </w:pPr>
      <w:r w:rsidRPr="00AB6C8A">
        <w:cr/>
      </w:r>
      <w:r w:rsidR="00D15271">
        <w:t>Prices will be assessed using a mean weighted average formula in which the mean of all the prices submitted constitutes the point at 50% of the avialble score for this section is awarded i.e. 15%. Prices that are lower than the mean price will receive proportionately greter scores and prices higher than the mean proportionately lower marks. Full details of this methodology are included in section D of the ITT document accompanying this document.</w:t>
      </w:r>
    </w:p>
    <w:p w14:paraId="74E3C2DE" w14:textId="77777777" w:rsidR="00572A67" w:rsidRPr="00DF2179" w:rsidRDefault="00572A67" w:rsidP="00572A67">
      <w:pPr>
        <w:widowControl w:val="0"/>
        <w:tabs>
          <w:tab w:val="left" w:pos="1100"/>
        </w:tabs>
        <w:adjustRightInd w:val="0"/>
        <w:spacing w:before="200" w:after="0" w:line="300" w:lineRule="auto"/>
        <w:ind w:left="1100"/>
        <w:textAlignment w:val="baseline"/>
        <w:rPr>
          <w:szCs w:val="24"/>
        </w:rPr>
      </w:pPr>
    </w:p>
    <w:p w14:paraId="144603E3" w14:textId="2164EF87" w:rsidR="00572A67" w:rsidRPr="00AC62BB" w:rsidRDefault="00DE1095" w:rsidP="00572A67">
      <w:pPr>
        <w:rPr>
          <w:rFonts w:ascii="Calibri" w:hAnsi="Calibri" w:cs="Calibri"/>
          <w:b/>
        </w:rPr>
      </w:pPr>
      <w:r>
        <w:rPr>
          <w:rFonts w:ascii="Calibri" w:hAnsi="Calibri" w:cs="Calibri"/>
          <w:b/>
        </w:rPr>
        <w:t>8.</w:t>
      </w:r>
      <w:r w:rsidR="00581482">
        <w:rPr>
          <w:rFonts w:ascii="Calibri" w:hAnsi="Calibri" w:cs="Calibri"/>
          <w:b/>
        </w:rPr>
        <w:t>4</w:t>
      </w:r>
      <w:r>
        <w:rPr>
          <w:rFonts w:ascii="Calibri" w:hAnsi="Calibri" w:cs="Calibri"/>
          <w:b/>
        </w:rPr>
        <w:t xml:space="preserve">  </w:t>
      </w:r>
      <w:r w:rsidR="00572A67" w:rsidRPr="00AC62BB">
        <w:rPr>
          <w:rFonts w:ascii="Calibri" w:hAnsi="Calibri" w:cs="Calibri"/>
          <w:b/>
        </w:rPr>
        <w:t>Overall Assessment</w:t>
      </w:r>
      <w:r w:rsidR="008E54EA">
        <w:rPr>
          <w:rFonts w:ascii="Calibri" w:hAnsi="Calibri" w:cs="Calibri"/>
          <w:b/>
        </w:rPr>
        <w:t>:</w:t>
      </w:r>
    </w:p>
    <w:p w14:paraId="0EE63C80" w14:textId="77777777" w:rsidR="00DE1095" w:rsidRDefault="00572A67" w:rsidP="0035200F">
      <w:pPr>
        <w:pStyle w:val="NoSpacing"/>
        <w:ind w:left="720"/>
      </w:pPr>
      <w:r w:rsidRPr="00AC62BB">
        <w:t xml:space="preserve">The Weighted Quality Score and the Weighted Price Score for each </w:t>
      </w:r>
      <w:r>
        <w:t xml:space="preserve">company/organisation tender </w:t>
      </w:r>
      <w:r w:rsidRPr="00AC62BB">
        <w:t>will be added to produce a total score.  The scores for each</w:t>
      </w:r>
      <w:r>
        <w:t xml:space="preserve"> company/organisation tender</w:t>
      </w:r>
      <w:r w:rsidRPr="00AC62BB">
        <w:t xml:space="preserve"> will be compared and the submitting </w:t>
      </w:r>
      <w:r>
        <w:t>company/organisation</w:t>
      </w:r>
      <w:r w:rsidRPr="00AC62BB">
        <w:t xml:space="preserve"> with the highest score offering the most economically advantageous bid will be recommended for acceptance. For example:</w:t>
      </w:r>
      <w:r w:rsidRPr="00AC62BB">
        <w:cr/>
      </w:r>
    </w:p>
    <w:p w14:paraId="45C73F97" w14:textId="31ABB4DF" w:rsidR="00572A67" w:rsidRPr="00DE1095" w:rsidRDefault="00572A67" w:rsidP="0035200F">
      <w:pPr>
        <w:pStyle w:val="NoSpacing"/>
        <w:ind w:left="720"/>
      </w:pPr>
      <w:r w:rsidRPr="00DE1095">
        <w:t>Submitting company/organisation A</w:t>
      </w:r>
    </w:p>
    <w:p w14:paraId="07DF5349" w14:textId="77777777" w:rsidR="00572A67" w:rsidRPr="00AC62BB" w:rsidRDefault="00572A67" w:rsidP="0035200F">
      <w:pPr>
        <w:pStyle w:val="NoSpacing"/>
        <w:ind w:left="720"/>
      </w:pPr>
      <w:r w:rsidRPr="00AC62BB">
        <w:t>Score – Quality element - 62.25     </w:t>
      </w:r>
    </w:p>
    <w:p w14:paraId="1D8AB951" w14:textId="77777777" w:rsidR="00572A67" w:rsidRPr="00AC62BB" w:rsidRDefault="00572A67" w:rsidP="0035200F">
      <w:pPr>
        <w:pStyle w:val="NoSpacing"/>
        <w:ind w:left="720"/>
      </w:pPr>
      <w:r w:rsidRPr="00AC62BB">
        <w:t xml:space="preserve">Score – Price element – 23.25                                                                                          </w:t>
      </w:r>
    </w:p>
    <w:p w14:paraId="6DF408D4" w14:textId="77777777" w:rsidR="00572A67" w:rsidRPr="00AC62BB" w:rsidRDefault="00572A67" w:rsidP="0035200F">
      <w:pPr>
        <w:pStyle w:val="NoSpacing"/>
        <w:ind w:left="720"/>
      </w:pPr>
      <w:r w:rsidRPr="00AC62BB">
        <w:t>Combined Score – 85.5</w:t>
      </w:r>
    </w:p>
    <w:p w14:paraId="5C8EA037" w14:textId="77777777" w:rsidR="008E54EA" w:rsidRPr="00AC62BB" w:rsidRDefault="008E54EA" w:rsidP="0035200F">
      <w:pPr>
        <w:pStyle w:val="NoSpacing"/>
        <w:ind w:left="720"/>
      </w:pPr>
    </w:p>
    <w:p w14:paraId="54C9131A" w14:textId="77777777" w:rsidR="00572A67" w:rsidRDefault="00572A67" w:rsidP="000C2FC4"/>
    <w:p w14:paraId="00694521" w14:textId="77777777" w:rsidR="00C458A3" w:rsidRDefault="00C458A3" w:rsidP="000C2FC4"/>
    <w:p w14:paraId="618DAD65" w14:textId="77777777" w:rsidR="00C458A3" w:rsidRDefault="00C458A3" w:rsidP="000C2FC4"/>
    <w:p w14:paraId="1341F48E" w14:textId="77777777" w:rsidR="00C458A3" w:rsidRPr="00AC62BB" w:rsidRDefault="00C458A3" w:rsidP="000C2FC4"/>
    <w:p w14:paraId="4257CE14" w14:textId="64BD3E81" w:rsidR="00AB4C0D" w:rsidRDefault="00AB4C0D" w:rsidP="009567CF">
      <w:pPr>
        <w:pStyle w:val="ListParagraph"/>
        <w:numPr>
          <w:ilvl w:val="0"/>
          <w:numId w:val="5"/>
        </w:numPr>
        <w:sectPr w:rsidR="00AB4C0D" w:rsidSect="009019FB">
          <w:type w:val="continuous"/>
          <w:pgSz w:w="11906" w:h="16838"/>
          <w:pgMar w:top="1440" w:right="1440" w:bottom="567" w:left="1440" w:header="708" w:footer="708" w:gutter="0"/>
          <w:cols w:space="708"/>
          <w:docGrid w:linePitch="360"/>
        </w:sectPr>
      </w:pPr>
    </w:p>
    <w:p w14:paraId="17584286" w14:textId="6A7E66FD" w:rsidR="001932FD" w:rsidRPr="001932FD" w:rsidRDefault="001932FD" w:rsidP="001932FD">
      <w:r w:rsidRPr="001932FD">
        <w:rPr>
          <w:rStyle w:val="Heading2Char"/>
        </w:rPr>
        <w:lastRenderedPageBreak/>
        <w:t xml:space="preserve">Appendix 1:  Potential infrastructure routes </w:t>
      </w:r>
      <w:r w:rsidRPr="001932FD">
        <w:rPr>
          <w:rStyle w:val="Heading2Char"/>
        </w:rPr>
        <w:br/>
      </w:r>
      <w:r>
        <w:t>(</w:t>
      </w:r>
      <w:r w:rsidRPr="00D0687C">
        <w:rPr>
          <w:rFonts w:cs="Arial"/>
        </w:rPr>
        <w:t xml:space="preserve">Figure </w:t>
      </w:r>
      <w:r>
        <w:rPr>
          <w:rFonts w:cs="Arial"/>
        </w:rPr>
        <w:t xml:space="preserve">6.4.2 from the EIP, </w:t>
      </w:r>
      <w:r>
        <w:t>map sourced from WPD map response team)</w:t>
      </w:r>
    </w:p>
    <w:p w14:paraId="41B7C500" w14:textId="629ABDF5" w:rsidR="009B359B" w:rsidRDefault="001932FD" w:rsidP="00581482">
      <w:r>
        <w:rPr>
          <w:noProof/>
        </w:rPr>
        <mc:AlternateContent>
          <mc:Choice Requires="wps">
            <w:drawing>
              <wp:anchor distT="0" distB="0" distL="114300" distR="114300" simplePos="0" relativeHeight="251659264" behindDoc="0" locked="0" layoutInCell="1" allowOverlap="1" wp14:anchorId="4AE20997" wp14:editId="5C96B14F">
                <wp:simplePos x="0" y="0"/>
                <wp:positionH relativeFrom="column">
                  <wp:posOffset>11558</wp:posOffset>
                </wp:positionH>
                <wp:positionV relativeFrom="paragraph">
                  <wp:posOffset>2134389</wp:posOffset>
                </wp:positionV>
                <wp:extent cx="6120666" cy="1075335"/>
                <wp:effectExtent l="0" t="0" r="13970" b="10795"/>
                <wp:wrapNone/>
                <wp:docPr id="51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666" cy="1075335"/>
                        </a:xfrm>
                        <a:prstGeom prst="rect">
                          <a:avLst/>
                        </a:prstGeom>
                        <a:solidFill>
                          <a:srgbClr val="FFFFFF"/>
                        </a:solidFill>
                        <a:ln w="9525">
                          <a:solidFill>
                            <a:srgbClr val="000000"/>
                          </a:solidFill>
                          <a:miter lim="800000"/>
                          <a:headEnd/>
                          <a:tailEnd/>
                        </a:ln>
                      </wps:spPr>
                      <wps:txbx>
                        <w:txbxContent>
                          <w:p w14:paraId="5334557E" w14:textId="77777777" w:rsidR="00AF2833" w:rsidRPr="00741ABD" w:rsidRDefault="00AF2833" w:rsidP="001932FD">
                            <w:pPr>
                              <w:spacing w:after="120"/>
                              <w:ind w:left="720" w:hanging="720"/>
                              <w:jc w:val="both"/>
                              <w:rPr>
                                <w:sz w:val="20"/>
                              </w:rPr>
                            </w:pPr>
                            <w:r w:rsidRPr="007A4B2B">
                              <w:rPr>
                                <w:sz w:val="20"/>
                                <w:u w:val="single"/>
                              </w:rPr>
                              <w:t>Key:</w:t>
                            </w:r>
                            <w:r>
                              <w:rPr>
                                <w:sz w:val="20"/>
                              </w:rPr>
                              <w:tab/>
                            </w:r>
                            <w:r w:rsidRPr="007A4B2B">
                              <w:rPr>
                                <w:color w:val="FF0000"/>
                                <w:sz w:val="20"/>
                              </w:rPr>
                              <w:t xml:space="preserve">Red Line </w:t>
                            </w:r>
                            <w:r w:rsidRPr="00741ABD">
                              <w:rPr>
                                <w:sz w:val="20"/>
                              </w:rPr>
                              <w:t>= New sew</w:t>
                            </w:r>
                            <w:r>
                              <w:rPr>
                                <w:sz w:val="20"/>
                              </w:rPr>
                              <w:t>er</w:t>
                            </w:r>
                            <w:r w:rsidRPr="00741ABD">
                              <w:rPr>
                                <w:sz w:val="20"/>
                              </w:rPr>
                              <w:t xml:space="preserve">age pipeline from pumping station to new sewage treatment works </w:t>
                            </w:r>
                            <w:r>
                              <w:rPr>
                                <w:sz w:val="20"/>
                              </w:rPr>
                              <w:t>and</w:t>
                            </w:r>
                            <w:r w:rsidRPr="00741ABD">
                              <w:rPr>
                                <w:sz w:val="20"/>
                              </w:rPr>
                              <w:t xml:space="preserve"> from bio-bubble to new works</w:t>
                            </w:r>
                          </w:p>
                          <w:p w14:paraId="19C0A622" w14:textId="77777777" w:rsidR="00AF2833" w:rsidRPr="00741ABD" w:rsidRDefault="00AF2833" w:rsidP="001932FD">
                            <w:pPr>
                              <w:spacing w:after="120"/>
                              <w:ind w:left="720"/>
                              <w:jc w:val="both"/>
                              <w:rPr>
                                <w:sz w:val="20"/>
                              </w:rPr>
                            </w:pPr>
                            <w:r w:rsidRPr="007A4B2B">
                              <w:rPr>
                                <w:color w:val="00B050"/>
                                <w:sz w:val="20"/>
                              </w:rPr>
                              <w:t xml:space="preserve">Green Line </w:t>
                            </w:r>
                            <w:r w:rsidRPr="00741ABD">
                              <w:rPr>
                                <w:sz w:val="20"/>
                              </w:rPr>
                              <w:t>= Existing 33 kV cable to existing power station and extension to</w:t>
                            </w:r>
                            <w:r>
                              <w:rPr>
                                <w:sz w:val="20"/>
                              </w:rPr>
                              <w:t xml:space="preserve"> suggested</w:t>
                            </w:r>
                            <w:r w:rsidRPr="00741ABD">
                              <w:rPr>
                                <w:sz w:val="20"/>
                              </w:rPr>
                              <w:t xml:space="preserve"> new power station location</w:t>
                            </w:r>
                          </w:p>
                          <w:p w14:paraId="0EB21449" w14:textId="77777777" w:rsidR="00AF2833" w:rsidRPr="00A233BC" w:rsidRDefault="00AF2833" w:rsidP="001932FD">
                            <w:pPr>
                              <w:spacing w:after="120"/>
                              <w:ind w:left="357" w:firstLine="363"/>
                              <w:jc w:val="both"/>
                              <w:rPr>
                                <w:sz w:val="20"/>
                              </w:rPr>
                            </w:pPr>
                            <w:r>
                              <w:rPr>
                                <w:color w:val="F79646" w:themeColor="accent6"/>
                                <w:sz w:val="20"/>
                              </w:rPr>
                              <w:t>Orange</w:t>
                            </w:r>
                            <w:r w:rsidRPr="00837F13">
                              <w:rPr>
                                <w:color w:val="F79646" w:themeColor="accent6"/>
                                <w:sz w:val="20"/>
                              </w:rPr>
                              <w:t xml:space="preserve"> Line </w:t>
                            </w:r>
                            <w:r w:rsidRPr="00741ABD">
                              <w:rPr>
                                <w:sz w:val="20"/>
                              </w:rPr>
                              <w:t>= Heat network from AD plant to school/swimming pool (option) and hospital</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4AE20997" id="_x0000_t202" coordsize="21600,21600" o:spt="202" path="m,l,21600r21600,l21600,xe">
                <v:stroke joinstyle="miter"/>
                <v:path gradientshapeok="t" o:connecttype="rect"/>
              </v:shapetype>
              <v:shape id="Text Box 2" o:spid="_x0000_s1026" type="#_x0000_t202" style="position:absolute;margin-left:.9pt;margin-top:168.05pt;width:481.95pt;height:8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">
                <v:textbox>
                  <w:txbxContent>
                    <w:p w14:paraId="5334557E" w14:textId="77777777" w:rsidR="00AF2833" w:rsidRPr="00741ABD" w:rsidRDefault="00AF2833" w:rsidP="001932FD">
                      <w:pPr>
                        <w:spacing w:after="120"/>
                        <w:ind w:left="720" w:hanging="720"/>
                        <w:jc w:val="both"/>
                        <w:rPr>
                          <w:sz w:val="20"/>
                        </w:rPr>
                      </w:pPr>
                      <w:r w:rsidRPr="007A4B2B">
                        <w:rPr>
                          <w:sz w:val="20"/>
                          <w:u w:val="single"/>
                        </w:rPr>
                        <w:t>Key:</w:t>
                      </w:r>
                      <w:r>
                        <w:rPr>
                          <w:sz w:val="20"/>
                        </w:rPr>
                        <w:tab/>
                      </w:r>
                      <w:r w:rsidRPr="007A4B2B">
                        <w:rPr>
                          <w:color w:val="FF0000"/>
                          <w:sz w:val="20"/>
                        </w:rPr>
                        <w:t xml:space="preserve">Red Line </w:t>
                      </w:r>
                      <w:r w:rsidRPr="00741ABD">
                        <w:rPr>
                          <w:sz w:val="20"/>
                        </w:rPr>
                        <w:t>= New sew</w:t>
                      </w:r>
                      <w:r>
                        <w:rPr>
                          <w:sz w:val="20"/>
                        </w:rPr>
                        <w:t>er</w:t>
                      </w:r>
                      <w:r w:rsidRPr="00741ABD">
                        <w:rPr>
                          <w:sz w:val="20"/>
                        </w:rPr>
                        <w:t xml:space="preserve">age pipeline from pumping station to new sewage treatment works </w:t>
                      </w:r>
                      <w:r>
                        <w:rPr>
                          <w:sz w:val="20"/>
                        </w:rPr>
                        <w:t>and</w:t>
                      </w:r>
                      <w:r w:rsidRPr="00741ABD">
                        <w:rPr>
                          <w:sz w:val="20"/>
                        </w:rPr>
                        <w:t xml:space="preserve"> from bio-bubble to new works</w:t>
                      </w:r>
                    </w:p>
                    <w:p w14:paraId="19C0A622" w14:textId="77777777" w:rsidR="00AF2833" w:rsidRPr="00741ABD" w:rsidRDefault="00AF2833" w:rsidP="001932FD">
                      <w:pPr>
                        <w:spacing w:after="120"/>
                        <w:ind w:left="720"/>
                        <w:jc w:val="both"/>
                        <w:rPr>
                          <w:sz w:val="20"/>
                        </w:rPr>
                      </w:pPr>
                      <w:r w:rsidRPr="007A4B2B">
                        <w:rPr>
                          <w:color w:val="00B050"/>
                          <w:sz w:val="20"/>
                        </w:rPr>
                        <w:t xml:space="preserve">Green Line </w:t>
                      </w:r>
                      <w:r w:rsidRPr="00741ABD">
                        <w:rPr>
                          <w:sz w:val="20"/>
                        </w:rPr>
                        <w:t>= Existing 33 kV cable to existing power station and extension to</w:t>
                      </w:r>
                      <w:r>
                        <w:rPr>
                          <w:sz w:val="20"/>
                        </w:rPr>
                        <w:t xml:space="preserve"> suggested</w:t>
                      </w:r>
                      <w:r w:rsidRPr="00741ABD">
                        <w:rPr>
                          <w:sz w:val="20"/>
                        </w:rPr>
                        <w:t xml:space="preserve"> new power station location</w:t>
                      </w:r>
                    </w:p>
                    <w:p w14:paraId="0EB21449" w14:textId="77777777" w:rsidR="00AF2833" w:rsidRPr="00A233BC" w:rsidRDefault="00AF2833" w:rsidP="001932FD">
                      <w:pPr>
                        <w:spacing w:after="120"/>
                        <w:ind w:left="357" w:firstLine="363"/>
                        <w:jc w:val="both"/>
                        <w:rPr>
                          <w:sz w:val="20"/>
                        </w:rPr>
                      </w:pPr>
                      <w:r>
                        <w:rPr>
                          <w:color w:val="F79646" w:themeColor="accent6"/>
                          <w:sz w:val="20"/>
                        </w:rPr>
                        <w:t>Orange</w:t>
                      </w:r>
                      <w:r w:rsidRPr="00837F13">
                        <w:rPr>
                          <w:color w:val="F79646" w:themeColor="accent6"/>
                          <w:sz w:val="20"/>
                        </w:rPr>
                        <w:t xml:space="preserve"> Line </w:t>
                      </w:r>
                      <w:r w:rsidRPr="00741ABD">
                        <w:rPr>
                          <w:sz w:val="20"/>
                        </w:rPr>
                        <w:t>= Heat network from AD plant to school/swimming pool (option) and hospital</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1C1CFA2B" wp14:editId="1EB60EA0">
                <wp:simplePos x="0" y="0"/>
                <wp:positionH relativeFrom="column">
                  <wp:posOffset>3611880</wp:posOffset>
                </wp:positionH>
                <wp:positionV relativeFrom="paragraph">
                  <wp:posOffset>742315</wp:posOffset>
                </wp:positionV>
                <wp:extent cx="2321560" cy="1303020"/>
                <wp:effectExtent l="0" t="0" r="21590" b="11430"/>
                <wp:wrapNone/>
                <wp:docPr id="3" name="Freeform 3"/>
                <wp:cNvGraphicFramePr/>
                <a:graphic xmlns:a="http://schemas.openxmlformats.org/drawingml/2006/main">
                  <a:graphicData uri="http://schemas.microsoft.com/office/word/2010/wordprocessingShape">
                    <wps:wsp>
                      <wps:cNvSpPr/>
                      <wps:spPr>
                        <a:xfrm>
                          <a:off x="0" y="0"/>
                          <a:ext cx="2321560" cy="1303020"/>
                        </a:xfrm>
                        <a:custGeom>
                          <a:avLst/>
                          <a:gdLst>
                            <a:gd name="connsiteX0" fmla="*/ 1419262 w 1542830"/>
                            <a:gd name="connsiteY0" fmla="*/ 0 h 1299225"/>
                            <a:gd name="connsiteX1" fmla="*/ 1380427 w 1542830"/>
                            <a:gd name="connsiteY1" fmla="*/ 112976 h 1299225"/>
                            <a:gd name="connsiteX2" fmla="*/ 1542830 w 1542830"/>
                            <a:gd name="connsiteY2" fmla="*/ 529576 h 1299225"/>
                            <a:gd name="connsiteX3" fmla="*/ 868504 w 1542830"/>
                            <a:gd name="connsiteY3" fmla="*/ 854382 h 1299225"/>
                            <a:gd name="connsiteX4" fmla="*/ 737875 w 1542830"/>
                            <a:gd name="connsiteY4" fmla="*/ 1059151 h 1299225"/>
                            <a:gd name="connsiteX5" fmla="*/ 564881 w 1542830"/>
                            <a:gd name="connsiteY5" fmla="*/ 1080334 h 1299225"/>
                            <a:gd name="connsiteX6" fmla="*/ 0 w 1542830"/>
                            <a:gd name="connsiteY6" fmla="*/ 1299225 h 1299225"/>
                            <a:gd name="connsiteX0" fmla="*/ 1419262 w 1542830"/>
                            <a:gd name="connsiteY0" fmla="*/ 0 h 1299225"/>
                            <a:gd name="connsiteX1" fmla="*/ 1380427 w 1542830"/>
                            <a:gd name="connsiteY1" fmla="*/ 112976 h 1299225"/>
                            <a:gd name="connsiteX2" fmla="*/ 1542830 w 1542830"/>
                            <a:gd name="connsiteY2" fmla="*/ 529576 h 1299225"/>
                            <a:gd name="connsiteX3" fmla="*/ 911115 w 1542830"/>
                            <a:gd name="connsiteY3" fmla="*/ 861144 h 1299225"/>
                            <a:gd name="connsiteX4" fmla="*/ 737875 w 1542830"/>
                            <a:gd name="connsiteY4" fmla="*/ 1059151 h 1299225"/>
                            <a:gd name="connsiteX5" fmla="*/ 564881 w 1542830"/>
                            <a:gd name="connsiteY5" fmla="*/ 1080334 h 1299225"/>
                            <a:gd name="connsiteX6" fmla="*/ 0 w 1542830"/>
                            <a:gd name="connsiteY6" fmla="*/ 1299225 h 1299225"/>
                            <a:gd name="connsiteX0" fmla="*/ 1419262 w 1542830"/>
                            <a:gd name="connsiteY0" fmla="*/ 0 h 1299225"/>
                            <a:gd name="connsiteX1" fmla="*/ 1380427 w 1542830"/>
                            <a:gd name="connsiteY1" fmla="*/ 112976 h 1299225"/>
                            <a:gd name="connsiteX2" fmla="*/ 1542830 w 1542830"/>
                            <a:gd name="connsiteY2" fmla="*/ 529576 h 1299225"/>
                            <a:gd name="connsiteX3" fmla="*/ 936080 w 1542830"/>
                            <a:gd name="connsiteY3" fmla="*/ 829380 h 1299225"/>
                            <a:gd name="connsiteX4" fmla="*/ 737875 w 1542830"/>
                            <a:gd name="connsiteY4" fmla="*/ 1059151 h 1299225"/>
                            <a:gd name="connsiteX5" fmla="*/ 564881 w 1542830"/>
                            <a:gd name="connsiteY5" fmla="*/ 1080334 h 1299225"/>
                            <a:gd name="connsiteX6" fmla="*/ 0 w 1542830"/>
                            <a:gd name="connsiteY6" fmla="*/ 1299225 h 1299225"/>
                            <a:gd name="connsiteX0" fmla="*/ 1419262 w 1542830"/>
                            <a:gd name="connsiteY0" fmla="*/ 0 h 1299225"/>
                            <a:gd name="connsiteX1" fmla="*/ 1380427 w 1542830"/>
                            <a:gd name="connsiteY1" fmla="*/ 112976 h 1299225"/>
                            <a:gd name="connsiteX2" fmla="*/ 1542830 w 1542830"/>
                            <a:gd name="connsiteY2" fmla="*/ 529576 h 1299225"/>
                            <a:gd name="connsiteX3" fmla="*/ 968114 w 1542830"/>
                            <a:gd name="connsiteY3" fmla="*/ 783493 h 1299225"/>
                            <a:gd name="connsiteX4" fmla="*/ 737875 w 1542830"/>
                            <a:gd name="connsiteY4" fmla="*/ 1059151 h 1299225"/>
                            <a:gd name="connsiteX5" fmla="*/ 564881 w 1542830"/>
                            <a:gd name="connsiteY5" fmla="*/ 1080334 h 1299225"/>
                            <a:gd name="connsiteX6" fmla="*/ 0 w 1542830"/>
                            <a:gd name="connsiteY6" fmla="*/ 1299225 h 1299225"/>
                            <a:gd name="connsiteX0" fmla="*/ 1419262 w 1542830"/>
                            <a:gd name="connsiteY0" fmla="*/ 0 h 1299225"/>
                            <a:gd name="connsiteX1" fmla="*/ 1380427 w 1542830"/>
                            <a:gd name="connsiteY1" fmla="*/ 112976 h 1299225"/>
                            <a:gd name="connsiteX2" fmla="*/ 1542830 w 1542830"/>
                            <a:gd name="connsiteY2" fmla="*/ 529576 h 1299225"/>
                            <a:gd name="connsiteX3" fmla="*/ 968114 w 1542830"/>
                            <a:gd name="connsiteY3" fmla="*/ 783493 h 1299225"/>
                            <a:gd name="connsiteX4" fmla="*/ 762794 w 1542830"/>
                            <a:gd name="connsiteY4" fmla="*/ 1048572 h 1299225"/>
                            <a:gd name="connsiteX5" fmla="*/ 564881 w 1542830"/>
                            <a:gd name="connsiteY5" fmla="*/ 1080334 h 1299225"/>
                            <a:gd name="connsiteX6" fmla="*/ 0 w 1542830"/>
                            <a:gd name="connsiteY6" fmla="*/ 1299225 h 1299225"/>
                            <a:gd name="connsiteX0" fmla="*/ 1419262 w 1542830"/>
                            <a:gd name="connsiteY0" fmla="*/ 0 h 1299225"/>
                            <a:gd name="connsiteX1" fmla="*/ 1380427 w 1542830"/>
                            <a:gd name="connsiteY1" fmla="*/ 112976 h 1299225"/>
                            <a:gd name="connsiteX2" fmla="*/ 1542830 w 1542830"/>
                            <a:gd name="connsiteY2" fmla="*/ 529576 h 1299225"/>
                            <a:gd name="connsiteX3" fmla="*/ 968114 w 1542830"/>
                            <a:gd name="connsiteY3" fmla="*/ 783493 h 1299225"/>
                            <a:gd name="connsiteX4" fmla="*/ 782749 w 1542830"/>
                            <a:gd name="connsiteY4" fmla="*/ 1052114 h 1299225"/>
                            <a:gd name="connsiteX5" fmla="*/ 564881 w 1542830"/>
                            <a:gd name="connsiteY5" fmla="*/ 1080334 h 1299225"/>
                            <a:gd name="connsiteX6" fmla="*/ 0 w 1542830"/>
                            <a:gd name="connsiteY6" fmla="*/ 1299225 h 1299225"/>
                            <a:gd name="connsiteX0" fmla="*/ 1419262 w 1542830"/>
                            <a:gd name="connsiteY0" fmla="*/ 0 h 1299225"/>
                            <a:gd name="connsiteX1" fmla="*/ 1380427 w 1542830"/>
                            <a:gd name="connsiteY1" fmla="*/ 112976 h 1299225"/>
                            <a:gd name="connsiteX2" fmla="*/ 1542830 w 1542830"/>
                            <a:gd name="connsiteY2" fmla="*/ 529576 h 1299225"/>
                            <a:gd name="connsiteX3" fmla="*/ 968114 w 1542830"/>
                            <a:gd name="connsiteY3" fmla="*/ 783493 h 1299225"/>
                            <a:gd name="connsiteX4" fmla="*/ 774646 w 1542830"/>
                            <a:gd name="connsiteY4" fmla="*/ 1043717 h 1299225"/>
                            <a:gd name="connsiteX5" fmla="*/ 564881 w 1542830"/>
                            <a:gd name="connsiteY5" fmla="*/ 1080334 h 1299225"/>
                            <a:gd name="connsiteX6" fmla="*/ 0 w 1542830"/>
                            <a:gd name="connsiteY6" fmla="*/ 1299225 h 1299225"/>
                            <a:gd name="connsiteX0" fmla="*/ 1419262 w 1542830"/>
                            <a:gd name="connsiteY0" fmla="*/ 0 h 1299225"/>
                            <a:gd name="connsiteX1" fmla="*/ 1380427 w 1542830"/>
                            <a:gd name="connsiteY1" fmla="*/ 112976 h 1299225"/>
                            <a:gd name="connsiteX2" fmla="*/ 1542830 w 1542830"/>
                            <a:gd name="connsiteY2" fmla="*/ 529576 h 1299225"/>
                            <a:gd name="connsiteX3" fmla="*/ 968114 w 1542830"/>
                            <a:gd name="connsiteY3" fmla="*/ 783493 h 1299225"/>
                            <a:gd name="connsiteX4" fmla="*/ 774646 w 1542830"/>
                            <a:gd name="connsiteY4" fmla="*/ 1043717 h 1299225"/>
                            <a:gd name="connsiteX5" fmla="*/ 565033 w 1542830"/>
                            <a:gd name="connsiteY5" fmla="*/ 1094469 h 1299225"/>
                            <a:gd name="connsiteX6" fmla="*/ 0 w 1542830"/>
                            <a:gd name="connsiteY6" fmla="*/ 1299225 h 1299225"/>
                            <a:gd name="connsiteX0" fmla="*/ 1419262 w 1542830"/>
                            <a:gd name="connsiteY0" fmla="*/ 0 h 1299225"/>
                            <a:gd name="connsiteX1" fmla="*/ 1380427 w 1542830"/>
                            <a:gd name="connsiteY1" fmla="*/ 112976 h 1299225"/>
                            <a:gd name="connsiteX2" fmla="*/ 1542830 w 1542830"/>
                            <a:gd name="connsiteY2" fmla="*/ 529576 h 1299225"/>
                            <a:gd name="connsiteX3" fmla="*/ 968114 w 1542830"/>
                            <a:gd name="connsiteY3" fmla="*/ 783493 h 1299225"/>
                            <a:gd name="connsiteX4" fmla="*/ 764261 w 1542830"/>
                            <a:gd name="connsiteY4" fmla="*/ 1057851 h 1299225"/>
                            <a:gd name="connsiteX5" fmla="*/ 565033 w 1542830"/>
                            <a:gd name="connsiteY5" fmla="*/ 1094469 h 1299225"/>
                            <a:gd name="connsiteX6" fmla="*/ 0 w 1542830"/>
                            <a:gd name="connsiteY6" fmla="*/ 1299225 h 1299225"/>
                            <a:gd name="connsiteX0" fmla="*/ 1419262 w 1542830"/>
                            <a:gd name="connsiteY0" fmla="*/ 0 h 1299225"/>
                            <a:gd name="connsiteX1" fmla="*/ 1380427 w 1542830"/>
                            <a:gd name="connsiteY1" fmla="*/ 112976 h 1299225"/>
                            <a:gd name="connsiteX2" fmla="*/ 1542830 w 1542830"/>
                            <a:gd name="connsiteY2" fmla="*/ 529576 h 1299225"/>
                            <a:gd name="connsiteX3" fmla="*/ 968114 w 1542830"/>
                            <a:gd name="connsiteY3" fmla="*/ 783493 h 1299225"/>
                            <a:gd name="connsiteX4" fmla="*/ 764261 w 1542830"/>
                            <a:gd name="connsiteY4" fmla="*/ 1057851 h 1299225"/>
                            <a:gd name="connsiteX5" fmla="*/ 561654 w 1542830"/>
                            <a:gd name="connsiteY5" fmla="*/ 1083891 h 1299225"/>
                            <a:gd name="connsiteX6" fmla="*/ 0 w 1542830"/>
                            <a:gd name="connsiteY6" fmla="*/ 1299225 h 1299225"/>
                            <a:gd name="connsiteX0" fmla="*/ 1419262 w 1542830"/>
                            <a:gd name="connsiteY0" fmla="*/ 0 h 1302683"/>
                            <a:gd name="connsiteX1" fmla="*/ 1380427 w 1542830"/>
                            <a:gd name="connsiteY1" fmla="*/ 112976 h 1302683"/>
                            <a:gd name="connsiteX2" fmla="*/ 1542830 w 1542830"/>
                            <a:gd name="connsiteY2" fmla="*/ 529576 h 1302683"/>
                            <a:gd name="connsiteX3" fmla="*/ 968114 w 1542830"/>
                            <a:gd name="connsiteY3" fmla="*/ 783493 h 1302683"/>
                            <a:gd name="connsiteX4" fmla="*/ 764261 w 1542830"/>
                            <a:gd name="connsiteY4" fmla="*/ 1057851 h 1302683"/>
                            <a:gd name="connsiteX5" fmla="*/ 561654 w 1542830"/>
                            <a:gd name="connsiteY5" fmla="*/ 1083891 h 1302683"/>
                            <a:gd name="connsiteX6" fmla="*/ 0 w 1542830"/>
                            <a:gd name="connsiteY6" fmla="*/ 1302683 h 1302683"/>
                            <a:gd name="connsiteX0" fmla="*/ 1702296 w 1825864"/>
                            <a:gd name="connsiteY0" fmla="*/ 0 h 1431086"/>
                            <a:gd name="connsiteX1" fmla="*/ 1663461 w 1825864"/>
                            <a:gd name="connsiteY1" fmla="*/ 112976 h 1431086"/>
                            <a:gd name="connsiteX2" fmla="*/ 1825864 w 1825864"/>
                            <a:gd name="connsiteY2" fmla="*/ 529576 h 1431086"/>
                            <a:gd name="connsiteX3" fmla="*/ 1251148 w 1825864"/>
                            <a:gd name="connsiteY3" fmla="*/ 783493 h 1431086"/>
                            <a:gd name="connsiteX4" fmla="*/ 1047295 w 1825864"/>
                            <a:gd name="connsiteY4" fmla="*/ 1057851 h 1431086"/>
                            <a:gd name="connsiteX5" fmla="*/ 844688 w 1825864"/>
                            <a:gd name="connsiteY5" fmla="*/ 1083891 h 1431086"/>
                            <a:gd name="connsiteX6" fmla="*/ 0 w 1825864"/>
                            <a:gd name="connsiteY6" fmla="*/ 1431086 h 1431086"/>
                            <a:gd name="connsiteX0" fmla="*/ 1418611 w 1542179"/>
                            <a:gd name="connsiteY0" fmla="*/ 0 h 1318300"/>
                            <a:gd name="connsiteX1" fmla="*/ 1379776 w 1542179"/>
                            <a:gd name="connsiteY1" fmla="*/ 112976 h 1318300"/>
                            <a:gd name="connsiteX2" fmla="*/ 1542179 w 1542179"/>
                            <a:gd name="connsiteY2" fmla="*/ 529576 h 1318300"/>
                            <a:gd name="connsiteX3" fmla="*/ 967463 w 1542179"/>
                            <a:gd name="connsiteY3" fmla="*/ 783493 h 1318300"/>
                            <a:gd name="connsiteX4" fmla="*/ 763610 w 1542179"/>
                            <a:gd name="connsiteY4" fmla="*/ 1057851 h 1318300"/>
                            <a:gd name="connsiteX5" fmla="*/ 561003 w 1542179"/>
                            <a:gd name="connsiteY5" fmla="*/ 1083891 h 1318300"/>
                            <a:gd name="connsiteX6" fmla="*/ 0 w 1542179"/>
                            <a:gd name="connsiteY6" fmla="*/ 1318300 h 1318300"/>
                            <a:gd name="connsiteX0" fmla="*/ 1418611 w 1542179"/>
                            <a:gd name="connsiteY0" fmla="*/ 0 h 1318300"/>
                            <a:gd name="connsiteX1" fmla="*/ 1379776 w 1542179"/>
                            <a:gd name="connsiteY1" fmla="*/ 112976 h 1318300"/>
                            <a:gd name="connsiteX2" fmla="*/ 1542179 w 1542179"/>
                            <a:gd name="connsiteY2" fmla="*/ 529576 h 1318300"/>
                            <a:gd name="connsiteX3" fmla="*/ 967463 w 1542179"/>
                            <a:gd name="connsiteY3" fmla="*/ 783493 h 1318300"/>
                            <a:gd name="connsiteX4" fmla="*/ 763610 w 1542179"/>
                            <a:gd name="connsiteY4" fmla="*/ 1057851 h 1318300"/>
                            <a:gd name="connsiteX5" fmla="*/ 563984 w 1542179"/>
                            <a:gd name="connsiteY5" fmla="*/ 1092832 h 1318300"/>
                            <a:gd name="connsiteX6" fmla="*/ 0 w 1542179"/>
                            <a:gd name="connsiteY6" fmla="*/ 1318300 h 1318300"/>
                            <a:gd name="connsiteX0" fmla="*/ 1418611 w 1542179"/>
                            <a:gd name="connsiteY0" fmla="*/ 0 h 1318300"/>
                            <a:gd name="connsiteX1" fmla="*/ 1379776 w 1542179"/>
                            <a:gd name="connsiteY1" fmla="*/ 112976 h 1318300"/>
                            <a:gd name="connsiteX2" fmla="*/ 1542179 w 1542179"/>
                            <a:gd name="connsiteY2" fmla="*/ 529576 h 1318300"/>
                            <a:gd name="connsiteX3" fmla="*/ 967463 w 1542179"/>
                            <a:gd name="connsiteY3" fmla="*/ 783493 h 1318300"/>
                            <a:gd name="connsiteX4" fmla="*/ 760629 w 1542179"/>
                            <a:gd name="connsiteY4" fmla="*/ 1063811 h 1318300"/>
                            <a:gd name="connsiteX5" fmla="*/ 563984 w 1542179"/>
                            <a:gd name="connsiteY5" fmla="*/ 1092832 h 1318300"/>
                            <a:gd name="connsiteX6" fmla="*/ 0 w 1542179"/>
                            <a:gd name="connsiteY6" fmla="*/ 1318300 h 1318300"/>
                            <a:gd name="connsiteX0" fmla="*/ 1418019 w 1541587"/>
                            <a:gd name="connsiteY0" fmla="*/ 0 h 1303335"/>
                            <a:gd name="connsiteX1" fmla="*/ 1379184 w 1541587"/>
                            <a:gd name="connsiteY1" fmla="*/ 112976 h 1303335"/>
                            <a:gd name="connsiteX2" fmla="*/ 1541587 w 1541587"/>
                            <a:gd name="connsiteY2" fmla="*/ 529576 h 1303335"/>
                            <a:gd name="connsiteX3" fmla="*/ 966871 w 1541587"/>
                            <a:gd name="connsiteY3" fmla="*/ 783493 h 1303335"/>
                            <a:gd name="connsiteX4" fmla="*/ 760037 w 1541587"/>
                            <a:gd name="connsiteY4" fmla="*/ 1063811 h 1303335"/>
                            <a:gd name="connsiteX5" fmla="*/ 563392 w 1541587"/>
                            <a:gd name="connsiteY5" fmla="*/ 1092832 h 1303335"/>
                            <a:gd name="connsiteX6" fmla="*/ 0 w 1541587"/>
                            <a:gd name="connsiteY6" fmla="*/ 1303335 h 1303335"/>
                            <a:gd name="connsiteX0" fmla="*/ 1461503 w 1585071"/>
                            <a:gd name="connsiteY0" fmla="*/ 0 h 1320291"/>
                            <a:gd name="connsiteX1" fmla="*/ 1422668 w 1585071"/>
                            <a:gd name="connsiteY1" fmla="*/ 112976 h 1320291"/>
                            <a:gd name="connsiteX2" fmla="*/ 1585071 w 1585071"/>
                            <a:gd name="connsiteY2" fmla="*/ 529576 h 1320291"/>
                            <a:gd name="connsiteX3" fmla="*/ 1010355 w 1585071"/>
                            <a:gd name="connsiteY3" fmla="*/ 783493 h 1320291"/>
                            <a:gd name="connsiteX4" fmla="*/ 803521 w 1585071"/>
                            <a:gd name="connsiteY4" fmla="*/ 1063811 h 1320291"/>
                            <a:gd name="connsiteX5" fmla="*/ 606876 w 1585071"/>
                            <a:gd name="connsiteY5" fmla="*/ 1092832 h 1320291"/>
                            <a:gd name="connsiteX6" fmla="*/ 43484 w 1585071"/>
                            <a:gd name="connsiteY6" fmla="*/ 1303335 h 1320291"/>
                            <a:gd name="connsiteX7" fmla="*/ 37525 w 1585071"/>
                            <a:gd name="connsiteY7" fmla="*/ 1307861 h 1320291"/>
                            <a:gd name="connsiteX0" fmla="*/ 1590835 w 1714403"/>
                            <a:gd name="connsiteY0" fmla="*/ 0 h 1306205"/>
                            <a:gd name="connsiteX1" fmla="*/ 1552000 w 1714403"/>
                            <a:gd name="connsiteY1" fmla="*/ 112976 h 1306205"/>
                            <a:gd name="connsiteX2" fmla="*/ 1714403 w 1714403"/>
                            <a:gd name="connsiteY2" fmla="*/ 529576 h 1306205"/>
                            <a:gd name="connsiteX3" fmla="*/ 1139687 w 1714403"/>
                            <a:gd name="connsiteY3" fmla="*/ 783493 h 1306205"/>
                            <a:gd name="connsiteX4" fmla="*/ 932853 w 1714403"/>
                            <a:gd name="connsiteY4" fmla="*/ 1063811 h 1306205"/>
                            <a:gd name="connsiteX5" fmla="*/ 736208 w 1714403"/>
                            <a:gd name="connsiteY5" fmla="*/ 1092832 h 1306205"/>
                            <a:gd name="connsiteX6" fmla="*/ 172816 w 1714403"/>
                            <a:gd name="connsiteY6" fmla="*/ 1303335 h 1306205"/>
                            <a:gd name="connsiteX7" fmla="*/ 0 w 1714403"/>
                            <a:gd name="connsiteY7" fmla="*/ 1028475 h 1306205"/>
                            <a:gd name="connsiteX0" fmla="*/ 1590835 w 1714403"/>
                            <a:gd name="connsiteY0" fmla="*/ 0 h 1303335"/>
                            <a:gd name="connsiteX1" fmla="*/ 1552000 w 1714403"/>
                            <a:gd name="connsiteY1" fmla="*/ 112976 h 1303335"/>
                            <a:gd name="connsiteX2" fmla="*/ 1714403 w 1714403"/>
                            <a:gd name="connsiteY2" fmla="*/ 529576 h 1303335"/>
                            <a:gd name="connsiteX3" fmla="*/ 1139687 w 1714403"/>
                            <a:gd name="connsiteY3" fmla="*/ 783493 h 1303335"/>
                            <a:gd name="connsiteX4" fmla="*/ 932853 w 1714403"/>
                            <a:gd name="connsiteY4" fmla="*/ 1063811 h 1303335"/>
                            <a:gd name="connsiteX5" fmla="*/ 736208 w 1714403"/>
                            <a:gd name="connsiteY5" fmla="*/ 1092832 h 1303335"/>
                            <a:gd name="connsiteX6" fmla="*/ 172816 w 1714403"/>
                            <a:gd name="connsiteY6" fmla="*/ 1303335 h 1303335"/>
                            <a:gd name="connsiteX7" fmla="*/ 0 w 1714403"/>
                            <a:gd name="connsiteY7" fmla="*/ 1028475 h 1303335"/>
                            <a:gd name="connsiteX0" fmla="*/ 1605487 w 1729055"/>
                            <a:gd name="connsiteY0" fmla="*/ 0 h 1303335"/>
                            <a:gd name="connsiteX1" fmla="*/ 1566652 w 1729055"/>
                            <a:gd name="connsiteY1" fmla="*/ 112976 h 1303335"/>
                            <a:gd name="connsiteX2" fmla="*/ 1729055 w 1729055"/>
                            <a:gd name="connsiteY2" fmla="*/ 529576 h 1303335"/>
                            <a:gd name="connsiteX3" fmla="*/ 1154339 w 1729055"/>
                            <a:gd name="connsiteY3" fmla="*/ 783493 h 1303335"/>
                            <a:gd name="connsiteX4" fmla="*/ 947505 w 1729055"/>
                            <a:gd name="connsiteY4" fmla="*/ 1063811 h 1303335"/>
                            <a:gd name="connsiteX5" fmla="*/ 750860 w 1729055"/>
                            <a:gd name="connsiteY5" fmla="*/ 1092832 h 1303335"/>
                            <a:gd name="connsiteX6" fmla="*/ 187468 w 1729055"/>
                            <a:gd name="connsiteY6" fmla="*/ 1303335 h 1303335"/>
                            <a:gd name="connsiteX7" fmla="*/ 14652 w 1729055"/>
                            <a:gd name="connsiteY7" fmla="*/ 1028475 h 1303335"/>
                            <a:gd name="connsiteX8" fmla="*/ 8693 w 1729055"/>
                            <a:gd name="connsiteY8" fmla="*/ 1030797 h 1303335"/>
                            <a:gd name="connsiteX0" fmla="*/ 1918578 w 2042146"/>
                            <a:gd name="connsiteY0" fmla="*/ 0 h 1303335"/>
                            <a:gd name="connsiteX1" fmla="*/ 1879743 w 2042146"/>
                            <a:gd name="connsiteY1" fmla="*/ 112976 h 1303335"/>
                            <a:gd name="connsiteX2" fmla="*/ 2042146 w 2042146"/>
                            <a:gd name="connsiteY2" fmla="*/ 529576 h 1303335"/>
                            <a:gd name="connsiteX3" fmla="*/ 1467430 w 2042146"/>
                            <a:gd name="connsiteY3" fmla="*/ 783493 h 1303335"/>
                            <a:gd name="connsiteX4" fmla="*/ 1260596 w 2042146"/>
                            <a:gd name="connsiteY4" fmla="*/ 1063811 h 1303335"/>
                            <a:gd name="connsiteX5" fmla="*/ 1063951 w 2042146"/>
                            <a:gd name="connsiteY5" fmla="*/ 1092832 h 1303335"/>
                            <a:gd name="connsiteX6" fmla="*/ 500559 w 2042146"/>
                            <a:gd name="connsiteY6" fmla="*/ 1303335 h 1303335"/>
                            <a:gd name="connsiteX7" fmla="*/ 327743 w 2042146"/>
                            <a:gd name="connsiteY7" fmla="*/ 1028475 h 1303335"/>
                            <a:gd name="connsiteX8" fmla="*/ 0 w 2042146"/>
                            <a:gd name="connsiteY8" fmla="*/ 724186 h 1303335"/>
                            <a:gd name="connsiteX0" fmla="*/ 1919013 w 2042581"/>
                            <a:gd name="connsiteY0" fmla="*/ 0 h 1303335"/>
                            <a:gd name="connsiteX1" fmla="*/ 1880178 w 2042581"/>
                            <a:gd name="connsiteY1" fmla="*/ 112976 h 1303335"/>
                            <a:gd name="connsiteX2" fmla="*/ 2042581 w 2042581"/>
                            <a:gd name="connsiteY2" fmla="*/ 529576 h 1303335"/>
                            <a:gd name="connsiteX3" fmla="*/ 1467865 w 2042581"/>
                            <a:gd name="connsiteY3" fmla="*/ 783493 h 1303335"/>
                            <a:gd name="connsiteX4" fmla="*/ 1261031 w 2042581"/>
                            <a:gd name="connsiteY4" fmla="*/ 1063811 h 1303335"/>
                            <a:gd name="connsiteX5" fmla="*/ 1064386 w 2042581"/>
                            <a:gd name="connsiteY5" fmla="*/ 1092832 h 1303335"/>
                            <a:gd name="connsiteX6" fmla="*/ 500994 w 2042581"/>
                            <a:gd name="connsiteY6" fmla="*/ 1303335 h 1303335"/>
                            <a:gd name="connsiteX7" fmla="*/ 328178 w 2042581"/>
                            <a:gd name="connsiteY7" fmla="*/ 1028475 h 1303335"/>
                            <a:gd name="connsiteX8" fmla="*/ 435 w 2042581"/>
                            <a:gd name="connsiteY8" fmla="*/ 724186 h 1303335"/>
                            <a:gd name="connsiteX0" fmla="*/ 1942137 w 2065705"/>
                            <a:gd name="connsiteY0" fmla="*/ 0 h 1303335"/>
                            <a:gd name="connsiteX1" fmla="*/ 1903302 w 2065705"/>
                            <a:gd name="connsiteY1" fmla="*/ 112976 h 1303335"/>
                            <a:gd name="connsiteX2" fmla="*/ 2065705 w 2065705"/>
                            <a:gd name="connsiteY2" fmla="*/ 529576 h 1303335"/>
                            <a:gd name="connsiteX3" fmla="*/ 1490989 w 2065705"/>
                            <a:gd name="connsiteY3" fmla="*/ 783493 h 1303335"/>
                            <a:gd name="connsiteX4" fmla="*/ 1284155 w 2065705"/>
                            <a:gd name="connsiteY4" fmla="*/ 1063811 h 1303335"/>
                            <a:gd name="connsiteX5" fmla="*/ 1087510 w 2065705"/>
                            <a:gd name="connsiteY5" fmla="*/ 1092832 h 1303335"/>
                            <a:gd name="connsiteX6" fmla="*/ 524118 w 2065705"/>
                            <a:gd name="connsiteY6" fmla="*/ 1303335 h 1303335"/>
                            <a:gd name="connsiteX7" fmla="*/ 351302 w 2065705"/>
                            <a:gd name="connsiteY7" fmla="*/ 1028475 h 1303335"/>
                            <a:gd name="connsiteX8" fmla="*/ 23559 w 2065705"/>
                            <a:gd name="connsiteY8" fmla="*/ 724186 h 1303335"/>
                            <a:gd name="connsiteX9" fmla="*/ 26104 w 2065705"/>
                            <a:gd name="connsiteY9" fmla="*/ 726920 h 1303335"/>
                            <a:gd name="connsiteX0" fmla="*/ 2199128 w 2322696"/>
                            <a:gd name="connsiteY0" fmla="*/ 0 h 1303335"/>
                            <a:gd name="connsiteX1" fmla="*/ 2160293 w 2322696"/>
                            <a:gd name="connsiteY1" fmla="*/ 112976 h 1303335"/>
                            <a:gd name="connsiteX2" fmla="*/ 2322696 w 2322696"/>
                            <a:gd name="connsiteY2" fmla="*/ 529576 h 1303335"/>
                            <a:gd name="connsiteX3" fmla="*/ 1747980 w 2322696"/>
                            <a:gd name="connsiteY3" fmla="*/ 783493 h 1303335"/>
                            <a:gd name="connsiteX4" fmla="*/ 1541146 w 2322696"/>
                            <a:gd name="connsiteY4" fmla="*/ 1063811 h 1303335"/>
                            <a:gd name="connsiteX5" fmla="*/ 1344501 w 2322696"/>
                            <a:gd name="connsiteY5" fmla="*/ 1092832 h 1303335"/>
                            <a:gd name="connsiteX6" fmla="*/ 781109 w 2322696"/>
                            <a:gd name="connsiteY6" fmla="*/ 1303335 h 1303335"/>
                            <a:gd name="connsiteX7" fmla="*/ 608293 w 2322696"/>
                            <a:gd name="connsiteY7" fmla="*/ 1028475 h 1303335"/>
                            <a:gd name="connsiteX8" fmla="*/ 280550 w 2322696"/>
                            <a:gd name="connsiteY8" fmla="*/ 724186 h 1303335"/>
                            <a:gd name="connsiteX9" fmla="*/ 0 w 2322696"/>
                            <a:gd name="connsiteY9" fmla="*/ 679428 h 1303335"/>
                            <a:gd name="connsiteX0" fmla="*/ 2199128 w 2322696"/>
                            <a:gd name="connsiteY0" fmla="*/ 0 h 1303335"/>
                            <a:gd name="connsiteX1" fmla="*/ 2160293 w 2322696"/>
                            <a:gd name="connsiteY1" fmla="*/ 112976 h 1303335"/>
                            <a:gd name="connsiteX2" fmla="*/ 2322696 w 2322696"/>
                            <a:gd name="connsiteY2" fmla="*/ 529576 h 1303335"/>
                            <a:gd name="connsiteX3" fmla="*/ 1747980 w 2322696"/>
                            <a:gd name="connsiteY3" fmla="*/ 783493 h 1303335"/>
                            <a:gd name="connsiteX4" fmla="*/ 1541146 w 2322696"/>
                            <a:gd name="connsiteY4" fmla="*/ 1063811 h 1303335"/>
                            <a:gd name="connsiteX5" fmla="*/ 1344501 w 2322696"/>
                            <a:gd name="connsiteY5" fmla="*/ 1092832 h 1303335"/>
                            <a:gd name="connsiteX6" fmla="*/ 781109 w 2322696"/>
                            <a:gd name="connsiteY6" fmla="*/ 1303335 h 1303335"/>
                            <a:gd name="connsiteX7" fmla="*/ 608293 w 2322696"/>
                            <a:gd name="connsiteY7" fmla="*/ 1028475 h 1303335"/>
                            <a:gd name="connsiteX8" fmla="*/ 280550 w 2322696"/>
                            <a:gd name="connsiteY8" fmla="*/ 724186 h 1303335"/>
                            <a:gd name="connsiteX9" fmla="*/ 0 w 2322696"/>
                            <a:gd name="connsiteY9" fmla="*/ 679428 h 1303335"/>
                            <a:gd name="connsiteX0" fmla="*/ 2199128 w 2322696"/>
                            <a:gd name="connsiteY0" fmla="*/ 0 h 1303335"/>
                            <a:gd name="connsiteX1" fmla="*/ 2160293 w 2322696"/>
                            <a:gd name="connsiteY1" fmla="*/ 112976 h 1303335"/>
                            <a:gd name="connsiteX2" fmla="*/ 2322696 w 2322696"/>
                            <a:gd name="connsiteY2" fmla="*/ 529576 h 1303335"/>
                            <a:gd name="connsiteX3" fmla="*/ 1747980 w 2322696"/>
                            <a:gd name="connsiteY3" fmla="*/ 783493 h 1303335"/>
                            <a:gd name="connsiteX4" fmla="*/ 1541146 w 2322696"/>
                            <a:gd name="connsiteY4" fmla="*/ 1063811 h 1303335"/>
                            <a:gd name="connsiteX5" fmla="*/ 1344501 w 2322696"/>
                            <a:gd name="connsiteY5" fmla="*/ 1092832 h 1303335"/>
                            <a:gd name="connsiteX6" fmla="*/ 781109 w 2322696"/>
                            <a:gd name="connsiteY6" fmla="*/ 1303335 h 1303335"/>
                            <a:gd name="connsiteX7" fmla="*/ 608293 w 2322696"/>
                            <a:gd name="connsiteY7" fmla="*/ 1028475 h 1303335"/>
                            <a:gd name="connsiteX8" fmla="*/ 280550 w 2322696"/>
                            <a:gd name="connsiteY8" fmla="*/ 724186 h 1303335"/>
                            <a:gd name="connsiteX9" fmla="*/ 0 w 2322696"/>
                            <a:gd name="connsiteY9" fmla="*/ 679428 h 1303335"/>
                            <a:gd name="connsiteX0" fmla="*/ 2199128 w 2322696"/>
                            <a:gd name="connsiteY0" fmla="*/ 0 h 1303335"/>
                            <a:gd name="connsiteX1" fmla="*/ 2160293 w 2322696"/>
                            <a:gd name="connsiteY1" fmla="*/ 112976 h 1303335"/>
                            <a:gd name="connsiteX2" fmla="*/ 2322696 w 2322696"/>
                            <a:gd name="connsiteY2" fmla="*/ 529576 h 1303335"/>
                            <a:gd name="connsiteX3" fmla="*/ 1747980 w 2322696"/>
                            <a:gd name="connsiteY3" fmla="*/ 783493 h 1303335"/>
                            <a:gd name="connsiteX4" fmla="*/ 1541146 w 2322696"/>
                            <a:gd name="connsiteY4" fmla="*/ 1063811 h 1303335"/>
                            <a:gd name="connsiteX5" fmla="*/ 1344501 w 2322696"/>
                            <a:gd name="connsiteY5" fmla="*/ 1092832 h 1303335"/>
                            <a:gd name="connsiteX6" fmla="*/ 781109 w 2322696"/>
                            <a:gd name="connsiteY6" fmla="*/ 1303335 h 1303335"/>
                            <a:gd name="connsiteX7" fmla="*/ 608293 w 2322696"/>
                            <a:gd name="connsiteY7" fmla="*/ 1028475 h 1303335"/>
                            <a:gd name="connsiteX8" fmla="*/ 271158 w 2322696"/>
                            <a:gd name="connsiteY8" fmla="*/ 721185 h 1303335"/>
                            <a:gd name="connsiteX9" fmla="*/ 0 w 2322696"/>
                            <a:gd name="connsiteY9" fmla="*/ 679428 h 130333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322696" h="1303335">
                              <a:moveTo>
                                <a:pt x="2199128" y="0"/>
                              </a:moveTo>
                              <a:lnTo>
                                <a:pt x="2160293" y="112976"/>
                              </a:lnTo>
                              <a:lnTo>
                                <a:pt x="2322696" y="529576"/>
                              </a:lnTo>
                              <a:lnTo>
                                <a:pt x="1747980" y="783493"/>
                              </a:lnTo>
                              <a:lnTo>
                                <a:pt x="1541146" y="1063811"/>
                              </a:lnTo>
                              <a:lnTo>
                                <a:pt x="1344501" y="1092832"/>
                              </a:lnTo>
                              <a:lnTo>
                                <a:pt x="781109" y="1303335"/>
                              </a:lnTo>
                              <a:lnTo>
                                <a:pt x="608293" y="1028475"/>
                              </a:lnTo>
                              <a:lnTo>
                                <a:pt x="271158" y="721185"/>
                              </a:lnTo>
                              <a:lnTo>
                                <a:pt x="0" y="679428"/>
                              </a:lnTo>
                            </a:path>
                          </a:pathLst>
                        </a:cu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C02498" id="Freeform 3" o:spid="_x0000_s1026" style="position:absolute;margin-left:284.4pt;margin-top:58.45pt;width:182.8pt;height:102.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322696,130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" path="m2199128,r-38835,112976l2322696,529576,1747980,783493r-206834,280318l1344501,1092832,781109,1303335,608293,1028475,271158,721185,,679428e" filled="f" strokecolor="red" strokeweight="2pt">
                <v:path arrowok="t" o:connecttype="custom" o:connectlocs="2198052,0;2159236,112949;2321560,529448;1747125,783304;1540392,1063554;1343843,1092568;780727,1303020;607995,1028226;271025,721011;0,679264" o:connectangles="0,0,0,0,0,0,0,0,0,0"/>
              </v:shape>
            </w:pict>
          </mc:Fallback>
        </mc:AlternateContent>
      </w:r>
      <w:r>
        <w:rPr>
          <w:noProof/>
        </w:rPr>
        <mc:AlternateContent>
          <mc:Choice Requires="wps">
            <w:drawing>
              <wp:anchor distT="0" distB="0" distL="114300" distR="114300" simplePos="0" relativeHeight="251662336" behindDoc="0" locked="0" layoutInCell="1" allowOverlap="1" wp14:anchorId="495BE325" wp14:editId="6525E62B">
                <wp:simplePos x="0" y="0"/>
                <wp:positionH relativeFrom="column">
                  <wp:posOffset>757555</wp:posOffset>
                </wp:positionH>
                <wp:positionV relativeFrom="paragraph">
                  <wp:posOffset>202565</wp:posOffset>
                </wp:positionV>
                <wp:extent cx="4703445" cy="1929765"/>
                <wp:effectExtent l="0" t="0" r="20955" b="13335"/>
                <wp:wrapNone/>
                <wp:docPr id="7" name="Freeform 7"/>
                <wp:cNvGraphicFramePr/>
                <a:graphic xmlns:a="http://schemas.openxmlformats.org/drawingml/2006/main">
                  <a:graphicData uri="http://schemas.microsoft.com/office/word/2010/wordprocessingShape">
                    <wps:wsp>
                      <wps:cNvSpPr/>
                      <wps:spPr>
                        <a:xfrm>
                          <a:off x="0" y="0"/>
                          <a:ext cx="4703445" cy="1929765"/>
                        </a:xfrm>
                        <a:custGeom>
                          <a:avLst/>
                          <a:gdLst>
                            <a:gd name="connsiteX0" fmla="*/ 2700834 w 2700834"/>
                            <a:gd name="connsiteY0" fmla="*/ 1027376 h 1539299"/>
                            <a:gd name="connsiteX1" fmla="*/ 2471351 w 2700834"/>
                            <a:gd name="connsiteY1" fmla="*/ 1306286 h 1539299"/>
                            <a:gd name="connsiteX2" fmla="*/ 2280704 w 2700834"/>
                            <a:gd name="connsiteY2" fmla="*/ 1334530 h 1539299"/>
                            <a:gd name="connsiteX3" fmla="*/ 1733476 w 2700834"/>
                            <a:gd name="connsiteY3" fmla="*/ 1539299 h 1539299"/>
                            <a:gd name="connsiteX4" fmla="*/ 1525177 w 2700834"/>
                            <a:gd name="connsiteY4" fmla="*/ 1228615 h 1539299"/>
                            <a:gd name="connsiteX5" fmla="*/ 1214493 w 2700834"/>
                            <a:gd name="connsiteY5" fmla="*/ 956766 h 1539299"/>
                            <a:gd name="connsiteX6" fmla="*/ 946174 w 2700834"/>
                            <a:gd name="connsiteY6" fmla="*/ 917931 h 1539299"/>
                            <a:gd name="connsiteX7" fmla="*/ 518984 w 2700834"/>
                            <a:gd name="connsiteY7" fmla="*/ 646082 h 1539299"/>
                            <a:gd name="connsiteX8" fmla="*/ 321276 w 2700834"/>
                            <a:gd name="connsiteY8" fmla="*/ 158873 h 1539299"/>
                            <a:gd name="connsiteX9" fmla="*/ 155342 w 2700834"/>
                            <a:gd name="connsiteY9" fmla="*/ 0 h 1539299"/>
                            <a:gd name="connsiteX10" fmla="*/ 0 w 2700834"/>
                            <a:gd name="connsiteY10" fmla="*/ 165934 h 1539299"/>
                            <a:gd name="connsiteX11" fmla="*/ 0 w 2700834"/>
                            <a:gd name="connsiteY11" fmla="*/ 158873 h 1539299"/>
                            <a:gd name="connsiteX0" fmla="*/ 2736320 w 2736320"/>
                            <a:gd name="connsiteY0" fmla="*/ 988579 h 1539299"/>
                            <a:gd name="connsiteX1" fmla="*/ 2471351 w 2736320"/>
                            <a:gd name="connsiteY1" fmla="*/ 1306286 h 1539299"/>
                            <a:gd name="connsiteX2" fmla="*/ 2280704 w 2736320"/>
                            <a:gd name="connsiteY2" fmla="*/ 1334530 h 1539299"/>
                            <a:gd name="connsiteX3" fmla="*/ 1733476 w 2736320"/>
                            <a:gd name="connsiteY3" fmla="*/ 1539299 h 1539299"/>
                            <a:gd name="connsiteX4" fmla="*/ 1525177 w 2736320"/>
                            <a:gd name="connsiteY4" fmla="*/ 1228615 h 1539299"/>
                            <a:gd name="connsiteX5" fmla="*/ 1214493 w 2736320"/>
                            <a:gd name="connsiteY5" fmla="*/ 956766 h 1539299"/>
                            <a:gd name="connsiteX6" fmla="*/ 946174 w 2736320"/>
                            <a:gd name="connsiteY6" fmla="*/ 917931 h 1539299"/>
                            <a:gd name="connsiteX7" fmla="*/ 518984 w 2736320"/>
                            <a:gd name="connsiteY7" fmla="*/ 646082 h 1539299"/>
                            <a:gd name="connsiteX8" fmla="*/ 321276 w 2736320"/>
                            <a:gd name="connsiteY8" fmla="*/ 158873 h 1539299"/>
                            <a:gd name="connsiteX9" fmla="*/ 155342 w 2736320"/>
                            <a:gd name="connsiteY9" fmla="*/ 0 h 1539299"/>
                            <a:gd name="connsiteX10" fmla="*/ 0 w 2736320"/>
                            <a:gd name="connsiteY10" fmla="*/ 165934 h 1539299"/>
                            <a:gd name="connsiteX11" fmla="*/ 0 w 2736320"/>
                            <a:gd name="connsiteY11" fmla="*/ 158873 h 1539299"/>
                            <a:gd name="connsiteX0" fmla="*/ 2764670 w 2764670"/>
                            <a:gd name="connsiteY0" fmla="*/ 925065 h 1539299"/>
                            <a:gd name="connsiteX1" fmla="*/ 2471351 w 2764670"/>
                            <a:gd name="connsiteY1" fmla="*/ 1306286 h 1539299"/>
                            <a:gd name="connsiteX2" fmla="*/ 2280704 w 2764670"/>
                            <a:gd name="connsiteY2" fmla="*/ 1334530 h 1539299"/>
                            <a:gd name="connsiteX3" fmla="*/ 1733476 w 2764670"/>
                            <a:gd name="connsiteY3" fmla="*/ 1539299 h 1539299"/>
                            <a:gd name="connsiteX4" fmla="*/ 1525177 w 2764670"/>
                            <a:gd name="connsiteY4" fmla="*/ 1228615 h 1539299"/>
                            <a:gd name="connsiteX5" fmla="*/ 1214493 w 2764670"/>
                            <a:gd name="connsiteY5" fmla="*/ 956766 h 1539299"/>
                            <a:gd name="connsiteX6" fmla="*/ 946174 w 2764670"/>
                            <a:gd name="connsiteY6" fmla="*/ 917931 h 1539299"/>
                            <a:gd name="connsiteX7" fmla="*/ 518984 w 2764670"/>
                            <a:gd name="connsiteY7" fmla="*/ 646082 h 1539299"/>
                            <a:gd name="connsiteX8" fmla="*/ 321276 w 2764670"/>
                            <a:gd name="connsiteY8" fmla="*/ 158873 h 1539299"/>
                            <a:gd name="connsiteX9" fmla="*/ 155342 w 2764670"/>
                            <a:gd name="connsiteY9" fmla="*/ 0 h 1539299"/>
                            <a:gd name="connsiteX10" fmla="*/ 0 w 2764670"/>
                            <a:gd name="connsiteY10" fmla="*/ 165934 h 1539299"/>
                            <a:gd name="connsiteX11" fmla="*/ 0 w 2764670"/>
                            <a:gd name="connsiteY11" fmla="*/ 158873 h 1539299"/>
                            <a:gd name="connsiteX0" fmla="*/ 2764670 w 2764670"/>
                            <a:gd name="connsiteY0" fmla="*/ 893324 h 1539299"/>
                            <a:gd name="connsiteX1" fmla="*/ 2471351 w 2764670"/>
                            <a:gd name="connsiteY1" fmla="*/ 1306286 h 1539299"/>
                            <a:gd name="connsiteX2" fmla="*/ 2280704 w 2764670"/>
                            <a:gd name="connsiteY2" fmla="*/ 1334530 h 1539299"/>
                            <a:gd name="connsiteX3" fmla="*/ 1733476 w 2764670"/>
                            <a:gd name="connsiteY3" fmla="*/ 1539299 h 1539299"/>
                            <a:gd name="connsiteX4" fmla="*/ 1525177 w 2764670"/>
                            <a:gd name="connsiteY4" fmla="*/ 1228615 h 1539299"/>
                            <a:gd name="connsiteX5" fmla="*/ 1214493 w 2764670"/>
                            <a:gd name="connsiteY5" fmla="*/ 956766 h 1539299"/>
                            <a:gd name="connsiteX6" fmla="*/ 946174 w 2764670"/>
                            <a:gd name="connsiteY6" fmla="*/ 917931 h 1539299"/>
                            <a:gd name="connsiteX7" fmla="*/ 518984 w 2764670"/>
                            <a:gd name="connsiteY7" fmla="*/ 646082 h 1539299"/>
                            <a:gd name="connsiteX8" fmla="*/ 321276 w 2764670"/>
                            <a:gd name="connsiteY8" fmla="*/ 158873 h 1539299"/>
                            <a:gd name="connsiteX9" fmla="*/ 155342 w 2764670"/>
                            <a:gd name="connsiteY9" fmla="*/ 0 h 1539299"/>
                            <a:gd name="connsiteX10" fmla="*/ 0 w 2764670"/>
                            <a:gd name="connsiteY10" fmla="*/ 165934 h 1539299"/>
                            <a:gd name="connsiteX11" fmla="*/ 0 w 2764670"/>
                            <a:gd name="connsiteY11" fmla="*/ 158873 h 1539299"/>
                            <a:gd name="connsiteX0" fmla="*/ 2743998 w 2743998"/>
                            <a:gd name="connsiteY0" fmla="*/ 928665 h 1539299"/>
                            <a:gd name="connsiteX1" fmla="*/ 2471351 w 2743998"/>
                            <a:gd name="connsiteY1" fmla="*/ 1306286 h 1539299"/>
                            <a:gd name="connsiteX2" fmla="*/ 2280704 w 2743998"/>
                            <a:gd name="connsiteY2" fmla="*/ 1334530 h 1539299"/>
                            <a:gd name="connsiteX3" fmla="*/ 1733476 w 2743998"/>
                            <a:gd name="connsiteY3" fmla="*/ 1539299 h 1539299"/>
                            <a:gd name="connsiteX4" fmla="*/ 1525177 w 2743998"/>
                            <a:gd name="connsiteY4" fmla="*/ 1228615 h 1539299"/>
                            <a:gd name="connsiteX5" fmla="*/ 1214493 w 2743998"/>
                            <a:gd name="connsiteY5" fmla="*/ 956766 h 1539299"/>
                            <a:gd name="connsiteX6" fmla="*/ 946174 w 2743998"/>
                            <a:gd name="connsiteY6" fmla="*/ 917931 h 1539299"/>
                            <a:gd name="connsiteX7" fmla="*/ 518984 w 2743998"/>
                            <a:gd name="connsiteY7" fmla="*/ 646082 h 1539299"/>
                            <a:gd name="connsiteX8" fmla="*/ 321276 w 2743998"/>
                            <a:gd name="connsiteY8" fmla="*/ 158873 h 1539299"/>
                            <a:gd name="connsiteX9" fmla="*/ 155342 w 2743998"/>
                            <a:gd name="connsiteY9" fmla="*/ 0 h 1539299"/>
                            <a:gd name="connsiteX10" fmla="*/ 0 w 2743998"/>
                            <a:gd name="connsiteY10" fmla="*/ 165934 h 1539299"/>
                            <a:gd name="connsiteX11" fmla="*/ 0 w 2743998"/>
                            <a:gd name="connsiteY11" fmla="*/ 158873 h 1539299"/>
                            <a:gd name="connsiteX0" fmla="*/ 2773048 w 2773048"/>
                            <a:gd name="connsiteY0" fmla="*/ 911048 h 1539299"/>
                            <a:gd name="connsiteX1" fmla="*/ 2471351 w 2773048"/>
                            <a:gd name="connsiteY1" fmla="*/ 1306286 h 1539299"/>
                            <a:gd name="connsiteX2" fmla="*/ 2280704 w 2773048"/>
                            <a:gd name="connsiteY2" fmla="*/ 1334530 h 1539299"/>
                            <a:gd name="connsiteX3" fmla="*/ 1733476 w 2773048"/>
                            <a:gd name="connsiteY3" fmla="*/ 1539299 h 1539299"/>
                            <a:gd name="connsiteX4" fmla="*/ 1525177 w 2773048"/>
                            <a:gd name="connsiteY4" fmla="*/ 1228615 h 1539299"/>
                            <a:gd name="connsiteX5" fmla="*/ 1214493 w 2773048"/>
                            <a:gd name="connsiteY5" fmla="*/ 956766 h 1539299"/>
                            <a:gd name="connsiteX6" fmla="*/ 946174 w 2773048"/>
                            <a:gd name="connsiteY6" fmla="*/ 917931 h 1539299"/>
                            <a:gd name="connsiteX7" fmla="*/ 518984 w 2773048"/>
                            <a:gd name="connsiteY7" fmla="*/ 646082 h 1539299"/>
                            <a:gd name="connsiteX8" fmla="*/ 321276 w 2773048"/>
                            <a:gd name="connsiteY8" fmla="*/ 158873 h 1539299"/>
                            <a:gd name="connsiteX9" fmla="*/ 155342 w 2773048"/>
                            <a:gd name="connsiteY9" fmla="*/ 0 h 1539299"/>
                            <a:gd name="connsiteX10" fmla="*/ 0 w 2773048"/>
                            <a:gd name="connsiteY10" fmla="*/ 165934 h 1539299"/>
                            <a:gd name="connsiteX11" fmla="*/ 0 w 2773048"/>
                            <a:gd name="connsiteY11" fmla="*/ 158873 h 1539299"/>
                            <a:gd name="connsiteX0" fmla="*/ 2773048 w 2773048"/>
                            <a:gd name="connsiteY0" fmla="*/ 868218 h 1539299"/>
                            <a:gd name="connsiteX1" fmla="*/ 2471351 w 2773048"/>
                            <a:gd name="connsiteY1" fmla="*/ 1306286 h 1539299"/>
                            <a:gd name="connsiteX2" fmla="*/ 2280704 w 2773048"/>
                            <a:gd name="connsiteY2" fmla="*/ 1334530 h 1539299"/>
                            <a:gd name="connsiteX3" fmla="*/ 1733476 w 2773048"/>
                            <a:gd name="connsiteY3" fmla="*/ 1539299 h 1539299"/>
                            <a:gd name="connsiteX4" fmla="*/ 1525177 w 2773048"/>
                            <a:gd name="connsiteY4" fmla="*/ 1228615 h 1539299"/>
                            <a:gd name="connsiteX5" fmla="*/ 1214493 w 2773048"/>
                            <a:gd name="connsiteY5" fmla="*/ 956766 h 1539299"/>
                            <a:gd name="connsiteX6" fmla="*/ 946174 w 2773048"/>
                            <a:gd name="connsiteY6" fmla="*/ 917931 h 1539299"/>
                            <a:gd name="connsiteX7" fmla="*/ 518984 w 2773048"/>
                            <a:gd name="connsiteY7" fmla="*/ 646082 h 1539299"/>
                            <a:gd name="connsiteX8" fmla="*/ 321276 w 2773048"/>
                            <a:gd name="connsiteY8" fmla="*/ 158873 h 1539299"/>
                            <a:gd name="connsiteX9" fmla="*/ 155342 w 2773048"/>
                            <a:gd name="connsiteY9" fmla="*/ 0 h 1539299"/>
                            <a:gd name="connsiteX10" fmla="*/ 0 w 2773048"/>
                            <a:gd name="connsiteY10" fmla="*/ 165934 h 1539299"/>
                            <a:gd name="connsiteX11" fmla="*/ 0 w 2773048"/>
                            <a:gd name="connsiteY11" fmla="*/ 158873 h 1539299"/>
                            <a:gd name="connsiteX0" fmla="*/ 2797505 w 2797505"/>
                            <a:gd name="connsiteY0" fmla="*/ 873014 h 1539299"/>
                            <a:gd name="connsiteX1" fmla="*/ 2471351 w 2797505"/>
                            <a:gd name="connsiteY1" fmla="*/ 1306286 h 1539299"/>
                            <a:gd name="connsiteX2" fmla="*/ 2280704 w 2797505"/>
                            <a:gd name="connsiteY2" fmla="*/ 1334530 h 1539299"/>
                            <a:gd name="connsiteX3" fmla="*/ 1733476 w 2797505"/>
                            <a:gd name="connsiteY3" fmla="*/ 1539299 h 1539299"/>
                            <a:gd name="connsiteX4" fmla="*/ 1525177 w 2797505"/>
                            <a:gd name="connsiteY4" fmla="*/ 1228615 h 1539299"/>
                            <a:gd name="connsiteX5" fmla="*/ 1214493 w 2797505"/>
                            <a:gd name="connsiteY5" fmla="*/ 956766 h 1539299"/>
                            <a:gd name="connsiteX6" fmla="*/ 946174 w 2797505"/>
                            <a:gd name="connsiteY6" fmla="*/ 917931 h 1539299"/>
                            <a:gd name="connsiteX7" fmla="*/ 518984 w 2797505"/>
                            <a:gd name="connsiteY7" fmla="*/ 646082 h 1539299"/>
                            <a:gd name="connsiteX8" fmla="*/ 321276 w 2797505"/>
                            <a:gd name="connsiteY8" fmla="*/ 158873 h 1539299"/>
                            <a:gd name="connsiteX9" fmla="*/ 155342 w 2797505"/>
                            <a:gd name="connsiteY9" fmla="*/ 0 h 1539299"/>
                            <a:gd name="connsiteX10" fmla="*/ 0 w 2797505"/>
                            <a:gd name="connsiteY10" fmla="*/ 165934 h 1539299"/>
                            <a:gd name="connsiteX11" fmla="*/ 0 w 2797505"/>
                            <a:gd name="connsiteY11" fmla="*/ 158873 h 1539299"/>
                            <a:gd name="connsiteX0" fmla="*/ 2859234 w 2859234"/>
                            <a:gd name="connsiteY0" fmla="*/ 873014 h 1539299"/>
                            <a:gd name="connsiteX1" fmla="*/ 2533080 w 2859234"/>
                            <a:gd name="connsiteY1" fmla="*/ 1306286 h 1539299"/>
                            <a:gd name="connsiteX2" fmla="*/ 2342433 w 2859234"/>
                            <a:gd name="connsiteY2" fmla="*/ 1334530 h 1539299"/>
                            <a:gd name="connsiteX3" fmla="*/ 1795205 w 2859234"/>
                            <a:gd name="connsiteY3" fmla="*/ 1539299 h 1539299"/>
                            <a:gd name="connsiteX4" fmla="*/ 1586906 w 2859234"/>
                            <a:gd name="connsiteY4" fmla="*/ 1228615 h 1539299"/>
                            <a:gd name="connsiteX5" fmla="*/ 1276222 w 2859234"/>
                            <a:gd name="connsiteY5" fmla="*/ 956766 h 1539299"/>
                            <a:gd name="connsiteX6" fmla="*/ 1007903 w 2859234"/>
                            <a:gd name="connsiteY6" fmla="*/ 917931 h 1539299"/>
                            <a:gd name="connsiteX7" fmla="*/ 580713 w 2859234"/>
                            <a:gd name="connsiteY7" fmla="*/ 646082 h 1539299"/>
                            <a:gd name="connsiteX8" fmla="*/ 383005 w 2859234"/>
                            <a:gd name="connsiteY8" fmla="*/ 158873 h 1539299"/>
                            <a:gd name="connsiteX9" fmla="*/ 217071 w 2859234"/>
                            <a:gd name="connsiteY9" fmla="*/ 0 h 1539299"/>
                            <a:gd name="connsiteX10" fmla="*/ 61729 w 2859234"/>
                            <a:gd name="connsiteY10" fmla="*/ 165934 h 1539299"/>
                            <a:gd name="connsiteX11" fmla="*/ 0 w 2859234"/>
                            <a:gd name="connsiteY11" fmla="*/ 119609 h 1539299"/>
                            <a:gd name="connsiteX0" fmla="*/ 2890100 w 2890100"/>
                            <a:gd name="connsiteY0" fmla="*/ 873014 h 1539299"/>
                            <a:gd name="connsiteX1" fmla="*/ 2563946 w 2890100"/>
                            <a:gd name="connsiteY1" fmla="*/ 1306286 h 1539299"/>
                            <a:gd name="connsiteX2" fmla="*/ 2373299 w 2890100"/>
                            <a:gd name="connsiteY2" fmla="*/ 1334530 h 1539299"/>
                            <a:gd name="connsiteX3" fmla="*/ 1826071 w 2890100"/>
                            <a:gd name="connsiteY3" fmla="*/ 1539299 h 1539299"/>
                            <a:gd name="connsiteX4" fmla="*/ 1617772 w 2890100"/>
                            <a:gd name="connsiteY4" fmla="*/ 1228615 h 1539299"/>
                            <a:gd name="connsiteX5" fmla="*/ 1307088 w 2890100"/>
                            <a:gd name="connsiteY5" fmla="*/ 956766 h 1539299"/>
                            <a:gd name="connsiteX6" fmla="*/ 1038769 w 2890100"/>
                            <a:gd name="connsiteY6" fmla="*/ 917931 h 1539299"/>
                            <a:gd name="connsiteX7" fmla="*/ 611579 w 2890100"/>
                            <a:gd name="connsiteY7" fmla="*/ 646082 h 1539299"/>
                            <a:gd name="connsiteX8" fmla="*/ 413871 w 2890100"/>
                            <a:gd name="connsiteY8" fmla="*/ 158873 h 1539299"/>
                            <a:gd name="connsiteX9" fmla="*/ 247937 w 2890100"/>
                            <a:gd name="connsiteY9" fmla="*/ 0 h 1539299"/>
                            <a:gd name="connsiteX10" fmla="*/ 92595 w 2890100"/>
                            <a:gd name="connsiteY10" fmla="*/ 165934 h 1539299"/>
                            <a:gd name="connsiteX11" fmla="*/ 0 w 2890100"/>
                            <a:gd name="connsiteY11" fmla="*/ 111198 h 1539299"/>
                            <a:gd name="connsiteX0" fmla="*/ 2896958 w 2896958"/>
                            <a:gd name="connsiteY0" fmla="*/ 873014 h 1539299"/>
                            <a:gd name="connsiteX1" fmla="*/ 2570804 w 2896958"/>
                            <a:gd name="connsiteY1" fmla="*/ 1306286 h 1539299"/>
                            <a:gd name="connsiteX2" fmla="*/ 2380157 w 2896958"/>
                            <a:gd name="connsiteY2" fmla="*/ 1334530 h 1539299"/>
                            <a:gd name="connsiteX3" fmla="*/ 1832929 w 2896958"/>
                            <a:gd name="connsiteY3" fmla="*/ 1539299 h 1539299"/>
                            <a:gd name="connsiteX4" fmla="*/ 1624630 w 2896958"/>
                            <a:gd name="connsiteY4" fmla="*/ 1228615 h 1539299"/>
                            <a:gd name="connsiteX5" fmla="*/ 1313946 w 2896958"/>
                            <a:gd name="connsiteY5" fmla="*/ 956766 h 1539299"/>
                            <a:gd name="connsiteX6" fmla="*/ 1045627 w 2896958"/>
                            <a:gd name="connsiteY6" fmla="*/ 917931 h 1539299"/>
                            <a:gd name="connsiteX7" fmla="*/ 618437 w 2896958"/>
                            <a:gd name="connsiteY7" fmla="*/ 646082 h 1539299"/>
                            <a:gd name="connsiteX8" fmla="*/ 420729 w 2896958"/>
                            <a:gd name="connsiteY8" fmla="*/ 158873 h 1539299"/>
                            <a:gd name="connsiteX9" fmla="*/ 254795 w 2896958"/>
                            <a:gd name="connsiteY9" fmla="*/ 0 h 1539299"/>
                            <a:gd name="connsiteX10" fmla="*/ 99453 w 2896958"/>
                            <a:gd name="connsiteY10" fmla="*/ 165934 h 1539299"/>
                            <a:gd name="connsiteX11" fmla="*/ 6858 w 2896958"/>
                            <a:gd name="connsiteY11" fmla="*/ 111198 h 1539299"/>
                            <a:gd name="connsiteX12" fmla="*/ 6858 w 2896958"/>
                            <a:gd name="connsiteY12" fmla="*/ 109395 h 1539299"/>
                            <a:gd name="connsiteX0" fmla="*/ 2963059 w 2963059"/>
                            <a:gd name="connsiteY0" fmla="*/ 873014 h 1539299"/>
                            <a:gd name="connsiteX1" fmla="*/ 2636905 w 2963059"/>
                            <a:gd name="connsiteY1" fmla="*/ 1306286 h 1539299"/>
                            <a:gd name="connsiteX2" fmla="*/ 2446258 w 2963059"/>
                            <a:gd name="connsiteY2" fmla="*/ 1334530 h 1539299"/>
                            <a:gd name="connsiteX3" fmla="*/ 1899030 w 2963059"/>
                            <a:gd name="connsiteY3" fmla="*/ 1539299 h 1539299"/>
                            <a:gd name="connsiteX4" fmla="*/ 1690731 w 2963059"/>
                            <a:gd name="connsiteY4" fmla="*/ 1228615 h 1539299"/>
                            <a:gd name="connsiteX5" fmla="*/ 1380047 w 2963059"/>
                            <a:gd name="connsiteY5" fmla="*/ 956766 h 1539299"/>
                            <a:gd name="connsiteX6" fmla="*/ 1111728 w 2963059"/>
                            <a:gd name="connsiteY6" fmla="*/ 917931 h 1539299"/>
                            <a:gd name="connsiteX7" fmla="*/ 684538 w 2963059"/>
                            <a:gd name="connsiteY7" fmla="*/ 646082 h 1539299"/>
                            <a:gd name="connsiteX8" fmla="*/ 486830 w 2963059"/>
                            <a:gd name="connsiteY8" fmla="*/ 158873 h 1539299"/>
                            <a:gd name="connsiteX9" fmla="*/ 320896 w 2963059"/>
                            <a:gd name="connsiteY9" fmla="*/ 0 h 1539299"/>
                            <a:gd name="connsiteX10" fmla="*/ 165554 w 2963059"/>
                            <a:gd name="connsiteY10" fmla="*/ 165934 h 1539299"/>
                            <a:gd name="connsiteX11" fmla="*/ 72959 w 2963059"/>
                            <a:gd name="connsiteY11" fmla="*/ 111198 h 1539299"/>
                            <a:gd name="connsiteX12" fmla="*/ 0 w 2963059"/>
                            <a:gd name="connsiteY12" fmla="*/ 103789 h 1539299"/>
                            <a:gd name="connsiteX0" fmla="*/ 2971715 w 2971715"/>
                            <a:gd name="connsiteY0" fmla="*/ 873014 h 1539299"/>
                            <a:gd name="connsiteX1" fmla="*/ 2645561 w 2971715"/>
                            <a:gd name="connsiteY1" fmla="*/ 1306286 h 1539299"/>
                            <a:gd name="connsiteX2" fmla="*/ 2454914 w 2971715"/>
                            <a:gd name="connsiteY2" fmla="*/ 1334530 h 1539299"/>
                            <a:gd name="connsiteX3" fmla="*/ 1907686 w 2971715"/>
                            <a:gd name="connsiteY3" fmla="*/ 1539299 h 1539299"/>
                            <a:gd name="connsiteX4" fmla="*/ 1699387 w 2971715"/>
                            <a:gd name="connsiteY4" fmla="*/ 1228615 h 1539299"/>
                            <a:gd name="connsiteX5" fmla="*/ 1388703 w 2971715"/>
                            <a:gd name="connsiteY5" fmla="*/ 956766 h 1539299"/>
                            <a:gd name="connsiteX6" fmla="*/ 1120384 w 2971715"/>
                            <a:gd name="connsiteY6" fmla="*/ 917931 h 1539299"/>
                            <a:gd name="connsiteX7" fmla="*/ 693194 w 2971715"/>
                            <a:gd name="connsiteY7" fmla="*/ 646082 h 1539299"/>
                            <a:gd name="connsiteX8" fmla="*/ 495486 w 2971715"/>
                            <a:gd name="connsiteY8" fmla="*/ 158873 h 1539299"/>
                            <a:gd name="connsiteX9" fmla="*/ 329552 w 2971715"/>
                            <a:gd name="connsiteY9" fmla="*/ 0 h 1539299"/>
                            <a:gd name="connsiteX10" fmla="*/ 174210 w 2971715"/>
                            <a:gd name="connsiteY10" fmla="*/ 165934 h 1539299"/>
                            <a:gd name="connsiteX11" fmla="*/ 81615 w 2971715"/>
                            <a:gd name="connsiteY11" fmla="*/ 111198 h 1539299"/>
                            <a:gd name="connsiteX12" fmla="*/ 8656 w 2971715"/>
                            <a:gd name="connsiteY12" fmla="*/ 103789 h 1539299"/>
                            <a:gd name="connsiteX13" fmla="*/ 238 w 2971715"/>
                            <a:gd name="connsiteY13" fmla="*/ 106590 h 1539299"/>
                            <a:gd name="connsiteX0" fmla="*/ 3013568 w 3013568"/>
                            <a:gd name="connsiteY0" fmla="*/ 873014 h 1539299"/>
                            <a:gd name="connsiteX1" fmla="*/ 2687414 w 3013568"/>
                            <a:gd name="connsiteY1" fmla="*/ 1306286 h 1539299"/>
                            <a:gd name="connsiteX2" fmla="*/ 2496767 w 3013568"/>
                            <a:gd name="connsiteY2" fmla="*/ 1334530 h 1539299"/>
                            <a:gd name="connsiteX3" fmla="*/ 1949539 w 3013568"/>
                            <a:gd name="connsiteY3" fmla="*/ 1539299 h 1539299"/>
                            <a:gd name="connsiteX4" fmla="*/ 1741240 w 3013568"/>
                            <a:gd name="connsiteY4" fmla="*/ 1228615 h 1539299"/>
                            <a:gd name="connsiteX5" fmla="*/ 1430556 w 3013568"/>
                            <a:gd name="connsiteY5" fmla="*/ 956766 h 1539299"/>
                            <a:gd name="connsiteX6" fmla="*/ 1162237 w 3013568"/>
                            <a:gd name="connsiteY6" fmla="*/ 917931 h 1539299"/>
                            <a:gd name="connsiteX7" fmla="*/ 735047 w 3013568"/>
                            <a:gd name="connsiteY7" fmla="*/ 646082 h 1539299"/>
                            <a:gd name="connsiteX8" fmla="*/ 537339 w 3013568"/>
                            <a:gd name="connsiteY8" fmla="*/ 158873 h 1539299"/>
                            <a:gd name="connsiteX9" fmla="*/ 371405 w 3013568"/>
                            <a:gd name="connsiteY9" fmla="*/ 0 h 1539299"/>
                            <a:gd name="connsiteX10" fmla="*/ 216063 w 3013568"/>
                            <a:gd name="connsiteY10" fmla="*/ 165934 h 1539299"/>
                            <a:gd name="connsiteX11" fmla="*/ 123468 w 3013568"/>
                            <a:gd name="connsiteY11" fmla="*/ 111198 h 1539299"/>
                            <a:gd name="connsiteX12" fmla="*/ 50509 w 3013568"/>
                            <a:gd name="connsiteY12" fmla="*/ 103789 h 1539299"/>
                            <a:gd name="connsiteX13" fmla="*/ 0 w 3013568"/>
                            <a:gd name="connsiteY13" fmla="*/ 75739 h 1539299"/>
                            <a:gd name="connsiteX0" fmla="*/ 3018227 w 3018227"/>
                            <a:gd name="connsiteY0" fmla="*/ 873014 h 1539299"/>
                            <a:gd name="connsiteX1" fmla="*/ 2692073 w 3018227"/>
                            <a:gd name="connsiteY1" fmla="*/ 1306286 h 1539299"/>
                            <a:gd name="connsiteX2" fmla="*/ 2501426 w 3018227"/>
                            <a:gd name="connsiteY2" fmla="*/ 1334530 h 1539299"/>
                            <a:gd name="connsiteX3" fmla="*/ 1954198 w 3018227"/>
                            <a:gd name="connsiteY3" fmla="*/ 1539299 h 1539299"/>
                            <a:gd name="connsiteX4" fmla="*/ 1745899 w 3018227"/>
                            <a:gd name="connsiteY4" fmla="*/ 1228615 h 1539299"/>
                            <a:gd name="connsiteX5" fmla="*/ 1435215 w 3018227"/>
                            <a:gd name="connsiteY5" fmla="*/ 956766 h 1539299"/>
                            <a:gd name="connsiteX6" fmla="*/ 1166896 w 3018227"/>
                            <a:gd name="connsiteY6" fmla="*/ 917931 h 1539299"/>
                            <a:gd name="connsiteX7" fmla="*/ 739706 w 3018227"/>
                            <a:gd name="connsiteY7" fmla="*/ 646082 h 1539299"/>
                            <a:gd name="connsiteX8" fmla="*/ 541998 w 3018227"/>
                            <a:gd name="connsiteY8" fmla="*/ 158873 h 1539299"/>
                            <a:gd name="connsiteX9" fmla="*/ 376064 w 3018227"/>
                            <a:gd name="connsiteY9" fmla="*/ 0 h 1539299"/>
                            <a:gd name="connsiteX10" fmla="*/ 220722 w 3018227"/>
                            <a:gd name="connsiteY10" fmla="*/ 165934 h 1539299"/>
                            <a:gd name="connsiteX11" fmla="*/ 128127 w 3018227"/>
                            <a:gd name="connsiteY11" fmla="*/ 111198 h 1539299"/>
                            <a:gd name="connsiteX12" fmla="*/ 55168 w 3018227"/>
                            <a:gd name="connsiteY12" fmla="*/ 103789 h 1539299"/>
                            <a:gd name="connsiteX13" fmla="*/ 4659 w 3018227"/>
                            <a:gd name="connsiteY13" fmla="*/ 75739 h 1539299"/>
                            <a:gd name="connsiteX14" fmla="*/ 1853 w 3018227"/>
                            <a:gd name="connsiteY14" fmla="*/ 78540 h 1539299"/>
                            <a:gd name="connsiteX0" fmla="*/ 3195967 w 3195967"/>
                            <a:gd name="connsiteY0" fmla="*/ 873014 h 1539299"/>
                            <a:gd name="connsiteX1" fmla="*/ 2869813 w 3195967"/>
                            <a:gd name="connsiteY1" fmla="*/ 1306286 h 1539299"/>
                            <a:gd name="connsiteX2" fmla="*/ 2679166 w 3195967"/>
                            <a:gd name="connsiteY2" fmla="*/ 1334530 h 1539299"/>
                            <a:gd name="connsiteX3" fmla="*/ 2131938 w 3195967"/>
                            <a:gd name="connsiteY3" fmla="*/ 1539299 h 1539299"/>
                            <a:gd name="connsiteX4" fmla="*/ 1923639 w 3195967"/>
                            <a:gd name="connsiteY4" fmla="*/ 1228615 h 1539299"/>
                            <a:gd name="connsiteX5" fmla="*/ 1612955 w 3195967"/>
                            <a:gd name="connsiteY5" fmla="*/ 956766 h 1539299"/>
                            <a:gd name="connsiteX6" fmla="*/ 1344636 w 3195967"/>
                            <a:gd name="connsiteY6" fmla="*/ 917931 h 1539299"/>
                            <a:gd name="connsiteX7" fmla="*/ 917446 w 3195967"/>
                            <a:gd name="connsiteY7" fmla="*/ 646082 h 1539299"/>
                            <a:gd name="connsiteX8" fmla="*/ 719738 w 3195967"/>
                            <a:gd name="connsiteY8" fmla="*/ 158873 h 1539299"/>
                            <a:gd name="connsiteX9" fmla="*/ 553804 w 3195967"/>
                            <a:gd name="connsiteY9" fmla="*/ 0 h 1539299"/>
                            <a:gd name="connsiteX10" fmla="*/ 398462 w 3195967"/>
                            <a:gd name="connsiteY10" fmla="*/ 165934 h 1539299"/>
                            <a:gd name="connsiteX11" fmla="*/ 305867 w 3195967"/>
                            <a:gd name="connsiteY11" fmla="*/ 111198 h 1539299"/>
                            <a:gd name="connsiteX12" fmla="*/ 232908 w 3195967"/>
                            <a:gd name="connsiteY12" fmla="*/ 103789 h 1539299"/>
                            <a:gd name="connsiteX13" fmla="*/ 182399 w 3195967"/>
                            <a:gd name="connsiteY13" fmla="*/ 75739 h 1539299"/>
                            <a:gd name="connsiteX14" fmla="*/ 0 w 3195967"/>
                            <a:gd name="connsiteY14" fmla="*/ 67323 h 1539299"/>
                            <a:gd name="connsiteX0" fmla="*/ 3211205 w 3211205"/>
                            <a:gd name="connsiteY0" fmla="*/ 873014 h 1539299"/>
                            <a:gd name="connsiteX1" fmla="*/ 2885051 w 3211205"/>
                            <a:gd name="connsiteY1" fmla="*/ 1306286 h 1539299"/>
                            <a:gd name="connsiteX2" fmla="*/ 2694404 w 3211205"/>
                            <a:gd name="connsiteY2" fmla="*/ 1334530 h 1539299"/>
                            <a:gd name="connsiteX3" fmla="*/ 2147176 w 3211205"/>
                            <a:gd name="connsiteY3" fmla="*/ 1539299 h 1539299"/>
                            <a:gd name="connsiteX4" fmla="*/ 1938877 w 3211205"/>
                            <a:gd name="connsiteY4" fmla="*/ 1228615 h 1539299"/>
                            <a:gd name="connsiteX5" fmla="*/ 1628193 w 3211205"/>
                            <a:gd name="connsiteY5" fmla="*/ 956766 h 1539299"/>
                            <a:gd name="connsiteX6" fmla="*/ 1359874 w 3211205"/>
                            <a:gd name="connsiteY6" fmla="*/ 917931 h 1539299"/>
                            <a:gd name="connsiteX7" fmla="*/ 932684 w 3211205"/>
                            <a:gd name="connsiteY7" fmla="*/ 646082 h 1539299"/>
                            <a:gd name="connsiteX8" fmla="*/ 734976 w 3211205"/>
                            <a:gd name="connsiteY8" fmla="*/ 158873 h 1539299"/>
                            <a:gd name="connsiteX9" fmla="*/ 569042 w 3211205"/>
                            <a:gd name="connsiteY9" fmla="*/ 0 h 1539299"/>
                            <a:gd name="connsiteX10" fmla="*/ 413700 w 3211205"/>
                            <a:gd name="connsiteY10" fmla="*/ 165934 h 1539299"/>
                            <a:gd name="connsiteX11" fmla="*/ 321105 w 3211205"/>
                            <a:gd name="connsiteY11" fmla="*/ 111198 h 1539299"/>
                            <a:gd name="connsiteX12" fmla="*/ 248146 w 3211205"/>
                            <a:gd name="connsiteY12" fmla="*/ 103789 h 1539299"/>
                            <a:gd name="connsiteX13" fmla="*/ 197637 w 3211205"/>
                            <a:gd name="connsiteY13" fmla="*/ 75739 h 1539299"/>
                            <a:gd name="connsiteX14" fmla="*/ 15238 w 3211205"/>
                            <a:gd name="connsiteY14" fmla="*/ 67323 h 1539299"/>
                            <a:gd name="connsiteX15" fmla="*/ 9627 w 3211205"/>
                            <a:gd name="connsiteY15" fmla="*/ 67320 h 1539299"/>
                            <a:gd name="connsiteX0" fmla="*/ 3214910 w 3214910"/>
                            <a:gd name="connsiteY0" fmla="*/ 886495 h 1552780"/>
                            <a:gd name="connsiteX1" fmla="*/ 2888756 w 3214910"/>
                            <a:gd name="connsiteY1" fmla="*/ 1319767 h 1552780"/>
                            <a:gd name="connsiteX2" fmla="*/ 2698109 w 3214910"/>
                            <a:gd name="connsiteY2" fmla="*/ 1348011 h 1552780"/>
                            <a:gd name="connsiteX3" fmla="*/ 2150881 w 3214910"/>
                            <a:gd name="connsiteY3" fmla="*/ 1552780 h 1552780"/>
                            <a:gd name="connsiteX4" fmla="*/ 1942582 w 3214910"/>
                            <a:gd name="connsiteY4" fmla="*/ 1242096 h 1552780"/>
                            <a:gd name="connsiteX5" fmla="*/ 1631898 w 3214910"/>
                            <a:gd name="connsiteY5" fmla="*/ 970247 h 1552780"/>
                            <a:gd name="connsiteX6" fmla="*/ 1363579 w 3214910"/>
                            <a:gd name="connsiteY6" fmla="*/ 931412 h 1552780"/>
                            <a:gd name="connsiteX7" fmla="*/ 936389 w 3214910"/>
                            <a:gd name="connsiteY7" fmla="*/ 659563 h 1552780"/>
                            <a:gd name="connsiteX8" fmla="*/ 738681 w 3214910"/>
                            <a:gd name="connsiteY8" fmla="*/ 172354 h 1552780"/>
                            <a:gd name="connsiteX9" fmla="*/ 572747 w 3214910"/>
                            <a:gd name="connsiteY9" fmla="*/ 13481 h 1552780"/>
                            <a:gd name="connsiteX10" fmla="*/ 417405 w 3214910"/>
                            <a:gd name="connsiteY10" fmla="*/ 179415 h 1552780"/>
                            <a:gd name="connsiteX11" fmla="*/ 324810 w 3214910"/>
                            <a:gd name="connsiteY11" fmla="*/ 124679 h 1552780"/>
                            <a:gd name="connsiteX12" fmla="*/ 251851 w 3214910"/>
                            <a:gd name="connsiteY12" fmla="*/ 117270 h 1552780"/>
                            <a:gd name="connsiteX13" fmla="*/ 201342 w 3214910"/>
                            <a:gd name="connsiteY13" fmla="*/ 89220 h 1552780"/>
                            <a:gd name="connsiteX14" fmla="*/ 18943 w 3214910"/>
                            <a:gd name="connsiteY14" fmla="*/ 80804 h 1552780"/>
                            <a:gd name="connsiteX15" fmla="*/ 3705 w 3214910"/>
                            <a:gd name="connsiteY15" fmla="*/ 0 h 1552780"/>
                            <a:gd name="connsiteX0" fmla="*/ 3214910 w 3214910"/>
                            <a:gd name="connsiteY0" fmla="*/ 886495 h 1552780"/>
                            <a:gd name="connsiteX1" fmla="*/ 2888756 w 3214910"/>
                            <a:gd name="connsiteY1" fmla="*/ 1319767 h 1552780"/>
                            <a:gd name="connsiteX2" fmla="*/ 2698109 w 3214910"/>
                            <a:gd name="connsiteY2" fmla="*/ 1348011 h 1552780"/>
                            <a:gd name="connsiteX3" fmla="*/ 2150881 w 3214910"/>
                            <a:gd name="connsiteY3" fmla="*/ 1552780 h 1552780"/>
                            <a:gd name="connsiteX4" fmla="*/ 1942582 w 3214910"/>
                            <a:gd name="connsiteY4" fmla="*/ 1242096 h 1552780"/>
                            <a:gd name="connsiteX5" fmla="*/ 1631898 w 3214910"/>
                            <a:gd name="connsiteY5" fmla="*/ 970247 h 1552780"/>
                            <a:gd name="connsiteX6" fmla="*/ 1363579 w 3214910"/>
                            <a:gd name="connsiteY6" fmla="*/ 931412 h 1552780"/>
                            <a:gd name="connsiteX7" fmla="*/ 936389 w 3214910"/>
                            <a:gd name="connsiteY7" fmla="*/ 659563 h 1552780"/>
                            <a:gd name="connsiteX8" fmla="*/ 738681 w 3214910"/>
                            <a:gd name="connsiteY8" fmla="*/ 172354 h 1552780"/>
                            <a:gd name="connsiteX9" fmla="*/ 572747 w 3214910"/>
                            <a:gd name="connsiteY9" fmla="*/ 13481 h 1552780"/>
                            <a:gd name="connsiteX10" fmla="*/ 417405 w 3214910"/>
                            <a:gd name="connsiteY10" fmla="*/ 179415 h 1552780"/>
                            <a:gd name="connsiteX11" fmla="*/ 324810 w 3214910"/>
                            <a:gd name="connsiteY11" fmla="*/ 124679 h 1552780"/>
                            <a:gd name="connsiteX12" fmla="*/ 251851 w 3214910"/>
                            <a:gd name="connsiteY12" fmla="*/ 117270 h 1552780"/>
                            <a:gd name="connsiteX13" fmla="*/ 201342 w 3214910"/>
                            <a:gd name="connsiteY13" fmla="*/ 89220 h 1552780"/>
                            <a:gd name="connsiteX14" fmla="*/ 18943 w 3214910"/>
                            <a:gd name="connsiteY14" fmla="*/ 80804 h 1552780"/>
                            <a:gd name="connsiteX15" fmla="*/ 3705 w 3214910"/>
                            <a:gd name="connsiteY15" fmla="*/ 0 h 1552780"/>
                            <a:gd name="connsiteX0" fmla="*/ 3214910 w 3214910"/>
                            <a:gd name="connsiteY0" fmla="*/ 886495 h 1552780"/>
                            <a:gd name="connsiteX1" fmla="*/ 2888756 w 3214910"/>
                            <a:gd name="connsiteY1" fmla="*/ 1319767 h 1552780"/>
                            <a:gd name="connsiteX2" fmla="*/ 2698109 w 3214910"/>
                            <a:gd name="connsiteY2" fmla="*/ 1348011 h 1552780"/>
                            <a:gd name="connsiteX3" fmla="*/ 2150881 w 3214910"/>
                            <a:gd name="connsiteY3" fmla="*/ 1552780 h 1552780"/>
                            <a:gd name="connsiteX4" fmla="*/ 1942582 w 3214910"/>
                            <a:gd name="connsiteY4" fmla="*/ 1242096 h 1552780"/>
                            <a:gd name="connsiteX5" fmla="*/ 1631898 w 3214910"/>
                            <a:gd name="connsiteY5" fmla="*/ 970247 h 1552780"/>
                            <a:gd name="connsiteX6" fmla="*/ 1363579 w 3214910"/>
                            <a:gd name="connsiteY6" fmla="*/ 931412 h 1552780"/>
                            <a:gd name="connsiteX7" fmla="*/ 936389 w 3214910"/>
                            <a:gd name="connsiteY7" fmla="*/ 659563 h 1552780"/>
                            <a:gd name="connsiteX8" fmla="*/ 738681 w 3214910"/>
                            <a:gd name="connsiteY8" fmla="*/ 172354 h 1552780"/>
                            <a:gd name="connsiteX9" fmla="*/ 572747 w 3214910"/>
                            <a:gd name="connsiteY9" fmla="*/ 13481 h 1552780"/>
                            <a:gd name="connsiteX10" fmla="*/ 417405 w 3214910"/>
                            <a:gd name="connsiteY10" fmla="*/ 179415 h 1552780"/>
                            <a:gd name="connsiteX11" fmla="*/ 324810 w 3214910"/>
                            <a:gd name="connsiteY11" fmla="*/ 124679 h 1552780"/>
                            <a:gd name="connsiteX12" fmla="*/ 251851 w 3214910"/>
                            <a:gd name="connsiteY12" fmla="*/ 117270 h 1552780"/>
                            <a:gd name="connsiteX13" fmla="*/ 201342 w 3214910"/>
                            <a:gd name="connsiteY13" fmla="*/ 89220 h 1552780"/>
                            <a:gd name="connsiteX14" fmla="*/ 18943 w 3214910"/>
                            <a:gd name="connsiteY14" fmla="*/ 80804 h 1552780"/>
                            <a:gd name="connsiteX15" fmla="*/ 3705 w 3214910"/>
                            <a:gd name="connsiteY15" fmla="*/ 0 h 1552780"/>
                            <a:gd name="connsiteX0" fmla="*/ 3214910 w 3214910"/>
                            <a:gd name="connsiteY0" fmla="*/ 886495 h 1552780"/>
                            <a:gd name="connsiteX1" fmla="*/ 2888756 w 3214910"/>
                            <a:gd name="connsiteY1" fmla="*/ 1319767 h 1552780"/>
                            <a:gd name="connsiteX2" fmla="*/ 2698109 w 3214910"/>
                            <a:gd name="connsiteY2" fmla="*/ 1348011 h 1552780"/>
                            <a:gd name="connsiteX3" fmla="*/ 2150881 w 3214910"/>
                            <a:gd name="connsiteY3" fmla="*/ 1552780 h 1552780"/>
                            <a:gd name="connsiteX4" fmla="*/ 1942582 w 3214910"/>
                            <a:gd name="connsiteY4" fmla="*/ 1242096 h 1552780"/>
                            <a:gd name="connsiteX5" fmla="*/ 1631898 w 3214910"/>
                            <a:gd name="connsiteY5" fmla="*/ 970247 h 1552780"/>
                            <a:gd name="connsiteX6" fmla="*/ 1363579 w 3214910"/>
                            <a:gd name="connsiteY6" fmla="*/ 931412 h 1552780"/>
                            <a:gd name="connsiteX7" fmla="*/ 936389 w 3214910"/>
                            <a:gd name="connsiteY7" fmla="*/ 659563 h 1552780"/>
                            <a:gd name="connsiteX8" fmla="*/ 738681 w 3214910"/>
                            <a:gd name="connsiteY8" fmla="*/ 172354 h 1552780"/>
                            <a:gd name="connsiteX9" fmla="*/ 572747 w 3214910"/>
                            <a:gd name="connsiteY9" fmla="*/ 13481 h 1552780"/>
                            <a:gd name="connsiteX10" fmla="*/ 417405 w 3214910"/>
                            <a:gd name="connsiteY10" fmla="*/ 179415 h 1552780"/>
                            <a:gd name="connsiteX11" fmla="*/ 324810 w 3214910"/>
                            <a:gd name="connsiteY11" fmla="*/ 124679 h 1552780"/>
                            <a:gd name="connsiteX12" fmla="*/ 251851 w 3214910"/>
                            <a:gd name="connsiteY12" fmla="*/ 117270 h 1552780"/>
                            <a:gd name="connsiteX13" fmla="*/ 201342 w 3214910"/>
                            <a:gd name="connsiteY13" fmla="*/ 89220 h 1552780"/>
                            <a:gd name="connsiteX14" fmla="*/ 18943 w 3214910"/>
                            <a:gd name="connsiteY14" fmla="*/ 80804 h 1552780"/>
                            <a:gd name="connsiteX15" fmla="*/ 3705 w 3214910"/>
                            <a:gd name="connsiteY15" fmla="*/ 0 h 1552780"/>
                            <a:gd name="connsiteX0" fmla="*/ 3211205 w 3211205"/>
                            <a:gd name="connsiteY0" fmla="*/ 886495 h 1552780"/>
                            <a:gd name="connsiteX1" fmla="*/ 2885051 w 3211205"/>
                            <a:gd name="connsiteY1" fmla="*/ 1319767 h 1552780"/>
                            <a:gd name="connsiteX2" fmla="*/ 2694404 w 3211205"/>
                            <a:gd name="connsiteY2" fmla="*/ 1348011 h 1552780"/>
                            <a:gd name="connsiteX3" fmla="*/ 2147176 w 3211205"/>
                            <a:gd name="connsiteY3" fmla="*/ 1552780 h 1552780"/>
                            <a:gd name="connsiteX4" fmla="*/ 1938877 w 3211205"/>
                            <a:gd name="connsiteY4" fmla="*/ 1242096 h 1552780"/>
                            <a:gd name="connsiteX5" fmla="*/ 1628193 w 3211205"/>
                            <a:gd name="connsiteY5" fmla="*/ 970247 h 1552780"/>
                            <a:gd name="connsiteX6" fmla="*/ 1359874 w 3211205"/>
                            <a:gd name="connsiteY6" fmla="*/ 931412 h 1552780"/>
                            <a:gd name="connsiteX7" fmla="*/ 932684 w 3211205"/>
                            <a:gd name="connsiteY7" fmla="*/ 659563 h 1552780"/>
                            <a:gd name="connsiteX8" fmla="*/ 734976 w 3211205"/>
                            <a:gd name="connsiteY8" fmla="*/ 172354 h 1552780"/>
                            <a:gd name="connsiteX9" fmla="*/ 569042 w 3211205"/>
                            <a:gd name="connsiteY9" fmla="*/ 13481 h 1552780"/>
                            <a:gd name="connsiteX10" fmla="*/ 413700 w 3211205"/>
                            <a:gd name="connsiteY10" fmla="*/ 179415 h 1552780"/>
                            <a:gd name="connsiteX11" fmla="*/ 321105 w 3211205"/>
                            <a:gd name="connsiteY11" fmla="*/ 124679 h 1552780"/>
                            <a:gd name="connsiteX12" fmla="*/ 248146 w 3211205"/>
                            <a:gd name="connsiteY12" fmla="*/ 117270 h 1552780"/>
                            <a:gd name="connsiteX13" fmla="*/ 197637 w 3211205"/>
                            <a:gd name="connsiteY13" fmla="*/ 89220 h 1552780"/>
                            <a:gd name="connsiteX14" fmla="*/ 15238 w 3211205"/>
                            <a:gd name="connsiteY14" fmla="*/ 80804 h 1552780"/>
                            <a:gd name="connsiteX15" fmla="*/ 0 w 3211205"/>
                            <a:gd name="connsiteY15" fmla="*/ 0 h 1552780"/>
                            <a:gd name="connsiteX0" fmla="*/ 3214011 w 3214011"/>
                            <a:gd name="connsiteY0" fmla="*/ 893352 h 1559637"/>
                            <a:gd name="connsiteX1" fmla="*/ 2887857 w 3214011"/>
                            <a:gd name="connsiteY1" fmla="*/ 1326624 h 1559637"/>
                            <a:gd name="connsiteX2" fmla="*/ 2697210 w 3214011"/>
                            <a:gd name="connsiteY2" fmla="*/ 1354868 h 1559637"/>
                            <a:gd name="connsiteX3" fmla="*/ 2149982 w 3214011"/>
                            <a:gd name="connsiteY3" fmla="*/ 1559637 h 1559637"/>
                            <a:gd name="connsiteX4" fmla="*/ 1941683 w 3214011"/>
                            <a:gd name="connsiteY4" fmla="*/ 1248953 h 1559637"/>
                            <a:gd name="connsiteX5" fmla="*/ 1630999 w 3214011"/>
                            <a:gd name="connsiteY5" fmla="*/ 977104 h 1559637"/>
                            <a:gd name="connsiteX6" fmla="*/ 1362680 w 3214011"/>
                            <a:gd name="connsiteY6" fmla="*/ 938269 h 1559637"/>
                            <a:gd name="connsiteX7" fmla="*/ 935490 w 3214011"/>
                            <a:gd name="connsiteY7" fmla="*/ 666420 h 1559637"/>
                            <a:gd name="connsiteX8" fmla="*/ 737782 w 3214011"/>
                            <a:gd name="connsiteY8" fmla="*/ 179211 h 1559637"/>
                            <a:gd name="connsiteX9" fmla="*/ 571848 w 3214011"/>
                            <a:gd name="connsiteY9" fmla="*/ 20338 h 1559637"/>
                            <a:gd name="connsiteX10" fmla="*/ 416506 w 3214011"/>
                            <a:gd name="connsiteY10" fmla="*/ 186272 h 1559637"/>
                            <a:gd name="connsiteX11" fmla="*/ 323911 w 3214011"/>
                            <a:gd name="connsiteY11" fmla="*/ 131536 h 1559637"/>
                            <a:gd name="connsiteX12" fmla="*/ 250952 w 3214011"/>
                            <a:gd name="connsiteY12" fmla="*/ 124127 h 1559637"/>
                            <a:gd name="connsiteX13" fmla="*/ 200443 w 3214011"/>
                            <a:gd name="connsiteY13" fmla="*/ 96077 h 1559637"/>
                            <a:gd name="connsiteX14" fmla="*/ 18044 w 3214011"/>
                            <a:gd name="connsiteY14" fmla="*/ 87661 h 1559637"/>
                            <a:gd name="connsiteX15" fmla="*/ 2806 w 3214011"/>
                            <a:gd name="connsiteY15" fmla="*/ 6857 h 1559637"/>
                            <a:gd name="connsiteX16" fmla="*/ 0 w 3214011"/>
                            <a:gd name="connsiteY16" fmla="*/ 4052 h 1559637"/>
                            <a:gd name="connsiteX0" fmla="*/ 3413255 w 3413255"/>
                            <a:gd name="connsiteY0" fmla="*/ 995892 h 1662177"/>
                            <a:gd name="connsiteX1" fmla="*/ 3087101 w 3413255"/>
                            <a:gd name="connsiteY1" fmla="*/ 1429164 h 1662177"/>
                            <a:gd name="connsiteX2" fmla="*/ 2896454 w 3413255"/>
                            <a:gd name="connsiteY2" fmla="*/ 1457408 h 1662177"/>
                            <a:gd name="connsiteX3" fmla="*/ 2349226 w 3413255"/>
                            <a:gd name="connsiteY3" fmla="*/ 1662177 h 1662177"/>
                            <a:gd name="connsiteX4" fmla="*/ 2140927 w 3413255"/>
                            <a:gd name="connsiteY4" fmla="*/ 1351493 h 1662177"/>
                            <a:gd name="connsiteX5" fmla="*/ 1830243 w 3413255"/>
                            <a:gd name="connsiteY5" fmla="*/ 1079644 h 1662177"/>
                            <a:gd name="connsiteX6" fmla="*/ 1561924 w 3413255"/>
                            <a:gd name="connsiteY6" fmla="*/ 1040809 h 1662177"/>
                            <a:gd name="connsiteX7" fmla="*/ 1134734 w 3413255"/>
                            <a:gd name="connsiteY7" fmla="*/ 768960 h 1662177"/>
                            <a:gd name="connsiteX8" fmla="*/ 937026 w 3413255"/>
                            <a:gd name="connsiteY8" fmla="*/ 281751 h 1662177"/>
                            <a:gd name="connsiteX9" fmla="*/ 771092 w 3413255"/>
                            <a:gd name="connsiteY9" fmla="*/ 122878 h 1662177"/>
                            <a:gd name="connsiteX10" fmla="*/ 615750 w 3413255"/>
                            <a:gd name="connsiteY10" fmla="*/ 288812 h 1662177"/>
                            <a:gd name="connsiteX11" fmla="*/ 523155 w 3413255"/>
                            <a:gd name="connsiteY11" fmla="*/ 234076 h 1662177"/>
                            <a:gd name="connsiteX12" fmla="*/ 450196 w 3413255"/>
                            <a:gd name="connsiteY12" fmla="*/ 226667 h 1662177"/>
                            <a:gd name="connsiteX13" fmla="*/ 399687 w 3413255"/>
                            <a:gd name="connsiteY13" fmla="*/ 198617 h 1662177"/>
                            <a:gd name="connsiteX14" fmla="*/ 217288 w 3413255"/>
                            <a:gd name="connsiteY14" fmla="*/ 190201 h 1662177"/>
                            <a:gd name="connsiteX15" fmla="*/ 202050 w 3413255"/>
                            <a:gd name="connsiteY15" fmla="*/ 109397 h 1662177"/>
                            <a:gd name="connsiteX16" fmla="*/ 0 w 3413255"/>
                            <a:gd name="connsiteY16" fmla="*/ 0 h 1662177"/>
                            <a:gd name="connsiteX0" fmla="*/ 3430881 w 3430881"/>
                            <a:gd name="connsiteY0" fmla="*/ 1004848 h 1671133"/>
                            <a:gd name="connsiteX1" fmla="*/ 3104727 w 3430881"/>
                            <a:gd name="connsiteY1" fmla="*/ 1438120 h 1671133"/>
                            <a:gd name="connsiteX2" fmla="*/ 2914080 w 3430881"/>
                            <a:gd name="connsiteY2" fmla="*/ 1466364 h 1671133"/>
                            <a:gd name="connsiteX3" fmla="*/ 2366852 w 3430881"/>
                            <a:gd name="connsiteY3" fmla="*/ 1671133 h 1671133"/>
                            <a:gd name="connsiteX4" fmla="*/ 2158553 w 3430881"/>
                            <a:gd name="connsiteY4" fmla="*/ 1360449 h 1671133"/>
                            <a:gd name="connsiteX5" fmla="*/ 1847869 w 3430881"/>
                            <a:gd name="connsiteY5" fmla="*/ 1088600 h 1671133"/>
                            <a:gd name="connsiteX6" fmla="*/ 1579550 w 3430881"/>
                            <a:gd name="connsiteY6" fmla="*/ 1049765 h 1671133"/>
                            <a:gd name="connsiteX7" fmla="*/ 1152360 w 3430881"/>
                            <a:gd name="connsiteY7" fmla="*/ 777916 h 1671133"/>
                            <a:gd name="connsiteX8" fmla="*/ 954652 w 3430881"/>
                            <a:gd name="connsiteY8" fmla="*/ 290707 h 1671133"/>
                            <a:gd name="connsiteX9" fmla="*/ 788718 w 3430881"/>
                            <a:gd name="connsiteY9" fmla="*/ 131834 h 1671133"/>
                            <a:gd name="connsiteX10" fmla="*/ 633376 w 3430881"/>
                            <a:gd name="connsiteY10" fmla="*/ 297768 h 1671133"/>
                            <a:gd name="connsiteX11" fmla="*/ 540781 w 3430881"/>
                            <a:gd name="connsiteY11" fmla="*/ 243032 h 1671133"/>
                            <a:gd name="connsiteX12" fmla="*/ 467822 w 3430881"/>
                            <a:gd name="connsiteY12" fmla="*/ 235623 h 1671133"/>
                            <a:gd name="connsiteX13" fmla="*/ 417313 w 3430881"/>
                            <a:gd name="connsiteY13" fmla="*/ 207573 h 1671133"/>
                            <a:gd name="connsiteX14" fmla="*/ 234914 w 3430881"/>
                            <a:gd name="connsiteY14" fmla="*/ 199157 h 1671133"/>
                            <a:gd name="connsiteX15" fmla="*/ 219676 w 3430881"/>
                            <a:gd name="connsiteY15" fmla="*/ 118353 h 1671133"/>
                            <a:gd name="connsiteX16" fmla="*/ 17626 w 3430881"/>
                            <a:gd name="connsiteY16" fmla="*/ 8956 h 1671133"/>
                            <a:gd name="connsiteX17" fmla="*/ 9208 w 3430881"/>
                            <a:gd name="connsiteY17" fmla="*/ 6151 h 1671133"/>
                            <a:gd name="connsiteX0" fmla="*/ 3491829 w 3491829"/>
                            <a:gd name="connsiteY0" fmla="*/ 1133367 h 1799652"/>
                            <a:gd name="connsiteX1" fmla="*/ 3165675 w 3491829"/>
                            <a:gd name="connsiteY1" fmla="*/ 1566639 h 1799652"/>
                            <a:gd name="connsiteX2" fmla="*/ 2975028 w 3491829"/>
                            <a:gd name="connsiteY2" fmla="*/ 1594883 h 1799652"/>
                            <a:gd name="connsiteX3" fmla="*/ 2427800 w 3491829"/>
                            <a:gd name="connsiteY3" fmla="*/ 1799652 h 1799652"/>
                            <a:gd name="connsiteX4" fmla="*/ 2219501 w 3491829"/>
                            <a:gd name="connsiteY4" fmla="*/ 1488968 h 1799652"/>
                            <a:gd name="connsiteX5" fmla="*/ 1908817 w 3491829"/>
                            <a:gd name="connsiteY5" fmla="*/ 1217119 h 1799652"/>
                            <a:gd name="connsiteX6" fmla="*/ 1640498 w 3491829"/>
                            <a:gd name="connsiteY6" fmla="*/ 1178284 h 1799652"/>
                            <a:gd name="connsiteX7" fmla="*/ 1213308 w 3491829"/>
                            <a:gd name="connsiteY7" fmla="*/ 906435 h 1799652"/>
                            <a:gd name="connsiteX8" fmla="*/ 1015600 w 3491829"/>
                            <a:gd name="connsiteY8" fmla="*/ 419226 h 1799652"/>
                            <a:gd name="connsiteX9" fmla="*/ 849666 w 3491829"/>
                            <a:gd name="connsiteY9" fmla="*/ 260353 h 1799652"/>
                            <a:gd name="connsiteX10" fmla="*/ 694324 w 3491829"/>
                            <a:gd name="connsiteY10" fmla="*/ 426287 h 1799652"/>
                            <a:gd name="connsiteX11" fmla="*/ 601729 w 3491829"/>
                            <a:gd name="connsiteY11" fmla="*/ 371551 h 1799652"/>
                            <a:gd name="connsiteX12" fmla="*/ 528770 w 3491829"/>
                            <a:gd name="connsiteY12" fmla="*/ 364142 h 1799652"/>
                            <a:gd name="connsiteX13" fmla="*/ 478261 w 3491829"/>
                            <a:gd name="connsiteY13" fmla="*/ 336092 h 1799652"/>
                            <a:gd name="connsiteX14" fmla="*/ 295862 w 3491829"/>
                            <a:gd name="connsiteY14" fmla="*/ 327676 h 1799652"/>
                            <a:gd name="connsiteX15" fmla="*/ 280624 w 3491829"/>
                            <a:gd name="connsiteY15" fmla="*/ 246872 h 1799652"/>
                            <a:gd name="connsiteX16" fmla="*/ 78574 w 3491829"/>
                            <a:gd name="connsiteY16" fmla="*/ 137475 h 1799652"/>
                            <a:gd name="connsiteX17" fmla="*/ 0 w 3491829"/>
                            <a:gd name="connsiteY17" fmla="*/ 0 h 1799652"/>
                            <a:gd name="connsiteX0" fmla="*/ 3491829 w 3491829"/>
                            <a:gd name="connsiteY0" fmla="*/ 1133367 h 1799652"/>
                            <a:gd name="connsiteX1" fmla="*/ 3165675 w 3491829"/>
                            <a:gd name="connsiteY1" fmla="*/ 1566639 h 1799652"/>
                            <a:gd name="connsiteX2" fmla="*/ 2975028 w 3491829"/>
                            <a:gd name="connsiteY2" fmla="*/ 1594883 h 1799652"/>
                            <a:gd name="connsiteX3" fmla="*/ 2427800 w 3491829"/>
                            <a:gd name="connsiteY3" fmla="*/ 1799652 h 1799652"/>
                            <a:gd name="connsiteX4" fmla="*/ 2219501 w 3491829"/>
                            <a:gd name="connsiteY4" fmla="*/ 1488968 h 1799652"/>
                            <a:gd name="connsiteX5" fmla="*/ 1908817 w 3491829"/>
                            <a:gd name="connsiteY5" fmla="*/ 1217119 h 1799652"/>
                            <a:gd name="connsiteX6" fmla="*/ 1640498 w 3491829"/>
                            <a:gd name="connsiteY6" fmla="*/ 1178284 h 1799652"/>
                            <a:gd name="connsiteX7" fmla="*/ 1213308 w 3491829"/>
                            <a:gd name="connsiteY7" fmla="*/ 906435 h 1799652"/>
                            <a:gd name="connsiteX8" fmla="*/ 1015600 w 3491829"/>
                            <a:gd name="connsiteY8" fmla="*/ 419226 h 1799652"/>
                            <a:gd name="connsiteX9" fmla="*/ 849666 w 3491829"/>
                            <a:gd name="connsiteY9" fmla="*/ 260353 h 1799652"/>
                            <a:gd name="connsiteX10" fmla="*/ 694324 w 3491829"/>
                            <a:gd name="connsiteY10" fmla="*/ 426287 h 1799652"/>
                            <a:gd name="connsiteX11" fmla="*/ 601729 w 3491829"/>
                            <a:gd name="connsiteY11" fmla="*/ 371551 h 1799652"/>
                            <a:gd name="connsiteX12" fmla="*/ 528770 w 3491829"/>
                            <a:gd name="connsiteY12" fmla="*/ 364142 h 1799652"/>
                            <a:gd name="connsiteX13" fmla="*/ 478261 w 3491829"/>
                            <a:gd name="connsiteY13" fmla="*/ 336092 h 1799652"/>
                            <a:gd name="connsiteX14" fmla="*/ 295862 w 3491829"/>
                            <a:gd name="connsiteY14" fmla="*/ 327676 h 1799652"/>
                            <a:gd name="connsiteX15" fmla="*/ 280624 w 3491829"/>
                            <a:gd name="connsiteY15" fmla="*/ 246872 h 1799652"/>
                            <a:gd name="connsiteX16" fmla="*/ 78574 w 3491829"/>
                            <a:gd name="connsiteY16" fmla="*/ 137475 h 1799652"/>
                            <a:gd name="connsiteX17" fmla="*/ 0 w 3491829"/>
                            <a:gd name="connsiteY17" fmla="*/ 0 h 1799652"/>
                            <a:gd name="connsiteX0" fmla="*/ 3491829 w 3491829"/>
                            <a:gd name="connsiteY0" fmla="*/ 1133367 h 1799652"/>
                            <a:gd name="connsiteX1" fmla="*/ 3165675 w 3491829"/>
                            <a:gd name="connsiteY1" fmla="*/ 1566639 h 1799652"/>
                            <a:gd name="connsiteX2" fmla="*/ 2975028 w 3491829"/>
                            <a:gd name="connsiteY2" fmla="*/ 1594883 h 1799652"/>
                            <a:gd name="connsiteX3" fmla="*/ 2427800 w 3491829"/>
                            <a:gd name="connsiteY3" fmla="*/ 1799652 h 1799652"/>
                            <a:gd name="connsiteX4" fmla="*/ 2219501 w 3491829"/>
                            <a:gd name="connsiteY4" fmla="*/ 1488968 h 1799652"/>
                            <a:gd name="connsiteX5" fmla="*/ 1908817 w 3491829"/>
                            <a:gd name="connsiteY5" fmla="*/ 1217119 h 1799652"/>
                            <a:gd name="connsiteX6" fmla="*/ 1640498 w 3491829"/>
                            <a:gd name="connsiteY6" fmla="*/ 1178284 h 1799652"/>
                            <a:gd name="connsiteX7" fmla="*/ 1213308 w 3491829"/>
                            <a:gd name="connsiteY7" fmla="*/ 906435 h 1799652"/>
                            <a:gd name="connsiteX8" fmla="*/ 1015600 w 3491829"/>
                            <a:gd name="connsiteY8" fmla="*/ 419226 h 1799652"/>
                            <a:gd name="connsiteX9" fmla="*/ 849666 w 3491829"/>
                            <a:gd name="connsiteY9" fmla="*/ 260353 h 1799652"/>
                            <a:gd name="connsiteX10" fmla="*/ 694324 w 3491829"/>
                            <a:gd name="connsiteY10" fmla="*/ 426287 h 1799652"/>
                            <a:gd name="connsiteX11" fmla="*/ 601729 w 3491829"/>
                            <a:gd name="connsiteY11" fmla="*/ 371551 h 1799652"/>
                            <a:gd name="connsiteX12" fmla="*/ 528770 w 3491829"/>
                            <a:gd name="connsiteY12" fmla="*/ 364142 h 1799652"/>
                            <a:gd name="connsiteX13" fmla="*/ 478261 w 3491829"/>
                            <a:gd name="connsiteY13" fmla="*/ 336092 h 1799652"/>
                            <a:gd name="connsiteX14" fmla="*/ 295862 w 3491829"/>
                            <a:gd name="connsiteY14" fmla="*/ 327676 h 1799652"/>
                            <a:gd name="connsiteX15" fmla="*/ 280624 w 3491829"/>
                            <a:gd name="connsiteY15" fmla="*/ 246872 h 1799652"/>
                            <a:gd name="connsiteX16" fmla="*/ 173971 w 3491829"/>
                            <a:gd name="connsiteY16" fmla="*/ 187936 h 1799652"/>
                            <a:gd name="connsiteX17" fmla="*/ 78574 w 3491829"/>
                            <a:gd name="connsiteY17" fmla="*/ 137475 h 1799652"/>
                            <a:gd name="connsiteX18" fmla="*/ 0 w 3491829"/>
                            <a:gd name="connsiteY18" fmla="*/ 0 h 1799652"/>
                            <a:gd name="connsiteX0" fmla="*/ 3491829 w 3491829"/>
                            <a:gd name="connsiteY0" fmla="*/ 1133367 h 1799652"/>
                            <a:gd name="connsiteX1" fmla="*/ 3165675 w 3491829"/>
                            <a:gd name="connsiteY1" fmla="*/ 1566639 h 1799652"/>
                            <a:gd name="connsiteX2" fmla="*/ 2975028 w 3491829"/>
                            <a:gd name="connsiteY2" fmla="*/ 1594883 h 1799652"/>
                            <a:gd name="connsiteX3" fmla="*/ 2427800 w 3491829"/>
                            <a:gd name="connsiteY3" fmla="*/ 1799652 h 1799652"/>
                            <a:gd name="connsiteX4" fmla="*/ 2219501 w 3491829"/>
                            <a:gd name="connsiteY4" fmla="*/ 1488968 h 1799652"/>
                            <a:gd name="connsiteX5" fmla="*/ 1908817 w 3491829"/>
                            <a:gd name="connsiteY5" fmla="*/ 1217119 h 1799652"/>
                            <a:gd name="connsiteX6" fmla="*/ 1640498 w 3491829"/>
                            <a:gd name="connsiteY6" fmla="*/ 1178284 h 1799652"/>
                            <a:gd name="connsiteX7" fmla="*/ 1213308 w 3491829"/>
                            <a:gd name="connsiteY7" fmla="*/ 906435 h 1799652"/>
                            <a:gd name="connsiteX8" fmla="*/ 1015600 w 3491829"/>
                            <a:gd name="connsiteY8" fmla="*/ 419226 h 1799652"/>
                            <a:gd name="connsiteX9" fmla="*/ 849666 w 3491829"/>
                            <a:gd name="connsiteY9" fmla="*/ 260353 h 1799652"/>
                            <a:gd name="connsiteX10" fmla="*/ 694324 w 3491829"/>
                            <a:gd name="connsiteY10" fmla="*/ 426287 h 1799652"/>
                            <a:gd name="connsiteX11" fmla="*/ 601729 w 3491829"/>
                            <a:gd name="connsiteY11" fmla="*/ 371551 h 1799652"/>
                            <a:gd name="connsiteX12" fmla="*/ 528770 w 3491829"/>
                            <a:gd name="connsiteY12" fmla="*/ 364142 h 1799652"/>
                            <a:gd name="connsiteX13" fmla="*/ 478261 w 3491829"/>
                            <a:gd name="connsiteY13" fmla="*/ 336092 h 1799652"/>
                            <a:gd name="connsiteX14" fmla="*/ 295862 w 3491829"/>
                            <a:gd name="connsiteY14" fmla="*/ 327676 h 1799652"/>
                            <a:gd name="connsiteX15" fmla="*/ 280624 w 3491829"/>
                            <a:gd name="connsiteY15" fmla="*/ 246872 h 1799652"/>
                            <a:gd name="connsiteX16" fmla="*/ 165645 w 3491829"/>
                            <a:gd name="connsiteY16" fmla="*/ 193376 h 1799652"/>
                            <a:gd name="connsiteX17" fmla="*/ 78574 w 3491829"/>
                            <a:gd name="connsiteY17" fmla="*/ 137475 h 1799652"/>
                            <a:gd name="connsiteX18" fmla="*/ 0 w 3491829"/>
                            <a:gd name="connsiteY18" fmla="*/ 0 h 1799652"/>
                            <a:gd name="connsiteX0" fmla="*/ 3491829 w 3491829"/>
                            <a:gd name="connsiteY0" fmla="*/ 1133367 h 1799652"/>
                            <a:gd name="connsiteX1" fmla="*/ 3165675 w 3491829"/>
                            <a:gd name="connsiteY1" fmla="*/ 1566639 h 1799652"/>
                            <a:gd name="connsiteX2" fmla="*/ 2975028 w 3491829"/>
                            <a:gd name="connsiteY2" fmla="*/ 1594883 h 1799652"/>
                            <a:gd name="connsiteX3" fmla="*/ 2427800 w 3491829"/>
                            <a:gd name="connsiteY3" fmla="*/ 1799652 h 1799652"/>
                            <a:gd name="connsiteX4" fmla="*/ 2219501 w 3491829"/>
                            <a:gd name="connsiteY4" fmla="*/ 1488968 h 1799652"/>
                            <a:gd name="connsiteX5" fmla="*/ 1908817 w 3491829"/>
                            <a:gd name="connsiteY5" fmla="*/ 1217119 h 1799652"/>
                            <a:gd name="connsiteX6" fmla="*/ 1640498 w 3491829"/>
                            <a:gd name="connsiteY6" fmla="*/ 1178284 h 1799652"/>
                            <a:gd name="connsiteX7" fmla="*/ 1213308 w 3491829"/>
                            <a:gd name="connsiteY7" fmla="*/ 906435 h 1799652"/>
                            <a:gd name="connsiteX8" fmla="*/ 1015600 w 3491829"/>
                            <a:gd name="connsiteY8" fmla="*/ 419226 h 1799652"/>
                            <a:gd name="connsiteX9" fmla="*/ 849666 w 3491829"/>
                            <a:gd name="connsiteY9" fmla="*/ 260353 h 1799652"/>
                            <a:gd name="connsiteX10" fmla="*/ 694324 w 3491829"/>
                            <a:gd name="connsiteY10" fmla="*/ 426287 h 1799652"/>
                            <a:gd name="connsiteX11" fmla="*/ 601729 w 3491829"/>
                            <a:gd name="connsiteY11" fmla="*/ 371551 h 1799652"/>
                            <a:gd name="connsiteX12" fmla="*/ 528770 w 3491829"/>
                            <a:gd name="connsiteY12" fmla="*/ 364142 h 1799652"/>
                            <a:gd name="connsiteX13" fmla="*/ 478261 w 3491829"/>
                            <a:gd name="connsiteY13" fmla="*/ 336092 h 1799652"/>
                            <a:gd name="connsiteX14" fmla="*/ 295862 w 3491829"/>
                            <a:gd name="connsiteY14" fmla="*/ 327676 h 1799652"/>
                            <a:gd name="connsiteX15" fmla="*/ 280624 w 3491829"/>
                            <a:gd name="connsiteY15" fmla="*/ 246872 h 1799652"/>
                            <a:gd name="connsiteX16" fmla="*/ 160121 w 3491829"/>
                            <a:gd name="connsiteY16" fmla="*/ 193376 h 1799652"/>
                            <a:gd name="connsiteX17" fmla="*/ 78574 w 3491829"/>
                            <a:gd name="connsiteY17" fmla="*/ 137475 h 1799652"/>
                            <a:gd name="connsiteX18" fmla="*/ 0 w 3491829"/>
                            <a:gd name="connsiteY18" fmla="*/ 0 h 1799652"/>
                            <a:gd name="connsiteX0" fmla="*/ 3491829 w 3491829"/>
                            <a:gd name="connsiteY0" fmla="*/ 1133367 h 1799652"/>
                            <a:gd name="connsiteX1" fmla="*/ 3165675 w 3491829"/>
                            <a:gd name="connsiteY1" fmla="*/ 1566639 h 1799652"/>
                            <a:gd name="connsiteX2" fmla="*/ 2975028 w 3491829"/>
                            <a:gd name="connsiteY2" fmla="*/ 1594883 h 1799652"/>
                            <a:gd name="connsiteX3" fmla="*/ 2427800 w 3491829"/>
                            <a:gd name="connsiteY3" fmla="*/ 1799652 h 1799652"/>
                            <a:gd name="connsiteX4" fmla="*/ 2219501 w 3491829"/>
                            <a:gd name="connsiteY4" fmla="*/ 1488968 h 1799652"/>
                            <a:gd name="connsiteX5" fmla="*/ 1908817 w 3491829"/>
                            <a:gd name="connsiteY5" fmla="*/ 1217119 h 1799652"/>
                            <a:gd name="connsiteX6" fmla="*/ 1640498 w 3491829"/>
                            <a:gd name="connsiteY6" fmla="*/ 1178284 h 1799652"/>
                            <a:gd name="connsiteX7" fmla="*/ 1213308 w 3491829"/>
                            <a:gd name="connsiteY7" fmla="*/ 906435 h 1799652"/>
                            <a:gd name="connsiteX8" fmla="*/ 1015600 w 3491829"/>
                            <a:gd name="connsiteY8" fmla="*/ 419226 h 1799652"/>
                            <a:gd name="connsiteX9" fmla="*/ 849666 w 3491829"/>
                            <a:gd name="connsiteY9" fmla="*/ 260353 h 1799652"/>
                            <a:gd name="connsiteX10" fmla="*/ 694324 w 3491829"/>
                            <a:gd name="connsiteY10" fmla="*/ 426287 h 1799652"/>
                            <a:gd name="connsiteX11" fmla="*/ 601729 w 3491829"/>
                            <a:gd name="connsiteY11" fmla="*/ 371551 h 1799652"/>
                            <a:gd name="connsiteX12" fmla="*/ 528770 w 3491829"/>
                            <a:gd name="connsiteY12" fmla="*/ 364142 h 1799652"/>
                            <a:gd name="connsiteX13" fmla="*/ 478261 w 3491829"/>
                            <a:gd name="connsiteY13" fmla="*/ 336092 h 1799652"/>
                            <a:gd name="connsiteX14" fmla="*/ 295862 w 3491829"/>
                            <a:gd name="connsiteY14" fmla="*/ 327676 h 1799652"/>
                            <a:gd name="connsiteX15" fmla="*/ 280624 w 3491829"/>
                            <a:gd name="connsiteY15" fmla="*/ 246872 h 1799652"/>
                            <a:gd name="connsiteX16" fmla="*/ 160121 w 3491829"/>
                            <a:gd name="connsiteY16" fmla="*/ 193376 h 1799652"/>
                            <a:gd name="connsiteX17" fmla="*/ 78574 w 3491829"/>
                            <a:gd name="connsiteY17" fmla="*/ 137475 h 1799652"/>
                            <a:gd name="connsiteX18" fmla="*/ 0 w 3491829"/>
                            <a:gd name="connsiteY18" fmla="*/ 0 h 1799652"/>
                            <a:gd name="connsiteX0" fmla="*/ 3491829 w 3491829"/>
                            <a:gd name="connsiteY0" fmla="*/ 1133367 h 1799652"/>
                            <a:gd name="connsiteX1" fmla="*/ 3165675 w 3491829"/>
                            <a:gd name="connsiteY1" fmla="*/ 1566639 h 1799652"/>
                            <a:gd name="connsiteX2" fmla="*/ 2975028 w 3491829"/>
                            <a:gd name="connsiteY2" fmla="*/ 1594883 h 1799652"/>
                            <a:gd name="connsiteX3" fmla="*/ 2427800 w 3491829"/>
                            <a:gd name="connsiteY3" fmla="*/ 1799652 h 1799652"/>
                            <a:gd name="connsiteX4" fmla="*/ 2219501 w 3491829"/>
                            <a:gd name="connsiteY4" fmla="*/ 1488968 h 1799652"/>
                            <a:gd name="connsiteX5" fmla="*/ 1908817 w 3491829"/>
                            <a:gd name="connsiteY5" fmla="*/ 1217119 h 1799652"/>
                            <a:gd name="connsiteX6" fmla="*/ 1640498 w 3491829"/>
                            <a:gd name="connsiteY6" fmla="*/ 1178284 h 1799652"/>
                            <a:gd name="connsiteX7" fmla="*/ 1213308 w 3491829"/>
                            <a:gd name="connsiteY7" fmla="*/ 906435 h 1799652"/>
                            <a:gd name="connsiteX8" fmla="*/ 1015600 w 3491829"/>
                            <a:gd name="connsiteY8" fmla="*/ 419226 h 1799652"/>
                            <a:gd name="connsiteX9" fmla="*/ 849666 w 3491829"/>
                            <a:gd name="connsiteY9" fmla="*/ 260353 h 1799652"/>
                            <a:gd name="connsiteX10" fmla="*/ 694324 w 3491829"/>
                            <a:gd name="connsiteY10" fmla="*/ 426287 h 1799652"/>
                            <a:gd name="connsiteX11" fmla="*/ 601729 w 3491829"/>
                            <a:gd name="connsiteY11" fmla="*/ 371551 h 1799652"/>
                            <a:gd name="connsiteX12" fmla="*/ 528770 w 3491829"/>
                            <a:gd name="connsiteY12" fmla="*/ 364142 h 1799652"/>
                            <a:gd name="connsiteX13" fmla="*/ 478261 w 3491829"/>
                            <a:gd name="connsiteY13" fmla="*/ 336092 h 1799652"/>
                            <a:gd name="connsiteX14" fmla="*/ 295862 w 3491829"/>
                            <a:gd name="connsiteY14" fmla="*/ 327676 h 1799652"/>
                            <a:gd name="connsiteX15" fmla="*/ 280624 w 3491829"/>
                            <a:gd name="connsiteY15" fmla="*/ 246872 h 1799652"/>
                            <a:gd name="connsiteX16" fmla="*/ 160121 w 3491829"/>
                            <a:gd name="connsiteY16" fmla="*/ 193376 h 1799652"/>
                            <a:gd name="connsiteX17" fmla="*/ 78574 w 3491829"/>
                            <a:gd name="connsiteY17" fmla="*/ 137475 h 1799652"/>
                            <a:gd name="connsiteX18" fmla="*/ 0 w 3491829"/>
                            <a:gd name="connsiteY18" fmla="*/ 0 h 1799652"/>
                            <a:gd name="connsiteX0" fmla="*/ 3503052 w 3503052"/>
                            <a:gd name="connsiteY0" fmla="*/ 1144393 h 1810678"/>
                            <a:gd name="connsiteX1" fmla="*/ 3176898 w 3503052"/>
                            <a:gd name="connsiteY1" fmla="*/ 1577665 h 1810678"/>
                            <a:gd name="connsiteX2" fmla="*/ 2986251 w 3503052"/>
                            <a:gd name="connsiteY2" fmla="*/ 1605909 h 1810678"/>
                            <a:gd name="connsiteX3" fmla="*/ 2439023 w 3503052"/>
                            <a:gd name="connsiteY3" fmla="*/ 1810678 h 1810678"/>
                            <a:gd name="connsiteX4" fmla="*/ 2230724 w 3503052"/>
                            <a:gd name="connsiteY4" fmla="*/ 1499994 h 1810678"/>
                            <a:gd name="connsiteX5" fmla="*/ 1920040 w 3503052"/>
                            <a:gd name="connsiteY5" fmla="*/ 1228145 h 1810678"/>
                            <a:gd name="connsiteX6" fmla="*/ 1651721 w 3503052"/>
                            <a:gd name="connsiteY6" fmla="*/ 1189310 h 1810678"/>
                            <a:gd name="connsiteX7" fmla="*/ 1224531 w 3503052"/>
                            <a:gd name="connsiteY7" fmla="*/ 917461 h 1810678"/>
                            <a:gd name="connsiteX8" fmla="*/ 1026823 w 3503052"/>
                            <a:gd name="connsiteY8" fmla="*/ 430252 h 1810678"/>
                            <a:gd name="connsiteX9" fmla="*/ 860889 w 3503052"/>
                            <a:gd name="connsiteY9" fmla="*/ 271379 h 1810678"/>
                            <a:gd name="connsiteX10" fmla="*/ 705547 w 3503052"/>
                            <a:gd name="connsiteY10" fmla="*/ 437313 h 1810678"/>
                            <a:gd name="connsiteX11" fmla="*/ 612952 w 3503052"/>
                            <a:gd name="connsiteY11" fmla="*/ 382577 h 1810678"/>
                            <a:gd name="connsiteX12" fmla="*/ 539993 w 3503052"/>
                            <a:gd name="connsiteY12" fmla="*/ 375168 h 1810678"/>
                            <a:gd name="connsiteX13" fmla="*/ 489484 w 3503052"/>
                            <a:gd name="connsiteY13" fmla="*/ 347118 h 1810678"/>
                            <a:gd name="connsiteX14" fmla="*/ 307085 w 3503052"/>
                            <a:gd name="connsiteY14" fmla="*/ 338702 h 1810678"/>
                            <a:gd name="connsiteX15" fmla="*/ 291847 w 3503052"/>
                            <a:gd name="connsiteY15" fmla="*/ 257898 h 1810678"/>
                            <a:gd name="connsiteX16" fmla="*/ 171344 w 3503052"/>
                            <a:gd name="connsiteY16" fmla="*/ 204402 h 1810678"/>
                            <a:gd name="connsiteX17" fmla="*/ 89797 w 3503052"/>
                            <a:gd name="connsiteY17" fmla="*/ 148501 h 1810678"/>
                            <a:gd name="connsiteX18" fmla="*/ 11223 w 3503052"/>
                            <a:gd name="connsiteY18" fmla="*/ 11026 h 1810678"/>
                            <a:gd name="connsiteX19" fmla="*/ 0 w 3503052"/>
                            <a:gd name="connsiteY19" fmla="*/ 8221 h 1810678"/>
                            <a:gd name="connsiteX0" fmla="*/ 3590046 w 3590046"/>
                            <a:gd name="connsiteY0" fmla="*/ 1147443 h 1813728"/>
                            <a:gd name="connsiteX1" fmla="*/ 3263892 w 3590046"/>
                            <a:gd name="connsiteY1" fmla="*/ 1580715 h 1813728"/>
                            <a:gd name="connsiteX2" fmla="*/ 3073245 w 3590046"/>
                            <a:gd name="connsiteY2" fmla="*/ 1608959 h 1813728"/>
                            <a:gd name="connsiteX3" fmla="*/ 2526017 w 3590046"/>
                            <a:gd name="connsiteY3" fmla="*/ 1813728 h 1813728"/>
                            <a:gd name="connsiteX4" fmla="*/ 2317718 w 3590046"/>
                            <a:gd name="connsiteY4" fmla="*/ 1503044 h 1813728"/>
                            <a:gd name="connsiteX5" fmla="*/ 2007034 w 3590046"/>
                            <a:gd name="connsiteY5" fmla="*/ 1231195 h 1813728"/>
                            <a:gd name="connsiteX6" fmla="*/ 1738715 w 3590046"/>
                            <a:gd name="connsiteY6" fmla="*/ 1192360 h 1813728"/>
                            <a:gd name="connsiteX7" fmla="*/ 1311525 w 3590046"/>
                            <a:gd name="connsiteY7" fmla="*/ 920511 h 1813728"/>
                            <a:gd name="connsiteX8" fmla="*/ 1113817 w 3590046"/>
                            <a:gd name="connsiteY8" fmla="*/ 433302 h 1813728"/>
                            <a:gd name="connsiteX9" fmla="*/ 947883 w 3590046"/>
                            <a:gd name="connsiteY9" fmla="*/ 274429 h 1813728"/>
                            <a:gd name="connsiteX10" fmla="*/ 792541 w 3590046"/>
                            <a:gd name="connsiteY10" fmla="*/ 440363 h 1813728"/>
                            <a:gd name="connsiteX11" fmla="*/ 699946 w 3590046"/>
                            <a:gd name="connsiteY11" fmla="*/ 385627 h 1813728"/>
                            <a:gd name="connsiteX12" fmla="*/ 626987 w 3590046"/>
                            <a:gd name="connsiteY12" fmla="*/ 378218 h 1813728"/>
                            <a:gd name="connsiteX13" fmla="*/ 576478 w 3590046"/>
                            <a:gd name="connsiteY13" fmla="*/ 350168 h 1813728"/>
                            <a:gd name="connsiteX14" fmla="*/ 394079 w 3590046"/>
                            <a:gd name="connsiteY14" fmla="*/ 341752 h 1813728"/>
                            <a:gd name="connsiteX15" fmla="*/ 378841 w 3590046"/>
                            <a:gd name="connsiteY15" fmla="*/ 260948 h 1813728"/>
                            <a:gd name="connsiteX16" fmla="*/ 258338 w 3590046"/>
                            <a:gd name="connsiteY16" fmla="*/ 207452 h 1813728"/>
                            <a:gd name="connsiteX17" fmla="*/ 176791 w 3590046"/>
                            <a:gd name="connsiteY17" fmla="*/ 151551 h 1813728"/>
                            <a:gd name="connsiteX18" fmla="*/ 98217 w 3590046"/>
                            <a:gd name="connsiteY18" fmla="*/ 14076 h 1813728"/>
                            <a:gd name="connsiteX19" fmla="*/ 0 w 3590046"/>
                            <a:gd name="connsiteY19" fmla="*/ 3050 h 1813728"/>
                            <a:gd name="connsiteX0" fmla="*/ 3590046 w 3590046"/>
                            <a:gd name="connsiteY0" fmla="*/ 1149030 h 1815315"/>
                            <a:gd name="connsiteX1" fmla="*/ 3263892 w 3590046"/>
                            <a:gd name="connsiteY1" fmla="*/ 1582302 h 1815315"/>
                            <a:gd name="connsiteX2" fmla="*/ 3073245 w 3590046"/>
                            <a:gd name="connsiteY2" fmla="*/ 1610546 h 1815315"/>
                            <a:gd name="connsiteX3" fmla="*/ 2526017 w 3590046"/>
                            <a:gd name="connsiteY3" fmla="*/ 1815315 h 1815315"/>
                            <a:gd name="connsiteX4" fmla="*/ 2317718 w 3590046"/>
                            <a:gd name="connsiteY4" fmla="*/ 1504631 h 1815315"/>
                            <a:gd name="connsiteX5" fmla="*/ 2007034 w 3590046"/>
                            <a:gd name="connsiteY5" fmla="*/ 1232782 h 1815315"/>
                            <a:gd name="connsiteX6" fmla="*/ 1738715 w 3590046"/>
                            <a:gd name="connsiteY6" fmla="*/ 1193947 h 1815315"/>
                            <a:gd name="connsiteX7" fmla="*/ 1311525 w 3590046"/>
                            <a:gd name="connsiteY7" fmla="*/ 922098 h 1815315"/>
                            <a:gd name="connsiteX8" fmla="*/ 1113817 w 3590046"/>
                            <a:gd name="connsiteY8" fmla="*/ 434889 h 1815315"/>
                            <a:gd name="connsiteX9" fmla="*/ 947883 w 3590046"/>
                            <a:gd name="connsiteY9" fmla="*/ 276016 h 1815315"/>
                            <a:gd name="connsiteX10" fmla="*/ 792541 w 3590046"/>
                            <a:gd name="connsiteY10" fmla="*/ 441950 h 1815315"/>
                            <a:gd name="connsiteX11" fmla="*/ 699946 w 3590046"/>
                            <a:gd name="connsiteY11" fmla="*/ 387214 h 1815315"/>
                            <a:gd name="connsiteX12" fmla="*/ 626987 w 3590046"/>
                            <a:gd name="connsiteY12" fmla="*/ 379805 h 1815315"/>
                            <a:gd name="connsiteX13" fmla="*/ 576478 w 3590046"/>
                            <a:gd name="connsiteY13" fmla="*/ 351755 h 1815315"/>
                            <a:gd name="connsiteX14" fmla="*/ 394079 w 3590046"/>
                            <a:gd name="connsiteY14" fmla="*/ 343339 h 1815315"/>
                            <a:gd name="connsiteX15" fmla="*/ 378841 w 3590046"/>
                            <a:gd name="connsiteY15" fmla="*/ 262535 h 1815315"/>
                            <a:gd name="connsiteX16" fmla="*/ 258338 w 3590046"/>
                            <a:gd name="connsiteY16" fmla="*/ 209039 h 1815315"/>
                            <a:gd name="connsiteX17" fmla="*/ 176791 w 3590046"/>
                            <a:gd name="connsiteY17" fmla="*/ 153138 h 1815315"/>
                            <a:gd name="connsiteX18" fmla="*/ 98217 w 3590046"/>
                            <a:gd name="connsiteY18" fmla="*/ 15663 h 1815315"/>
                            <a:gd name="connsiteX19" fmla="*/ 0 w 3590046"/>
                            <a:gd name="connsiteY19" fmla="*/ 1587 h 1815315"/>
                            <a:gd name="connsiteX0" fmla="*/ 3517085 w 3517085"/>
                            <a:gd name="connsiteY0" fmla="*/ 1199532 h 1865817"/>
                            <a:gd name="connsiteX1" fmla="*/ 3190931 w 3517085"/>
                            <a:gd name="connsiteY1" fmla="*/ 1632804 h 1865817"/>
                            <a:gd name="connsiteX2" fmla="*/ 3000284 w 3517085"/>
                            <a:gd name="connsiteY2" fmla="*/ 1661048 h 1865817"/>
                            <a:gd name="connsiteX3" fmla="*/ 2453056 w 3517085"/>
                            <a:gd name="connsiteY3" fmla="*/ 1865817 h 1865817"/>
                            <a:gd name="connsiteX4" fmla="*/ 2244757 w 3517085"/>
                            <a:gd name="connsiteY4" fmla="*/ 1555133 h 1865817"/>
                            <a:gd name="connsiteX5" fmla="*/ 1934073 w 3517085"/>
                            <a:gd name="connsiteY5" fmla="*/ 1283284 h 1865817"/>
                            <a:gd name="connsiteX6" fmla="*/ 1665754 w 3517085"/>
                            <a:gd name="connsiteY6" fmla="*/ 1244449 h 1865817"/>
                            <a:gd name="connsiteX7" fmla="*/ 1238564 w 3517085"/>
                            <a:gd name="connsiteY7" fmla="*/ 972600 h 1865817"/>
                            <a:gd name="connsiteX8" fmla="*/ 1040856 w 3517085"/>
                            <a:gd name="connsiteY8" fmla="*/ 485391 h 1865817"/>
                            <a:gd name="connsiteX9" fmla="*/ 874922 w 3517085"/>
                            <a:gd name="connsiteY9" fmla="*/ 326518 h 1865817"/>
                            <a:gd name="connsiteX10" fmla="*/ 719580 w 3517085"/>
                            <a:gd name="connsiteY10" fmla="*/ 492452 h 1865817"/>
                            <a:gd name="connsiteX11" fmla="*/ 626985 w 3517085"/>
                            <a:gd name="connsiteY11" fmla="*/ 437716 h 1865817"/>
                            <a:gd name="connsiteX12" fmla="*/ 554026 w 3517085"/>
                            <a:gd name="connsiteY12" fmla="*/ 430307 h 1865817"/>
                            <a:gd name="connsiteX13" fmla="*/ 503517 w 3517085"/>
                            <a:gd name="connsiteY13" fmla="*/ 402257 h 1865817"/>
                            <a:gd name="connsiteX14" fmla="*/ 321118 w 3517085"/>
                            <a:gd name="connsiteY14" fmla="*/ 393841 h 1865817"/>
                            <a:gd name="connsiteX15" fmla="*/ 305880 w 3517085"/>
                            <a:gd name="connsiteY15" fmla="*/ 313037 h 1865817"/>
                            <a:gd name="connsiteX16" fmla="*/ 185377 w 3517085"/>
                            <a:gd name="connsiteY16" fmla="*/ 259541 h 1865817"/>
                            <a:gd name="connsiteX17" fmla="*/ 103830 w 3517085"/>
                            <a:gd name="connsiteY17" fmla="*/ 203640 h 1865817"/>
                            <a:gd name="connsiteX18" fmla="*/ 25256 w 3517085"/>
                            <a:gd name="connsiteY18" fmla="*/ 66165 h 1865817"/>
                            <a:gd name="connsiteX19" fmla="*/ 0 w 3517085"/>
                            <a:gd name="connsiteY19" fmla="*/ 0 h 1865817"/>
                            <a:gd name="connsiteX0" fmla="*/ 3590048 w 3590048"/>
                            <a:gd name="connsiteY0" fmla="*/ 1148363 h 1814648"/>
                            <a:gd name="connsiteX1" fmla="*/ 3263894 w 3590048"/>
                            <a:gd name="connsiteY1" fmla="*/ 1581635 h 1814648"/>
                            <a:gd name="connsiteX2" fmla="*/ 3073247 w 3590048"/>
                            <a:gd name="connsiteY2" fmla="*/ 1609879 h 1814648"/>
                            <a:gd name="connsiteX3" fmla="*/ 2526019 w 3590048"/>
                            <a:gd name="connsiteY3" fmla="*/ 1814648 h 1814648"/>
                            <a:gd name="connsiteX4" fmla="*/ 2317720 w 3590048"/>
                            <a:gd name="connsiteY4" fmla="*/ 1503964 h 1814648"/>
                            <a:gd name="connsiteX5" fmla="*/ 2007036 w 3590048"/>
                            <a:gd name="connsiteY5" fmla="*/ 1232115 h 1814648"/>
                            <a:gd name="connsiteX6" fmla="*/ 1738717 w 3590048"/>
                            <a:gd name="connsiteY6" fmla="*/ 1193280 h 1814648"/>
                            <a:gd name="connsiteX7" fmla="*/ 1311527 w 3590048"/>
                            <a:gd name="connsiteY7" fmla="*/ 921431 h 1814648"/>
                            <a:gd name="connsiteX8" fmla="*/ 1113819 w 3590048"/>
                            <a:gd name="connsiteY8" fmla="*/ 434222 h 1814648"/>
                            <a:gd name="connsiteX9" fmla="*/ 947885 w 3590048"/>
                            <a:gd name="connsiteY9" fmla="*/ 275349 h 1814648"/>
                            <a:gd name="connsiteX10" fmla="*/ 792543 w 3590048"/>
                            <a:gd name="connsiteY10" fmla="*/ 441283 h 1814648"/>
                            <a:gd name="connsiteX11" fmla="*/ 699948 w 3590048"/>
                            <a:gd name="connsiteY11" fmla="*/ 386547 h 1814648"/>
                            <a:gd name="connsiteX12" fmla="*/ 626989 w 3590048"/>
                            <a:gd name="connsiteY12" fmla="*/ 379138 h 1814648"/>
                            <a:gd name="connsiteX13" fmla="*/ 576480 w 3590048"/>
                            <a:gd name="connsiteY13" fmla="*/ 351088 h 1814648"/>
                            <a:gd name="connsiteX14" fmla="*/ 394081 w 3590048"/>
                            <a:gd name="connsiteY14" fmla="*/ 342672 h 1814648"/>
                            <a:gd name="connsiteX15" fmla="*/ 378843 w 3590048"/>
                            <a:gd name="connsiteY15" fmla="*/ 261868 h 1814648"/>
                            <a:gd name="connsiteX16" fmla="*/ 258340 w 3590048"/>
                            <a:gd name="connsiteY16" fmla="*/ 208372 h 1814648"/>
                            <a:gd name="connsiteX17" fmla="*/ 176793 w 3590048"/>
                            <a:gd name="connsiteY17" fmla="*/ 152471 h 1814648"/>
                            <a:gd name="connsiteX18" fmla="*/ 98219 w 3590048"/>
                            <a:gd name="connsiteY18" fmla="*/ 14996 h 1814648"/>
                            <a:gd name="connsiteX19" fmla="*/ 0 w 3590048"/>
                            <a:gd name="connsiteY19" fmla="*/ 2129 h 1814648"/>
                            <a:gd name="connsiteX0" fmla="*/ 3590048 w 3590048"/>
                            <a:gd name="connsiteY0" fmla="*/ 1146234 h 1812519"/>
                            <a:gd name="connsiteX1" fmla="*/ 3263894 w 3590048"/>
                            <a:gd name="connsiteY1" fmla="*/ 1579506 h 1812519"/>
                            <a:gd name="connsiteX2" fmla="*/ 3073247 w 3590048"/>
                            <a:gd name="connsiteY2" fmla="*/ 1607750 h 1812519"/>
                            <a:gd name="connsiteX3" fmla="*/ 2526019 w 3590048"/>
                            <a:gd name="connsiteY3" fmla="*/ 1812519 h 1812519"/>
                            <a:gd name="connsiteX4" fmla="*/ 2317720 w 3590048"/>
                            <a:gd name="connsiteY4" fmla="*/ 1501835 h 1812519"/>
                            <a:gd name="connsiteX5" fmla="*/ 2007036 w 3590048"/>
                            <a:gd name="connsiteY5" fmla="*/ 1229986 h 1812519"/>
                            <a:gd name="connsiteX6" fmla="*/ 1738717 w 3590048"/>
                            <a:gd name="connsiteY6" fmla="*/ 1191151 h 1812519"/>
                            <a:gd name="connsiteX7" fmla="*/ 1311527 w 3590048"/>
                            <a:gd name="connsiteY7" fmla="*/ 919302 h 1812519"/>
                            <a:gd name="connsiteX8" fmla="*/ 1113819 w 3590048"/>
                            <a:gd name="connsiteY8" fmla="*/ 432093 h 1812519"/>
                            <a:gd name="connsiteX9" fmla="*/ 947885 w 3590048"/>
                            <a:gd name="connsiteY9" fmla="*/ 273220 h 1812519"/>
                            <a:gd name="connsiteX10" fmla="*/ 792543 w 3590048"/>
                            <a:gd name="connsiteY10" fmla="*/ 439154 h 1812519"/>
                            <a:gd name="connsiteX11" fmla="*/ 699948 w 3590048"/>
                            <a:gd name="connsiteY11" fmla="*/ 384418 h 1812519"/>
                            <a:gd name="connsiteX12" fmla="*/ 626989 w 3590048"/>
                            <a:gd name="connsiteY12" fmla="*/ 377009 h 1812519"/>
                            <a:gd name="connsiteX13" fmla="*/ 576480 w 3590048"/>
                            <a:gd name="connsiteY13" fmla="*/ 348959 h 1812519"/>
                            <a:gd name="connsiteX14" fmla="*/ 394081 w 3590048"/>
                            <a:gd name="connsiteY14" fmla="*/ 340543 h 1812519"/>
                            <a:gd name="connsiteX15" fmla="*/ 378843 w 3590048"/>
                            <a:gd name="connsiteY15" fmla="*/ 259739 h 1812519"/>
                            <a:gd name="connsiteX16" fmla="*/ 258340 w 3590048"/>
                            <a:gd name="connsiteY16" fmla="*/ 206243 h 1812519"/>
                            <a:gd name="connsiteX17" fmla="*/ 176793 w 3590048"/>
                            <a:gd name="connsiteY17" fmla="*/ 150342 h 1812519"/>
                            <a:gd name="connsiteX18" fmla="*/ 98219 w 3590048"/>
                            <a:gd name="connsiteY18" fmla="*/ 12867 h 1812519"/>
                            <a:gd name="connsiteX19" fmla="*/ 0 w 3590048"/>
                            <a:gd name="connsiteY19" fmla="*/ 0 h 1812519"/>
                            <a:gd name="connsiteX0" fmla="*/ 3599165 w 3599165"/>
                            <a:gd name="connsiteY0" fmla="*/ 1146649 h 1812934"/>
                            <a:gd name="connsiteX1" fmla="*/ 3273011 w 3599165"/>
                            <a:gd name="connsiteY1" fmla="*/ 1579921 h 1812934"/>
                            <a:gd name="connsiteX2" fmla="*/ 3082364 w 3599165"/>
                            <a:gd name="connsiteY2" fmla="*/ 1608165 h 1812934"/>
                            <a:gd name="connsiteX3" fmla="*/ 2535136 w 3599165"/>
                            <a:gd name="connsiteY3" fmla="*/ 1812934 h 1812934"/>
                            <a:gd name="connsiteX4" fmla="*/ 2326837 w 3599165"/>
                            <a:gd name="connsiteY4" fmla="*/ 1502250 h 1812934"/>
                            <a:gd name="connsiteX5" fmla="*/ 2016153 w 3599165"/>
                            <a:gd name="connsiteY5" fmla="*/ 1230401 h 1812934"/>
                            <a:gd name="connsiteX6" fmla="*/ 1747834 w 3599165"/>
                            <a:gd name="connsiteY6" fmla="*/ 1191566 h 1812934"/>
                            <a:gd name="connsiteX7" fmla="*/ 1320644 w 3599165"/>
                            <a:gd name="connsiteY7" fmla="*/ 919717 h 1812934"/>
                            <a:gd name="connsiteX8" fmla="*/ 1122936 w 3599165"/>
                            <a:gd name="connsiteY8" fmla="*/ 432508 h 1812934"/>
                            <a:gd name="connsiteX9" fmla="*/ 957002 w 3599165"/>
                            <a:gd name="connsiteY9" fmla="*/ 273635 h 1812934"/>
                            <a:gd name="connsiteX10" fmla="*/ 801660 w 3599165"/>
                            <a:gd name="connsiteY10" fmla="*/ 439569 h 1812934"/>
                            <a:gd name="connsiteX11" fmla="*/ 709065 w 3599165"/>
                            <a:gd name="connsiteY11" fmla="*/ 384833 h 1812934"/>
                            <a:gd name="connsiteX12" fmla="*/ 636106 w 3599165"/>
                            <a:gd name="connsiteY12" fmla="*/ 377424 h 1812934"/>
                            <a:gd name="connsiteX13" fmla="*/ 585597 w 3599165"/>
                            <a:gd name="connsiteY13" fmla="*/ 349374 h 1812934"/>
                            <a:gd name="connsiteX14" fmla="*/ 403198 w 3599165"/>
                            <a:gd name="connsiteY14" fmla="*/ 340958 h 1812934"/>
                            <a:gd name="connsiteX15" fmla="*/ 387960 w 3599165"/>
                            <a:gd name="connsiteY15" fmla="*/ 260154 h 1812934"/>
                            <a:gd name="connsiteX16" fmla="*/ 267457 w 3599165"/>
                            <a:gd name="connsiteY16" fmla="*/ 206658 h 1812934"/>
                            <a:gd name="connsiteX17" fmla="*/ 185910 w 3599165"/>
                            <a:gd name="connsiteY17" fmla="*/ 150757 h 1812934"/>
                            <a:gd name="connsiteX18" fmla="*/ 107336 w 3599165"/>
                            <a:gd name="connsiteY18" fmla="*/ 13282 h 1812934"/>
                            <a:gd name="connsiteX19" fmla="*/ 9117 w 3599165"/>
                            <a:gd name="connsiteY19" fmla="*/ 415 h 1812934"/>
                            <a:gd name="connsiteX20" fmla="*/ 3506 w 3599165"/>
                            <a:gd name="connsiteY20" fmla="*/ 3220 h 1812934"/>
                            <a:gd name="connsiteX0" fmla="*/ 4002583 w 4002583"/>
                            <a:gd name="connsiteY0" fmla="*/ 1146261 h 1812546"/>
                            <a:gd name="connsiteX1" fmla="*/ 3676429 w 4002583"/>
                            <a:gd name="connsiteY1" fmla="*/ 1579533 h 1812546"/>
                            <a:gd name="connsiteX2" fmla="*/ 3485782 w 4002583"/>
                            <a:gd name="connsiteY2" fmla="*/ 1607777 h 1812546"/>
                            <a:gd name="connsiteX3" fmla="*/ 2938554 w 4002583"/>
                            <a:gd name="connsiteY3" fmla="*/ 1812546 h 1812546"/>
                            <a:gd name="connsiteX4" fmla="*/ 2730255 w 4002583"/>
                            <a:gd name="connsiteY4" fmla="*/ 1501862 h 1812546"/>
                            <a:gd name="connsiteX5" fmla="*/ 2419571 w 4002583"/>
                            <a:gd name="connsiteY5" fmla="*/ 1230013 h 1812546"/>
                            <a:gd name="connsiteX6" fmla="*/ 2151252 w 4002583"/>
                            <a:gd name="connsiteY6" fmla="*/ 1191178 h 1812546"/>
                            <a:gd name="connsiteX7" fmla="*/ 1724062 w 4002583"/>
                            <a:gd name="connsiteY7" fmla="*/ 919329 h 1812546"/>
                            <a:gd name="connsiteX8" fmla="*/ 1526354 w 4002583"/>
                            <a:gd name="connsiteY8" fmla="*/ 432120 h 1812546"/>
                            <a:gd name="connsiteX9" fmla="*/ 1360420 w 4002583"/>
                            <a:gd name="connsiteY9" fmla="*/ 273247 h 1812546"/>
                            <a:gd name="connsiteX10" fmla="*/ 1205078 w 4002583"/>
                            <a:gd name="connsiteY10" fmla="*/ 439181 h 1812546"/>
                            <a:gd name="connsiteX11" fmla="*/ 1112483 w 4002583"/>
                            <a:gd name="connsiteY11" fmla="*/ 384445 h 1812546"/>
                            <a:gd name="connsiteX12" fmla="*/ 1039524 w 4002583"/>
                            <a:gd name="connsiteY12" fmla="*/ 377036 h 1812546"/>
                            <a:gd name="connsiteX13" fmla="*/ 989015 w 4002583"/>
                            <a:gd name="connsiteY13" fmla="*/ 348986 h 1812546"/>
                            <a:gd name="connsiteX14" fmla="*/ 806616 w 4002583"/>
                            <a:gd name="connsiteY14" fmla="*/ 340570 h 1812546"/>
                            <a:gd name="connsiteX15" fmla="*/ 791378 w 4002583"/>
                            <a:gd name="connsiteY15" fmla="*/ 259766 h 1812546"/>
                            <a:gd name="connsiteX16" fmla="*/ 670875 w 4002583"/>
                            <a:gd name="connsiteY16" fmla="*/ 206270 h 1812546"/>
                            <a:gd name="connsiteX17" fmla="*/ 589328 w 4002583"/>
                            <a:gd name="connsiteY17" fmla="*/ 150369 h 1812546"/>
                            <a:gd name="connsiteX18" fmla="*/ 510754 w 4002583"/>
                            <a:gd name="connsiteY18" fmla="*/ 12894 h 1812546"/>
                            <a:gd name="connsiteX19" fmla="*/ 412535 w 4002583"/>
                            <a:gd name="connsiteY19" fmla="*/ 27 h 1812546"/>
                            <a:gd name="connsiteX20" fmla="*/ 0 w 4002583"/>
                            <a:gd name="connsiteY20" fmla="*/ 78592 h 1812546"/>
                            <a:gd name="connsiteX0" fmla="*/ 4002583 w 4002583"/>
                            <a:gd name="connsiteY0" fmla="*/ 1146234 h 1812519"/>
                            <a:gd name="connsiteX1" fmla="*/ 3676429 w 4002583"/>
                            <a:gd name="connsiteY1" fmla="*/ 1579506 h 1812519"/>
                            <a:gd name="connsiteX2" fmla="*/ 3485782 w 4002583"/>
                            <a:gd name="connsiteY2" fmla="*/ 1607750 h 1812519"/>
                            <a:gd name="connsiteX3" fmla="*/ 2938554 w 4002583"/>
                            <a:gd name="connsiteY3" fmla="*/ 1812519 h 1812519"/>
                            <a:gd name="connsiteX4" fmla="*/ 2730255 w 4002583"/>
                            <a:gd name="connsiteY4" fmla="*/ 1501835 h 1812519"/>
                            <a:gd name="connsiteX5" fmla="*/ 2419571 w 4002583"/>
                            <a:gd name="connsiteY5" fmla="*/ 1229986 h 1812519"/>
                            <a:gd name="connsiteX6" fmla="*/ 2151252 w 4002583"/>
                            <a:gd name="connsiteY6" fmla="*/ 1191151 h 1812519"/>
                            <a:gd name="connsiteX7" fmla="*/ 1724062 w 4002583"/>
                            <a:gd name="connsiteY7" fmla="*/ 919302 h 1812519"/>
                            <a:gd name="connsiteX8" fmla="*/ 1526354 w 4002583"/>
                            <a:gd name="connsiteY8" fmla="*/ 432093 h 1812519"/>
                            <a:gd name="connsiteX9" fmla="*/ 1360420 w 4002583"/>
                            <a:gd name="connsiteY9" fmla="*/ 273220 h 1812519"/>
                            <a:gd name="connsiteX10" fmla="*/ 1205078 w 4002583"/>
                            <a:gd name="connsiteY10" fmla="*/ 439154 h 1812519"/>
                            <a:gd name="connsiteX11" fmla="*/ 1112483 w 4002583"/>
                            <a:gd name="connsiteY11" fmla="*/ 384418 h 1812519"/>
                            <a:gd name="connsiteX12" fmla="*/ 1039524 w 4002583"/>
                            <a:gd name="connsiteY12" fmla="*/ 377009 h 1812519"/>
                            <a:gd name="connsiteX13" fmla="*/ 989015 w 4002583"/>
                            <a:gd name="connsiteY13" fmla="*/ 348959 h 1812519"/>
                            <a:gd name="connsiteX14" fmla="*/ 806616 w 4002583"/>
                            <a:gd name="connsiteY14" fmla="*/ 340543 h 1812519"/>
                            <a:gd name="connsiteX15" fmla="*/ 791378 w 4002583"/>
                            <a:gd name="connsiteY15" fmla="*/ 259739 h 1812519"/>
                            <a:gd name="connsiteX16" fmla="*/ 670875 w 4002583"/>
                            <a:gd name="connsiteY16" fmla="*/ 206243 h 1812519"/>
                            <a:gd name="connsiteX17" fmla="*/ 589328 w 4002583"/>
                            <a:gd name="connsiteY17" fmla="*/ 150342 h 1812519"/>
                            <a:gd name="connsiteX18" fmla="*/ 510754 w 4002583"/>
                            <a:gd name="connsiteY18" fmla="*/ 12867 h 1812519"/>
                            <a:gd name="connsiteX19" fmla="*/ 412535 w 4002583"/>
                            <a:gd name="connsiteY19" fmla="*/ 0 h 1812519"/>
                            <a:gd name="connsiteX20" fmla="*/ 0 w 4002583"/>
                            <a:gd name="connsiteY20" fmla="*/ 78565 h 1812519"/>
                            <a:gd name="connsiteX0" fmla="*/ 4035671 w 4035671"/>
                            <a:gd name="connsiteY0" fmla="*/ 1146234 h 1812519"/>
                            <a:gd name="connsiteX1" fmla="*/ 3709517 w 4035671"/>
                            <a:gd name="connsiteY1" fmla="*/ 1579506 h 1812519"/>
                            <a:gd name="connsiteX2" fmla="*/ 3518870 w 4035671"/>
                            <a:gd name="connsiteY2" fmla="*/ 1607750 h 1812519"/>
                            <a:gd name="connsiteX3" fmla="*/ 2971642 w 4035671"/>
                            <a:gd name="connsiteY3" fmla="*/ 1812519 h 1812519"/>
                            <a:gd name="connsiteX4" fmla="*/ 2763343 w 4035671"/>
                            <a:gd name="connsiteY4" fmla="*/ 1501835 h 1812519"/>
                            <a:gd name="connsiteX5" fmla="*/ 2452659 w 4035671"/>
                            <a:gd name="connsiteY5" fmla="*/ 1229986 h 1812519"/>
                            <a:gd name="connsiteX6" fmla="*/ 2184340 w 4035671"/>
                            <a:gd name="connsiteY6" fmla="*/ 1191151 h 1812519"/>
                            <a:gd name="connsiteX7" fmla="*/ 1757150 w 4035671"/>
                            <a:gd name="connsiteY7" fmla="*/ 919302 h 1812519"/>
                            <a:gd name="connsiteX8" fmla="*/ 1559442 w 4035671"/>
                            <a:gd name="connsiteY8" fmla="*/ 432093 h 1812519"/>
                            <a:gd name="connsiteX9" fmla="*/ 1393508 w 4035671"/>
                            <a:gd name="connsiteY9" fmla="*/ 273220 h 1812519"/>
                            <a:gd name="connsiteX10" fmla="*/ 1238166 w 4035671"/>
                            <a:gd name="connsiteY10" fmla="*/ 439154 h 1812519"/>
                            <a:gd name="connsiteX11" fmla="*/ 1145571 w 4035671"/>
                            <a:gd name="connsiteY11" fmla="*/ 384418 h 1812519"/>
                            <a:gd name="connsiteX12" fmla="*/ 1072612 w 4035671"/>
                            <a:gd name="connsiteY12" fmla="*/ 377009 h 1812519"/>
                            <a:gd name="connsiteX13" fmla="*/ 1022103 w 4035671"/>
                            <a:gd name="connsiteY13" fmla="*/ 348959 h 1812519"/>
                            <a:gd name="connsiteX14" fmla="*/ 839704 w 4035671"/>
                            <a:gd name="connsiteY14" fmla="*/ 340543 h 1812519"/>
                            <a:gd name="connsiteX15" fmla="*/ 824466 w 4035671"/>
                            <a:gd name="connsiteY15" fmla="*/ 259739 h 1812519"/>
                            <a:gd name="connsiteX16" fmla="*/ 703963 w 4035671"/>
                            <a:gd name="connsiteY16" fmla="*/ 206243 h 1812519"/>
                            <a:gd name="connsiteX17" fmla="*/ 622416 w 4035671"/>
                            <a:gd name="connsiteY17" fmla="*/ 150342 h 1812519"/>
                            <a:gd name="connsiteX18" fmla="*/ 543842 w 4035671"/>
                            <a:gd name="connsiteY18" fmla="*/ 12867 h 1812519"/>
                            <a:gd name="connsiteX19" fmla="*/ 445623 w 4035671"/>
                            <a:gd name="connsiteY19" fmla="*/ 0 h 1812519"/>
                            <a:gd name="connsiteX20" fmla="*/ 33088 w 4035671"/>
                            <a:gd name="connsiteY20" fmla="*/ 78565 h 1812519"/>
                            <a:gd name="connsiteX21" fmla="*/ 24670 w 4035671"/>
                            <a:gd name="connsiteY21" fmla="*/ 81345 h 1812519"/>
                            <a:gd name="connsiteX0" fmla="*/ 4064309 w 4064309"/>
                            <a:gd name="connsiteY0" fmla="*/ 1146234 h 1812519"/>
                            <a:gd name="connsiteX1" fmla="*/ 3738155 w 4064309"/>
                            <a:gd name="connsiteY1" fmla="*/ 1579506 h 1812519"/>
                            <a:gd name="connsiteX2" fmla="*/ 3547508 w 4064309"/>
                            <a:gd name="connsiteY2" fmla="*/ 1607750 h 1812519"/>
                            <a:gd name="connsiteX3" fmla="*/ 3000280 w 4064309"/>
                            <a:gd name="connsiteY3" fmla="*/ 1812519 h 1812519"/>
                            <a:gd name="connsiteX4" fmla="*/ 2791981 w 4064309"/>
                            <a:gd name="connsiteY4" fmla="*/ 1501835 h 1812519"/>
                            <a:gd name="connsiteX5" fmla="*/ 2481297 w 4064309"/>
                            <a:gd name="connsiteY5" fmla="*/ 1229986 h 1812519"/>
                            <a:gd name="connsiteX6" fmla="*/ 2212978 w 4064309"/>
                            <a:gd name="connsiteY6" fmla="*/ 1191151 h 1812519"/>
                            <a:gd name="connsiteX7" fmla="*/ 1785788 w 4064309"/>
                            <a:gd name="connsiteY7" fmla="*/ 919302 h 1812519"/>
                            <a:gd name="connsiteX8" fmla="*/ 1588080 w 4064309"/>
                            <a:gd name="connsiteY8" fmla="*/ 432093 h 1812519"/>
                            <a:gd name="connsiteX9" fmla="*/ 1422146 w 4064309"/>
                            <a:gd name="connsiteY9" fmla="*/ 273220 h 1812519"/>
                            <a:gd name="connsiteX10" fmla="*/ 1266804 w 4064309"/>
                            <a:gd name="connsiteY10" fmla="*/ 439154 h 1812519"/>
                            <a:gd name="connsiteX11" fmla="*/ 1174209 w 4064309"/>
                            <a:gd name="connsiteY11" fmla="*/ 384418 h 1812519"/>
                            <a:gd name="connsiteX12" fmla="*/ 1101250 w 4064309"/>
                            <a:gd name="connsiteY12" fmla="*/ 377009 h 1812519"/>
                            <a:gd name="connsiteX13" fmla="*/ 1050741 w 4064309"/>
                            <a:gd name="connsiteY13" fmla="*/ 348959 h 1812519"/>
                            <a:gd name="connsiteX14" fmla="*/ 868342 w 4064309"/>
                            <a:gd name="connsiteY14" fmla="*/ 340543 h 1812519"/>
                            <a:gd name="connsiteX15" fmla="*/ 853104 w 4064309"/>
                            <a:gd name="connsiteY15" fmla="*/ 259739 h 1812519"/>
                            <a:gd name="connsiteX16" fmla="*/ 732601 w 4064309"/>
                            <a:gd name="connsiteY16" fmla="*/ 206243 h 1812519"/>
                            <a:gd name="connsiteX17" fmla="*/ 651054 w 4064309"/>
                            <a:gd name="connsiteY17" fmla="*/ 150342 h 1812519"/>
                            <a:gd name="connsiteX18" fmla="*/ 572480 w 4064309"/>
                            <a:gd name="connsiteY18" fmla="*/ 12867 h 1812519"/>
                            <a:gd name="connsiteX19" fmla="*/ 474261 w 4064309"/>
                            <a:gd name="connsiteY19" fmla="*/ 0 h 1812519"/>
                            <a:gd name="connsiteX20" fmla="*/ 61726 w 4064309"/>
                            <a:gd name="connsiteY20" fmla="*/ 78565 h 1812519"/>
                            <a:gd name="connsiteX21" fmla="*/ 0 w 4064309"/>
                            <a:gd name="connsiteY21" fmla="*/ 112213 h 1812519"/>
                            <a:gd name="connsiteX0" fmla="*/ 4070897 w 4070897"/>
                            <a:gd name="connsiteY0" fmla="*/ 1146234 h 1812519"/>
                            <a:gd name="connsiteX1" fmla="*/ 3744743 w 4070897"/>
                            <a:gd name="connsiteY1" fmla="*/ 1579506 h 1812519"/>
                            <a:gd name="connsiteX2" fmla="*/ 3554096 w 4070897"/>
                            <a:gd name="connsiteY2" fmla="*/ 1607750 h 1812519"/>
                            <a:gd name="connsiteX3" fmla="*/ 3006868 w 4070897"/>
                            <a:gd name="connsiteY3" fmla="*/ 1812519 h 1812519"/>
                            <a:gd name="connsiteX4" fmla="*/ 2798569 w 4070897"/>
                            <a:gd name="connsiteY4" fmla="*/ 1501835 h 1812519"/>
                            <a:gd name="connsiteX5" fmla="*/ 2487885 w 4070897"/>
                            <a:gd name="connsiteY5" fmla="*/ 1229986 h 1812519"/>
                            <a:gd name="connsiteX6" fmla="*/ 2219566 w 4070897"/>
                            <a:gd name="connsiteY6" fmla="*/ 1191151 h 1812519"/>
                            <a:gd name="connsiteX7" fmla="*/ 1792376 w 4070897"/>
                            <a:gd name="connsiteY7" fmla="*/ 919302 h 1812519"/>
                            <a:gd name="connsiteX8" fmla="*/ 1594668 w 4070897"/>
                            <a:gd name="connsiteY8" fmla="*/ 432093 h 1812519"/>
                            <a:gd name="connsiteX9" fmla="*/ 1428734 w 4070897"/>
                            <a:gd name="connsiteY9" fmla="*/ 273220 h 1812519"/>
                            <a:gd name="connsiteX10" fmla="*/ 1273392 w 4070897"/>
                            <a:gd name="connsiteY10" fmla="*/ 439154 h 1812519"/>
                            <a:gd name="connsiteX11" fmla="*/ 1180797 w 4070897"/>
                            <a:gd name="connsiteY11" fmla="*/ 384418 h 1812519"/>
                            <a:gd name="connsiteX12" fmla="*/ 1107838 w 4070897"/>
                            <a:gd name="connsiteY12" fmla="*/ 377009 h 1812519"/>
                            <a:gd name="connsiteX13" fmla="*/ 1057329 w 4070897"/>
                            <a:gd name="connsiteY13" fmla="*/ 348959 h 1812519"/>
                            <a:gd name="connsiteX14" fmla="*/ 874930 w 4070897"/>
                            <a:gd name="connsiteY14" fmla="*/ 340543 h 1812519"/>
                            <a:gd name="connsiteX15" fmla="*/ 859692 w 4070897"/>
                            <a:gd name="connsiteY15" fmla="*/ 259739 h 1812519"/>
                            <a:gd name="connsiteX16" fmla="*/ 739189 w 4070897"/>
                            <a:gd name="connsiteY16" fmla="*/ 206243 h 1812519"/>
                            <a:gd name="connsiteX17" fmla="*/ 657642 w 4070897"/>
                            <a:gd name="connsiteY17" fmla="*/ 150342 h 1812519"/>
                            <a:gd name="connsiteX18" fmla="*/ 579068 w 4070897"/>
                            <a:gd name="connsiteY18" fmla="*/ 12867 h 1812519"/>
                            <a:gd name="connsiteX19" fmla="*/ 480849 w 4070897"/>
                            <a:gd name="connsiteY19" fmla="*/ 0 h 1812519"/>
                            <a:gd name="connsiteX20" fmla="*/ 68314 w 4070897"/>
                            <a:gd name="connsiteY20" fmla="*/ 78565 h 1812519"/>
                            <a:gd name="connsiteX21" fmla="*/ 6588 w 4070897"/>
                            <a:gd name="connsiteY21" fmla="*/ 112213 h 1812519"/>
                            <a:gd name="connsiteX22" fmla="*/ 976 w 4070897"/>
                            <a:gd name="connsiteY22" fmla="*/ 115005 h 1812519"/>
                            <a:gd name="connsiteX0" fmla="*/ 4162524 w 4162524"/>
                            <a:gd name="connsiteY0" fmla="*/ 1146234 h 1812519"/>
                            <a:gd name="connsiteX1" fmla="*/ 3836370 w 4162524"/>
                            <a:gd name="connsiteY1" fmla="*/ 1579506 h 1812519"/>
                            <a:gd name="connsiteX2" fmla="*/ 3645723 w 4162524"/>
                            <a:gd name="connsiteY2" fmla="*/ 1607750 h 1812519"/>
                            <a:gd name="connsiteX3" fmla="*/ 3098495 w 4162524"/>
                            <a:gd name="connsiteY3" fmla="*/ 1812519 h 1812519"/>
                            <a:gd name="connsiteX4" fmla="*/ 2890196 w 4162524"/>
                            <a:gd name="connsiteY4" fmla="*/ 1501835 h 1812519"/>
                            <a:gd name="connsiteX5" fmla="*/ 2579512 w 4162524"/>
                            <a:gd name="connsiteY5" fmla="*/ 1229986 h 1812519"/>
                            <a:gd name="connsiteX6" fmla="*/ 2311193 w 4162524"/>
                            <a:gd name="connsiteY6" fmla="*/ 1191151 h 1812519"/>
                            <a:gd name="connsiteX7" fmla="*/ 1884003 w 4162524"/>
                            <a:gd name="connsiteY7" fmla="*/ 919302 h 1812519"/>
                            <a:gd name="connsiteX8" fmla="*/ 1686295 w 4162524"/>
                            <a:gd name="connsiteY8" fmla="*/ 432093 h 1812519"/>
                            <a:gd name="connsiteX9" fmla="*/ 1520361 w 4162524"/>
                            <a:gd name="connsiteY9" fmla="*/ 273220 h 1812519"/>
                            <a:gd name="connsiteX10" fmla="*/ 1365019 w 4162524"/>
                            <a:gd name="connsiteY10" fmla="*/ 439154 h 1812519"/>
                            <a:gd name="connsiteX11" fmla="*/ 1272424 w 4162524"/>
                            <a:gd name="connsiteY11" fmla="*/ 384418 h 1812519"/>
                            <a:gd name="connsiteX12" fmla="*/ 1199465 w 4162524"/>
                            <a:gd name="connsiteY12" fmla="*/ 377009 h 1812519"/>
                            <a:gd name="connsiteX13" fmla="*/ 1148956 w 4162524"/>
                            <a:gd name="connsiteY13" fmla="*/ 348959 h 1812519"/>
                            <a:gd name="connsiteX14" fmla="*/ 966557 w 4162524"/>
                            <a:gd name="connsiteY14" fmla="*/ 340543 h 1812519"/>
                            <a:gd name="connsiteX15" fmla="*/ 951319 w 4162524"/>
                            <a:gd name="connsiteY15" fmla="*/ 259739 h 1812519"/>
                            <a:gd name="connsiteX16" fmla="*/ 830816 w 4162524"/>
                            <a:gd name="connsiteY16" fmla="*/ 206243 h 1812519"/>
                            <a:gd name="connsiteX17" fmla="*/ 749269 w 4162524"/>
                            <a:gd name="connsiteY17" fmla="*/ 150342 h 1812519"/>
                            <a:gd name="connsiteX18" fmla="*/ 670695 w 4162524"/>
                            <a:gd name="connsiteY18" fmla="*/ 12867 h 1812519"/>
                            <a:gd name="connsiteX19" fmla="*/ 572476 w 4162524"/>
                            <a:gd name="connsiteY19" fmla="*/ 0 h 1812519"/>
                            <a:gd name="connsiteX20" fmla="*/ 159941 w 4162524"/>
                            <a:gd name="connsiteY20" fmla="*/ 78565 h 1812519"/>
                            <a:gd name="connsiteX21" fmla="*/ 98215 w 4162524"/>
                            <a:gd name="connsiteY21" fmla="*/ 112213 h 1812519"/>
                            <a:gd name="connsiteX22" fmla="*/ 0 w 4162524"/>
                            <a:gd name="connsiteY22" fmla="*/ 129041 h 1812519"/>
                            <a:gd name="connsiteX0" fmla="*/ 4162524 w 4162524"/>
                            <a:gd name="connsiteY0" fmla="*/ 1146234 h 1812519"/>
                            <a:gd name="connsiteX1" fmla="*/ 3836370 w 4162524"/>
                            <a:gd name="connsiteY1" fmla="*/ 1579506 h 1812519"/>
                            <a:gd name="connsiteX2" fmla="*/ 3645723 w 4162524"/>
                            <a:gd name="connsiteY2" fmla="*/ 1607750 h 1812519"/>
                            <a:gd name="connsiteX3" fmla="*/ 3098495 w 4162524"/>
                            <a:gd name="connsiteY3" fmla="*/ 1812519 h 1812519"/>
                            <a:gd name="connsiteX4" fmla="*/ 2890196 w 4162524"/>
                            <a:gd name="connsiteY4" fmla="*/ 1501835 h 1812519"/>
                            <a:gd name="connsiteX5" fmla="*/ 2579512 w 4162524"/>
                            <a:gd name="connsiteY5" fmla="*/ 1229986 h 1812519"/>
                            <a:gd name="connsiteX6" fmla="*/ 2311193 w 4162524"/>
                            <a:gd name="connsiteY6" fmla="*/ 1191151 h 1812519"/>
                            <a:gd name="connsiteX7" fmla="*/ 1884003 w 4162524"/>
                            <a:gd name="connsiteY7" fmla="*/ 919302 h 1812519"/>
                            <a:gd name="connsiteX8" fmla="*/ 1686295 w 4162524"/>
                            <a:gd name="connsiteY8" fmla="*/ 432093 h 1812519"/>
                            <a:gd name="connsiteX9" fmla="*/ 1520361 w 4162524"/>
                            <a:gd name="connsiteY9" fmla="*/ 273220 h 1812519"/>
                            <a:gd name="connsiteX10" fmla="*/ 1365019 w 4162524"/>
                            <a:gd name="connsiteY10" fmla="*/ 439154 h 1812519"/>
                            <a:gd name="connsiteX11" fmla="*/ 1272424 w 4162524"/>
                            <a:gd name="connsiteY11" fmla="*/ 384418 h 1812519"/>
                            <a:gd name="connsiteX12" fmla="*/ 1199465 w 4162524"/>
                            <a:gd name="connsiteY12" fmla="*/ 377009 h 1812519"/>
                            <a:gd name="connsiteX13" fmla="*/ 1148956 w 4162524"/>
                            <a:gd name="connsiteY13" fmla="*/ 348959 h 1812519"/>
                            <a:gd name="connsiteX14" fmla="*/ 966557 w 4162524"/>
                            <a:gd name="connsiteY14" fmla="*/ 340543 h 1812519"/>
                            <a:gd name="connsiteX15" fmla="*/ 951319 w 4162524"/>
                            <a:gd name="connsiteY15" fmla="*/ 259739 h 1812519"/>
                            <a:gd name="connsiteX16" fmla="*/ 830816 w 4162524"/>
                            <a:gd name="connsiteY16" fmla="*/ 206243 h 1812519"/>
                            <a:gd name="connsiteX17" fmla="*/ 749269 w 4162524"/>
                            <a:gd name="connsiteY17" fmla="*/ 150342 h 1812519"/>
                            <a:gd name="connsiteX18" fmla="*/ 670695 w 4162524"/>
                            <a:gd name="connsiteY18" fmla="*/ 12867 h 1812519"/>
                            <a:gd name="connsiteX19" fmla="*/ 572476 w 4162524"/>
                            <a:gd name="connsiteY19" fmla="*/ 0 h 1812519"/>
                            <a:gd name="connsiteX20" fmla="*/ 159941 w 4162524"/>
                            <a:gd name="connsiteY20" fmla="*/ 78565 h 1812519"/>
                            <a:gd name="connsiteX21" fmla="*/ 98215 w 4162524"/>
                            <a:gd name="connsiteY21" fmla="*/ 112213 h 1812519"/>
                            <a:gd name="connsiteX22" fmla="*/ 0 w 4162524"/>
                            <a:gd name="connsiteY22" fmla="*/ 129041 h 1812519"/>
                            <a:gd name="connsiteX0" fmla="*/ 4162524 w 4162524"/>
                            <a:gd name="connsiteY0" fmla="*/ 1146234 h 1812519"/>
                            <a:gd name="connsiteX1" fmla="*/ 3836370 w 4162524"/>
                            <a:gd name="connsiteY1" fmla="*/ 1579506 h 1812519"/>
                            <a:gd name="connsiteX2" fmla="*/ 3645723 w 4162524"/>
                            <a:gd name="connsiteY2" fmla="*/ 1607750 h 1812519"/>
                            <a:gd name="connsiteX3" fmla="*/ 3098495 w 4162524"/>
                            <a:gd name="connsiteY3" fmla="*/ 1812519 h 1812519"/>
                            <a:gd name="connsiteX4" fmla="*/ 2890196 w 4162524"/>
                            <a:gd name="connsiteY4" fmla="*/ 1501835 h 1812519"/>
                            <a:gd name="connsiteX5" fmla="*/ 2579512 w 4162524"/>
                            <a:gd name="connsiteY5" fmla="*/ 1229986 h 1812519"/>
                            <a:gd name="connsiteX6" fmla="*/ 2311193 w 4162524"/>
                            <a:gd name="connsiteY6" fmla="*/ 1191151 h 1812519"/>
                            <a:gd name="connsiteX7" fmla="*/ 1884003 w 4162524"/>
                            <a:gd name="connsiteY7" fmla="*/ 919302 h 1812519"/>
                            <a:gd name="connsiteX8" fmla="*/ 1686295 w 4162524"/>
                            <a:gd name="connsiteY8" fmla="*/ 432093 h 1812519"/>
                            <a:gd name="connsiteX9" fmla="*/ 1520361 w 4162524"/>
                            <a:gd name="connsiteY9" fmla="*/ 273220 h 1812519"/>
                            <a:gd name="connsiteX10" fmla="*/ 1365019 w 4162524"/>
                            <a:gd name="connsiteY10" fmla="*/ 439154 h 1812519"/>
                            <a:gd name="connsiteX11" fmla="*/ 1272424 w 4162524"/>
                            <a:gd name="connsiteY11" fmla="*/ 384418 h 1812519"/>
                            <a:gd name="connsiteX12" fmla="*/ 1199465 w 4162524"/>
                            <a:gd name="connsiteY12" fmla="*/ 377009 h 1812519"/>
                            <a:gd name="connsiteX13" fmla="*/ 1148956 w 4162524"/>
                            <a:gd name="connsiteY13" fmla="*/ 348959 h 1812519"/>
                            <a:gd name="connsiteX14" fmla="*/ 966557 w 4162524"/>
                            <a:gd name="connsiteY14" fmla="*/ 340543 h 1812519"/>
                            <a:gd name="connsiteX15" fmla="*/ 951319 w 4162524"/>
                            <a:gd name="connsiteY15" fmla="*/ 259739 h 1812519"/>
                            <a:gd name="connsiteX16" fmla="*/ 830816 w 4162524"/>
                            <a:gd name="connsiteY16" fmla="*/ 206243 h 1812519"/>
                            <a:gd name="connsiteX17" fmla="*/ 749269 w 4162524"/>
                            <a:gd name="connsiteY17" fmla="*/ 150342 h 1812519"/>
                            <a:gd name="connsiteX18" fmla="*/ 670695 w 4162524"/>
                            <a:gd name="connsiteY18" fmla="*/ 12867 h 1812519"/>
                            <a:gd name="connsiteX19" fmla="*/ 572476 w 4162524"/>
                            <a:gd name="connsiteY19" fmla="*/ 0 h 1812519"/>
                            <a:gd name="connsiteX20" fmla="*/ 159941 w 4162524"/>
                            <a:gd name="connsiteY20" fmla="*/ 78565 h 1812519"/>
                            <a:gd name="connsiteX21" fmla="*/ 98215 w 4162524"/>
                            <a:gd name="connsiteY21" fmla="*/ 112213 h 1812519"/>
                            <a:gd name="connsiteX22" fmla="*/ 0 w 4162524"/>
                            <a:gd name="connsiteY22" fmla="*/ 129041 h 1812519"/>
                            <a:gd name="connsiteX0" fmla="*/ 4170658 w 4170658"/>
                            <a:gd name="connsiteY0" fmla="*/ 1146234 h 1812519"/>
                            <a:gd name="connsiteX1" fmla="*/ 3844504 w 4170658"/>
                            <a:gd name="connsiteY1" fmla="*/ 1579506 h 1812519"/>
                            <a:gd name="connsiteX2" fmla="*/ 3653857 w 4170658"/>
                            <a:gd name="connsiteY2" fmla="*/ 1607750 h 1812519"/>
                            <a:gd name="connsiteX3" fmla="*/ 3106629 w 4170658"/>
                            <a:gd name="connsiteY3" fmla="*/ 1812519 h 1812519"/>
                            <a:gd name="connsiteX4" fmla="*/ 2898330 w 4170658"/>
                            <a:gd name="connsiteY4" fmla="*/ 1501835 h 1812519"/>
                            <a:gd name="connsiteX5" fmla="*/ 2587646 w 4170658"/>
                            <a:gd name="connsiteY5" fmla="*/ 1229986 h 1812519"/>
                            <a:gd name="connsiteX6" fmla="*/ 2319327 w 4170658"/>
                            <a:gd name="connsiteY6" fmla="*/ 1191151 h 1812519"/>
                            <a:gd name="connsiteX7" fmla="*/ 1892137 w 4170658"/>
                            <a:gd name="connsiteY7" fmla="*/ 919302 h 1812519"/>
                            <a:gd name="connsiteX8" fmla="*/ 1694429 w 4170658"/>
                            <a:gd name="connsiteY8" fmla="*/ 432093 h 1812519"/>
                            <a:gd name="connsiteX9" fmla="*/ 1528495 w 4170658"/>
                            <a:gd name="connsiteY9" fmla="*/ 273220 h 1812519"/>
                            <a:gd name="connsiteX10" fmla="*/ 1373153 w 4170658"/>
                            <a:gd name="connsiteY10" fmla="*/ 439154 h 1812519"/>
                            <a:gd name="connsiteX11" fmla="*/ 1280558 w 4170658"/>
                            <a:gd name="connsiteY11" fmla="*/ 384418 h 1812519"/>
                            <a:gd name="connsiteX12" fmla="*/ 1207599 w 4170658"/>
                            <a:gd name="connsiteY12" fmla="*/ 377009 h 1812519"/>
                            <a:gd name="connsiteX13" fmla="*/ 1157090 w 4170658"/>
                            <a:gd name="connsiteY13" fmla="*/ 348959 h 1812519"/>
                            <a:gd name="connsiteX14" fmla="*/ 974691 w 4170658"/>
                            <a:gd name="connsiteY14" fmla="*/ 340543 h 1812519"/>
                            <a:gd name="connsiteX15" fmla="*/ 959453 w 4170658"/>
                            <a:gd name="connsiteY15" fmla="*/ 259739 h 1812519"/>
                            <a:gd name="connsiteX16" fmla="*/ 838950 w 4170658"/>
                            <a:gd name="connsiteY16" fmla="*/ 206243 h 1812519"/>
                            <a:gd name="connsiteX17" fmla="*/ 757403 w 4170658"/>
                            <a:gd name="connsiteY17" fmla="*/ 150342 h 1812519"/>
                            <a:gd name="connsiteX18" fmla="*/ 678829 w 4170658"/>
                            <a:gd name="connsiteY18" fmla="*/ 12867 h 1812519"/>
                            <a:gd name="connsiteX19" fmla="*/ 580610 w 4170658"/>
                            <a:gd name="connsiteY19" fmla="*/ 0 h 1812519"/>
                            <a:gd name="connsiteX20" fmla="*/ 168075 w 4170658"/>
                            <a:gd name="connsiteY20" fmla="*/ 78565 h 1812519"/>
                            <a:gd name="connsiteX21" fmla="*/ 106349 w 4170658"/>
                            <a:gd name="connsiteY21" fmla="*/ 112213 h 1812519"/>
                            <a:gd name="connsiteX22" fmla="*/ 8134 w 4170658"/>
                            <a:gd name="connsiteY22" fmla="*/ 129041 h 1812519"/>
                            <a:gd name="connsiteX23" fmla="*/ 5328 w 4170658"/>
                            <a:gd name="connsiteY23" fmla="*/ 126226 h 1812519"/>
                            <a:gd name="connsiteX0" fmla="*/ 4172692 w 4172692"/>
                            <a:gd name="connsiteY0" fmla="*/ 1146234 h 1812519"/>
                            <a:gd name="connsiteX1" fmla="*/ 3846538 w 4172692"/>
                            <a:gd name="connsiteY1" fmla="*/ 1579506 h 1812519"/>
                            <a:gd name="connsiteX2" fmla="*/ 3655891 w 4172692"/>
                            <a:gd name="connsiteY2" fmla="*/ 1607750 h 1812519"/>
                            <a:gd name="connsiteX3" fmla="*/ 3108663 w 4172692"/>
                            <a:gd name="connsiteY3" fmla="*/ 1812519 h 1812519"/>
                            <a:gd name="connsiteX4" fmla="*/ 2900364 w 4172692"/>
                            <a:gd name="connsiteY4" fmla="*/ 1501835 h 1812519"/>
                            <a:gd name="connsiteX5" fmla="*/ 2589680 w 4172692"/>
                            <a:gd name="connsiteY5" fmla="*/ 1229986 h 1812519"/>
                            <a:gd name="connsiteX6" fmla="*/ 2321361 w 4172692"/>
                            <a:gd name="connsiteY6" fmla="*/ 1191151 h 1812519"/>
                            <a:gd name="connsiteX7" fmla="*/ 1894171 w 4172692"/>
                            <a:gd name="connsiteY7" fmla="*/ 919302 h 1812519"/>
                            <a:gd name="connsiteX8" fmla="*/ 1696463 w 4172692"/>
                            <a:gd name="connsiteY8" fmla="*/ 432093 h 1812519"/>
                            <a:gd name="connsiteX9" fmla="*/ 1530529 w 4172692"/>
                            <a:gd name="connsiteY9" fmla="*/ 273220 h 1812519"/>
                            <a:gd name="connsiteX10" fmla="*/ 1375187 w 4172692"/>
                            <a:gd name="connsiteY10" fmla="*/ 439154 h 1812519"/>
                            <a:gd name="connsiteX11" fmla="*/ 1282592 w 4172692"/>
                            <a:gd name="connsiteY11" fmla="*/ 384418 h 1812519"/>
                            <a:gd name="connsiteX12" fmla="*/ 1209633 w 4172692"/>
                            <a:gd name="connsiteY12" fmla="*/ 377009 h 1812519"/>
                            <a:gd name="connsiteX13" fmla="*/ 1159124 w 4172692"/>
                            <a:gd name="connsiteY13" fmla="*/ 348959 h 1812519"/>
                            <a:gd name="connsiteX14" fmla="*/ 976725 w 4172692"/>
                            <a:gd name="connsiteY14" fmla="*/ 340543 h 1812519"/>
                            <a:gd name="connsiteX15" fmla="*/ 961487 w 4172692"/>
                            <a:gd name="connsiteY15" fmla="*/ 259739 h 1812519"/>
                            <a:gd name="connsiteX16" fmla="*/ 840984 w 4172692"/>
                            <a:gd name="connsiteY16" fmla="*/ 206243 h 1812519"/>
                            <a:gd name="connsiteX17" fmla="*/ 759437 w 4172692"/>
                            <a:gd name="connsiteY17" fmla="*/ 150342 h 1812519"/>
                            <a:gd name="connsiteX18" fmla="*/ 680863 w 4172692"/>
                            <a:gd name="connsiteY18" fmla="*/ 12867 h 1812519"/>
                            <a:gd name="connsiteX19" fmla="*/ 582644 w 4172692"/>
                            <a:gd name="connsiteY19" fmla="*/ 0 h 1812519"/>
                            <a:gd name="connsiteX20" fmla="*/ 170109 w 4172692"/>
                            <a:gd name="connsiteY20" fmla="*/ 78565 h 1812519"/>
                            <a:gd name="connsiteX21" fmla="*/ 108383 w 4172692"/>
                            <a:gd name="connsiteY21" fmla="*/ 112213 h 1812519"/>
                            <a:gd name="connsiteX22" fmla="*/ 10168 w 4172692"/>
                            <a:gd name="connsiteY22" fmla="*/ 129041 h 1812519"/>
                            <a:gd name="connsiteX23" fmla="*/ 2034 w 4172692"/>
                            <a:gd name="connsiteY23" fmla="*/ 345053 h 1812519"/>
                            <a:gd name="connsiteX0" fmla="*/ 4163740 w 4163740"/>
                            <a:gd name="connsiteY0" fmla="*/ 1146234 h 1812519"/>
                            <a:gd name="connsiteX1" fmla="*/ 3837586 w 4163740"/>
                            <a:gd name="connsiteY1" fmla="*/ 1579506 h 1812519"/>
                            <a:gd name="connsiteX2" fmla="*/ 3646939 w 4163740"/>
                            <a:gd name="connsiteY2" fmla="*/ 1607750 h 1812519"/>
                            <a:gd name="connsiteX3" fmla="*/ 3099711 w 4163740"/>
                            <a:gd name="connsiteY3" fmla="*/ 1812519 h 1812519"/>
                            <a:gd name="connsiteX4" fmla="*/ 2891412 w 4163740"/>
                            <a:gd name="connsiteY4" fmla="*/ 1501835 h 1812519"/>
                            <a:gd name="connsiteX5" fmla="*/ 2580728 w 4163740"/>
                            <a:gd name="connsiteY5" fmla="*/ 1229986 h 1812519"/>
                            <a:gd name="connsiteX6" fmla="*/ 2312409 w 4163740"/>
                            <a:gd name="connsiteY6" fmla="*/ 1191151 h 1812519"/>
                            <a:gd name="connsiteX7" fmla="*/ 1885219 w 4163740"/>
                            <a:gd name="connsiteY7" fmla="*/ 919302 h 1812519"/>
                            <a:gd name="connsiteX8" fmla="*/ 1687511 w 4163740"/>
                            <a:gd name="connsiteY8" fmla="*/ 432093 h 1812519"/>
                            <a:gd name="connsiteX9" fmla="*/ 1521577 w 4163740"/>
                            <a:gd name="connsiteY9" fmla="*/ 273220 h 1812519"/>
                            <a:gd name="connsiteX10" fmla="*/ 1366235 w 4163740"/>
                            <a:gd name="connsiteY10" fmla="*/ 439154 h 1812519"/>
                            <a:gd name="connsiteX11" fmla="*/ 1273640 w 4163740"/>
                            <a:gd name="connsiteY11" fmla="*/ 384418 h 1812519"/>
                            <a:gd name="connsiteX12" fmla="*/ 1200681 w 4163740"/>
                            <a:gd name="connsiteY12" fmla="*/ 377009 h 1812519"/>
                            <a:gd name="connsiteX13" fmla="*/ 1150172 w 4163740"/>
                            <a:gd name="connsiteY13" fmla="*/ 348959 h 1812519"/>
                            <a:gd name="connsiteX14" fmla="*/ 967773 w 4163740"/>
                            <a:gd name="connsiteY14" fmla="*/ 340543 h 1812519"/>
                            <a:gd name="connsiteX15" fmla="*/ 952535 w 4163740"/>
                            <a:gd name="connsiteY15" fmla="*/ 259739 h 1812519"/>
                            <a:gd name="connsiteX16" fmla="*/ 832032 w 4163740"/>
                            <a:gd name="connsiteY16" fmla="*/ 206243 h 1812519"/>
                            <a:gd name="connsiteX17" fmla="*/ 750485 w 4163740"/>
                            <a:gd name="connsiteY17" fmla="*/ 150342 h 1812519"/>
                            <a:gd name="connsiteX18" fmla="*/ 671911 w 4163740"/>
                            <a:gd name="connsiteY18" fmla="*/ 12867 h 1812519"/>
                            <a:gd name="connsiteX19" fmla="*/ 573692 w 4163740"/>
                            <a:gd name="connsiteY19" fmla="*/ 0 h 1812519"/>
                            <a:gd name="connsiteX20" fmla="*/ 161157 w 4163740"/>
                            <a:gd name="connsiteY20" fmla="*/ 78565 h 1812519"/>
                            <a:gd name="connsiteX21" fmla="*/ 99431 w 4163740"/>
                            <a:gd name="connsiteY21" fmla="*/ 112213 h 1812519"/>
                            <a:gd name="connsiteX22" fmla="*/ 1216 w 4163740"/>
                            <a:gd name="connsiteY22" fmla="*/ 129041 h 1812519"/>
                            <a:gd name="connsiteX23" fmla="*/ 147427 w 4163740"/>
                            <a:gd name="connsiteY23" fmla="*/ 345097 h 1812519"/>
                            <a:gd name="connsiteX0" fmla="*/ 4163635 w 4163635"/>
                            <a:gd name="connsiteY0" fmla="*/ 1146234 h 1812519"/>
                            <a:gd name="connsiteX1" fmla="*/ 3837481 w 4163635"/>
                            <a:gd name="connsiteY1" fmla="*/ 1579506 h 1812519"/>
                            <a:gd name="connsiteX2" fmla="*/ 3646834 w 4163635"/>
                            <a:gd name="connsiteY2" fmla="*/ 1607750 h 1812519"/>
                            <a:gd name="connsiteX3" fmla="*/ 3099606 w 4163635"/>
                            <a:gd name="connsiteY3" fmla="*/ 1812519 h 1812519"/>
                            <a:gd name="connsiteX4" fmla="*/ 2891307 w 4163635"/>
                            <a:gd name="connsiteY4" fmla="*/ 1501835 h 1812519"/>
                            <a:gd name="connsiteX5" fmla="*/ 2580623 w 4163635"/>
                            <a:gd name="connsiteY5" fmla="*/ 1229986 h 1812519"/>
                            <a:gd name="connsiteX6" fmla="*/ 2312304 w 4163635"/>
                            <a:gd name="connsiteY6" fmla="*/ 1191151 h 1812519"/>
                            <a:gd name="connsiteX7" fmla="*/ 1885114 w 4163635"/>
                            <a:gd name="connsiteY7" fmla="*/ 919302 h 1812519"/>
                            <a:gd name="connsiteX8" fmla="*/ 1687406 w 4163635"/>
                            <a:gd name="connsiteY8" fmla="*/ 432093 h 1812519"/>
                            <a:gd name="connsiteX9" fmla="*/ 1521472 w 4163635"/>
                            <a:gd name="connsiteY9" fmla="*/ 273220 h 1812519"/>
                            <a:gd name="connsiteX10" fmla="*/ 1366130 w 4163635"/>
                            <a:gd name="connsiteY10" fmla="*/ 439154 h 1812519"/>
                            <a:gd name="connsiteX11" fmla="*/ 1273535 w 4163635"/>
                            <a:gd name="connsiteY11" fmla="*/ 384418 h 1812519"/>
                            <a:gd name="connsiteX12" fmla="*/ 1200576 w 4163635"/>
                            <a:gd name="connsiteY12" fmla="*/ 377009 h 1812519"/>
                            <a:gd name="connsiteX13" fmla="*/ 1150067 w 4163635"/>
                            <a:gd name="connsiteY13" fmla="*/ 348959 h 1812519"/>
                            <a:gd name="connsiteX14" fmla="*/ 967668 w 4163635"/>
                            <a:gd name="connsiteY14" fmla="*/ 340543 h 1812519"/>
                            <a:gd name="connsiteX15" fmla="*/ 952430 w 4163635"/>
                            <a:gd name="connsiteY15" fmla="*/ 259739 h 1812519"/>
                            <a:gd name="connsiteX16" fmla="*/ 831927 w 4163635"/>
                            <a:gd name="connsiteY16" fmla="*/ 206243 h 1812519"/>
                            <a:gd name="connsiteX17" fmla="*/ 750380 w 4163635"/>
                            <a:gd name="connsiteY17" fmla="*/ 150342 h 1812519"/>
                            <a:gd name="connsiteX18" fmla="*/ 671806 w 4163635"/>
                            <a:gd name="connsiteY18" fmla="*/ 12867 h 1812519"/>
                            <a:gd name="connsiteX19" fmla="*/ 573587 w 4163635"/>
                            <a:gd name="connsiteY19" fmla="*/ 0 h 1812519"/>
                            <a:gd name="connsiteX20" fmla="*/ 161052 w 4163635"/>
                            <a:gd name="connsiteY20" fmla="*/ 78565 h 1812519"/>
                            <a:gd name="connsiteX21" fmla="*/ 99326 w 4163635"/>
                            <a:gd name="connsiteY21" fmla="*/ 112213 h 1812519"/>
                            <a:gd name="connsiteX22" fmla="*/ 1111 w 4163635"/>
                            <a:gd name="connsiteY22" fmla="*/ 129041 h 1812519"/>
                            <a:gd name="connsiteX23" fmla="*/ 147322 w 4163635"/>
                            <a:gd name="connsiteY23" fmla="*/ 345097 h 1812519"/>
                            <a:gd name="connsiteX0" fmla="*/ 4167444 w 4167444"/>
                            <a:gd name="connsiteY0" fmla="*/ 1146234 h 1812519"/>
                            <a:gd name="connsiteX1" fmla="*/ 3841290 w 4167444"/>
                            <a:gd name="connsiteY1" fmla="*/ 1579506 h 1812519"/>
                            <a:gd name="connsiteX2" fmla="*/ 3650643 w 4167444"/>
                            <a:gd name="connsiteY2" fmla="*/ 1607750 h 1812519"/>
                            <a:gd name="connsiteX3" fmla="*/ 3103415 w 4167444"/>
                            <a:gd name="connsiteY3" fmla="*/ 1812519 h 1812519"/>
                            <a:gd name="connsiteX4" fmla="*/ 2895116 w 4167444"/>
                            <a:gd name="connsiteY4" fmla="*/ 1501835 h 1812519"/>
                            <a:gd name="connsiteX5" fmla="*/ 2584432 w 4167444"/>
                            <a:gd name="connsiteY5" fmla="*/ 1229986 h 1812519"/>
                            <a:gd name="connsiteX6" fmla="*/ 2316113 w 4167444"/>
                            <a:gd name="connsiteY6" fmla="*/ 1191151 h 1812519"/>
                            <a:gd name="connsiteX7" fmla="*/ 1888923 w 4167444"/>
                            <a:gd name="connsiteY7" fmla="*/ 919302 h 1812519"/>
                            <a:gd name="connsiteX8" fmla="*/ 1691215 w 4167444"/>
                            <a:gd name="connsiteY8" fmla="*/ 432093 h 1812519"/>
                            <a:gd name="connsiteX9" fmla="*/ 1525281 w 4167444"/>
                            <a:gd name="connsiteY9" fmla="*/ 273220 h 1812519"/>
                            <a:gd name="connsiteX10" fmla="*/ 1369939 w 4167444"/>
                            <a:gd name="connsiteY10" fmla="*/ 439154 h 1812519"/>
                            <a:gd name="connsiteX11" fmla="*/ 1277344 w 4167444"/>
                            <a:gd name="connsiteY11" fmla="*/ 384418 h 1812519"/>
                            <a:gd name="connsiteX12" fmla="*/ 1204385 w 4167444"/>
                            <a:gd name="connsiteY12" fmla="*/ 377009 h 1812519"/>
                            <a:gd name="connsiteX13" fmla="*/ 1153876 w 4167444"/>
                            <a:gd name="connsiteY13" fmla="*/ 348959 h 1812519"/>
                            <a:gd name="connsiteX14" fmla="*/ 971477 w 4167444"/>
                            <a:gd name="connsiteY14" fmla="*/ 340543 h 1812519"/>
                            <a:gd name="connsiteX15" fmla="*/ 956239 w 4167444"/>
                            <a:gd name="connsiteY15" fmla="*/ 259739 h 1812519"/>
                            <a:gd name="connsiteX16" fmla="*/ 835736 w 4167444"/>
                            <a:gd name="connsiteY16" fmla="*/ 206243 h 1812519"/>
                            <a:gd name="connsiteX17" fmla="*/ 754189 w 4167444"/>
                            <a:gd name="connsiteY17" fmla="*/ 150342 h 1812519"/>
                            <a:gd name="connsiteX18" fmla="*/ 675615 w 4167444"/>
                            <a:gd name="connsiteY18" fmla="*/ 12867 h 1812519"/>
                            <a:gd name="connsiteX19" fmla="*/ 577396 w 4167444"/>
                            <a:gd name="connsiteY19" fmla="*/ 0 h 1812519"/>
                            <a:gd name="connsiteX20" fmla="*/ 164861 w 4167444"/>
                            <a:gd name="connsiteY20" fmla="*/ 78565 h 1812519"/>
                            <a:gd name="connsiteX21" fmla="*/ 103135 w 4167444"/>
                            <a:gd name="connsiteY21" fmla="*/ 112213 h 1812519"/>
                            <a:gd name="connsiteX22" fmla="*/ 4920 w 4167444"/>
                            <a:gd name="connsiteY22" fmla="*/ 129041 h 1812519"/>
                            <a:gd name="connsiteX23" fmla="*/ 3809 w 4167444"/>
                            <a:gd name="connsiteY23" fmla="*/ 347946 h 1812519"/>
                            <a:gd name="connsiteX0" fmla="*/ 4163635 w 4163635"/>
                            <a:gd name="connsiteY0" fmla="*/ 1146234 h 1812519"/>
                            <a:gd name="connsiteX1" fmla="*/ 3837481 w 4163635"/>
                            <a:gd name="connsiteY1" fmla="*/ 1579506 h 1812519"/>
                            <a:gd name="connsiteX2" fmla="*/ 3646834 w 4163635"/>
                            <a:gd name="connsiteY2" fmla="*/ 1607750 h 1812519"/>
                            <a:gd name="connsiteX3" fmla="*/ 3099606 w 4163635"/>
                            <a:gd name="connsiteY3" fmla="*/ 1812519 h 1812519"/>
                            <a:gd name="connsiteX4" fmla="*/ 2891307 w 4163635"/>
                            <a:gd name="connsiteY4" fmla="*/ 1501835 h 1812519"/>
                            <a:gd name="connsiteX5" fmla="*/ 2580623 w 4163635"/>
                            <a:gd name="connsiteY5" fmla="*/ 1229986 h 1812519"/>
                            <a:gd name="connsiteX6" fmla="*/ 2312304 w 4163635"/>
                            <a:gd name="connsiteY6" fmla="*/ 1191151 h 1812519"/>
                            <a:gd name="connsiteX7" fmla="*/ 1885114 w 4163635"/>
                            <a:gd name="connsiteY7" fmla="*/ 919302 h 1812519"/>
                            <a:gd name="connsiteX8" fmla="*/ 1687406 w 4163635"/>
                            <a:gd name="connsiteY8" fmla="*/ 432093 h 1812519"/>
                            <a:gd name="connsiteX9" fmla="*/ 1521472 w 4163635"/>
                            <a:gd name="connsiteY9" fmla="*/ 273220 h 1812519"/>
                            <a:gd name="connsiteX10" fmla="*/ 1366130 w 4163635"/>
                            <a:gd name="connsiteY10" fmla="*/ 439154 h 1812519"/>
                            <a:gd name="connsiteX11" fmla="*/ 1273535 w 4163635"/>
                            <a:gd name="connsiteY11" fmla="*/ 384418 h 1812519"/>
                            <a:gd name="connsiteX12" fmla="*/ 1200576 w 4163635"/>
                            <a:gd name="connsiteY12" fmla="*/ 377009 h 1812519"/>
                            <a:gd name="connsiteX13" fmla="*/ 1150067 w 4163635"/>
                            <a:gd name="connsiteY13" fmla="*/ 348959 h 1812519"/>
                            <a:gd name="connsiteX14" fmla="*/ 967668 w 4163635"/>
                            <a:gd name="connsiteY14" fmla="*/ 340543 h 1812519"/>
                            <a:gd name="connsiteX15" fmla="*/ 952430 w 4163635"/>
                            <a:gd name="connsiteY15" fmla="*/ 259739 h 1812519"/>
                            <a:gd name="connsiteX16" fmla="*/ 831927 w 4163635"/>
                            <a:gd name="connsiteY16" fmla="*/ 206243 h 1812519"/>
                            <a:gd name="connsiteX17" fmla="*/ 750380 w 4163635"/>
                            <a:gd name="connsiteY17" fmla="*/ 150342 h 1812519"/>
                            <a:gd name="connsiteX18" fmla="*/ 671806 w 4163635"/>
                            <a:gd name="connsiteY18" fmla="*/ 12867 h 1812519"/>
                            <a:gd name="connsiteX19" fmla="*/ 573587 w 4163635"/>
                            <a:gd name="connsiteY19" fmla="*/ 0 h 1812519"/>
                            <a:gd name="connsiteX20" fmla="*/ 161052 w 4163635"/>
                            <a:gd name="connsiteY20" fmla="*/ 78565 h 1812519"/>
                            <a:gd name="connsiteX21" fmla="*/ 99326 w 4163635"/>
                            <a:gd name="connsiteY21" fmla="*/ 112213 h 1812519"/>
                            <a:gd name="connsiteX22" fmla="*/ 1111 w 4163635"/>
                            <a:gd name="connsiteY22" fmla="*/ 129041 h 1812519"/>
                            <a:gd name="connsiteX23" fmla="*/ 0 w 4163635"/>
                            <a:gd name="connsiteY23" fmla="*/ 347946 h 1812519"/>
                            <a:gd name="connsiteX0" fmla="*/ 4163635 w 4163635"/>
                            <a:gd name="connsiteY0" fmla="*/ 1146234 h 1812519"/>
                            <a:gd name="connsiteX1" fmla="*/ 3837481 w 4163635"/>
                            <a:gd name="connsiteY1" fmla="*/ 1579506 h 1812519"/>
                            <a:gd name="connsiteX2" fmla="*/ 3646834 w 4163635"/>
                            <a:gd name="connsiteY2" fmla="*/ 1607750 h 1812519"/>
                            <a:gd name="connsiteX3" fmla="*/ 3099606 w 4163635"/>
                            <a:gd name="connsiteY3" fmla="*/ 1812519 h 1812519"/>
                            <a:gd name="connsiteX4" fmla="*/ 2891307 w 4163635"/>
                            <a:gd name="connsiteY4" fmla="*/ 1501835 h 1812519"/>
                            <a:gd name="connsiteX5" fmla="*/ 2580623 w 4163635"/>
                            <a:gd name="connsiteY5" fmla="*/ 1229986 h 1812519"/>
                            <a:gd name="connsiteX6" fmla="*/ 2312304 w 4163635"/>
                            <a:gd name="connsiteY6" fmla="*/ 1191151 h 1812519"/>
                            <a:gd name="connsiteX7" fmla="*/ 1885114 w 4163635"/>
                            <a:gd name="connsiteY7" fmla="*/ 919302 h 1812519"/>
                            <a:gd name="connsiteX8" fmla="*/ 1687406 w 4163635"/>
                            <a:gd name="connsiteY8" fmla="*/ 432093 h 1812519"/>
                            <a:gd name="connsiteX9" fmla="*/ 1521472 w 4163635"/>
                            <a:gd name="connsiteY9" fmla="*/ 273220 h 1812519"/>
                            <a:gd name="connsiteX10" fmla="*/ 1366130 w 4163635"/>
                            <a:gd name="connsiteY10" fmla="*/ 439154 h 1812519"/>
                            <a:gd name="connsiteX11" fmla="*/ 1273535 w 4163635"/>
                            <a:gd name="connsiteY11" fmla="*/ 384418 h 1812519"/>
                            <a:gd name="connsiteX12" fmla="*/ 1200576 w 4163635"/>
                            <a:gd name="connsiteY12" fmla="*/ 377009 h 1812519"/>
                            <a:gd name="connsiteX13" fmla="*/ 1150067 w 4163635"/>
                            <a:gd name="connsiteY13" fmla="*/ 348959 h 1812519"/>
                            <a:gd name="connsiteX14" fmla="*/ 967668 w 4163635"/>
                            <a:gd name="connsiteY14" fmla="*/ 340543 h 1812519"/>
                            <a:gd name="connsiteX15" fmla="*/ 952430 w 4163635"/>
                            <a:gd name="connsiteY15" fmla="*/ 259739 h 1812519"/>
                            <a:gd name="connsiteX16" fmla="*/ 831927 w 4163635"/>
                            <a:gd name="connsiteY16" fmla="*/ 206243 h 1812519"/>
                            <a:gd name="connsiteX17" fmla="*/ 750380 w 4163635"/>
                            <a:gd name="connsiteY17" fmla="*/ 150342 h 1812519"/>
                            <a:gd name="connsiteX18" fmla="*/ 671806 w 4163635"/>
                            <a:gd name="connsiteY18" fmla="*/ 12867 h 1812519"/>
                            <a:gd name="connsiteX19" fmla="*/ 573587 w 4163635"/>
                            <a:gd name="connsiteY19" fmla="*/ 0 h 1812519"/>
                            <a:gd name="connsiteX20" fmla="*/ 161052 w 4163635"/>
                            <a:gd name="connsiteY20" fmla="*/ 78565 h 1812519"/>
                            <a:gd name="connsiteX21" fmla="*/ 99326 w 4163635"/>
                            <a:gd name="connsiteY21" fmla="*/ 112213 h 1812519"/>
                            <a:gd name="connsiteX22" fmla="*/ 1111 w 4163635"/>
                            <a:gd name="connsiteY22" fmla="*/ 129041 h 1812519"/>
                            <a:gd name="connsiteX23" fmla="*/ 0 w 4163635"/>
                            <a:gd name="connsiteY23" fmla="*/ 347946 h 1812519"/>
                            <a:gd name="connsiteX24" fmla="*/ 2806 w 4163635"/>
                            <a:gd name="connsiteY24" fmla="*/ 336602 h 1812519"/>
                            <a:gd name="connsiteX0" fmla="*/ 4202925 w 4202925"/>
                            <a:gd name="connsiteY0" fmla="*/ 1146234 h 1812519"/>
                            <a:gd name="connsiteX1" fmla="*/ 3876771 w 4202925"/>
                            <a:gd name="connsiteY1" fmla="*/ 1579506 h 1812519"/>
                            <a:gd name="connsiteX2" fmla="*/ 3686124 w 4202925"/>
                            <a:gd name="connsiteY2" fmla="*/ 1607750 h 1812519"/>
                            <a:gd name="connsiteX3" fmla="*/ 3138896 w 4202925"/>
                            <a:gd name="connsiteY3" fmla="*/ 1812519 h 1812519"/>
                            <a:gd name="connsiteX4" fmla="*/ 2930597 w 4202925"/>
                            <a:gd name="connsiteY4" fmla="*/ 1501835 h 1812519"/>
                            <a:gd name="connsiteX5" fmla="*/ 2619913 w 4202925"/>
                            <a:gd name="connsiteY5" fmla="*/ 1229986 h 1812519"/>
                            <a:gd name="connsiteX6" fmla="*/ 2351594 w 4202925"/>
                            <a:gd name="connsiteY6" fmla="*/ 1191151 h 1812519"/>
                            <a:gd name="connsiteX7" fmla="*/ 1924404 w 4202925"/>
                            <a:gd name="connsiteY7" fmla="*/ 919302 h 1812519"/>
                            <a:gd name="connsiteX8" fmla="*/ 1726696 w 4202925"/>
                            <a:gd name="connsiteY8" fmla="*/ 432093 h 1812519"/>
                            <a:gd name="connsiteX9" fmla="*/ 1560762 w 4202925"/>
                            <a:gd name="connsiteY9" fmla="*/ 273220 h 1812519"/>
                            <a:gd name="connsiteX10" fmla="*/ 1405420 w 4202925"/>
                            <a:gd name="connsiteY10" fmla="*/ 439154 h 1812519"/>
                            <a:gd name="connsiteX11" fmla="*/ 1312825 w 4202925"/>
                            <a:gd name="connsiteY11" fmla="*/ 384418 h 1812519"/>
                            <a:gd name="connsiteX12" fmla="*/ 1239866 w 4202925"/>
                            <a:gd name="connsiteY12" fmla="*/ 377009 h 1812519"/>
                            <a:gd name="connsiteX13" fmla="*/ 1189357 w 4202925"/>
                            <a:gd name="connsiteY13" fmla="*/ 348959 h 1812519"/>
                            <a:gd name="connsiteX14" fmla="*/ 1006958 w 4202925"/>
                            <a:gd name="connsiteY14" fmla="*/ 340543 h 1812519"/>
                            <a:gd name="connsiteX15" fmla="*/ 991720 w 4202925"/>
                            <a:gd name="connsiteY15" fmla="*/ 259739 h 1812519"/>
                            <a:gd name="connsiteX16" fmla="*/ 871217 w 4202925"/>
                            <a:gd name="connsiteY16" fmla="*/ 206243 h 1812519"/>
                            <a:gd name="connsiteX17" fmla="*/ 789670 w 4202925"/>
                            <a:gd name="connsiteY17" fmla="*/ 150342 h 1812519"/>
                            <a:gd name="connsiteX18" fmla="*/ 711096 w 4202925"/>
                            <a:gd name="connsiteY18" fmla="*/ 12867 h 1812519"/>
                            <a:gd name="connsiteX19" fmla="*/ 612877 w 4202925"/>
                            <a:gd name="connsiteY19" fmla="*/ 0 h 1812519"/>
                            <a:gd name="connsiteX20" fmla="*/ 200342 w 4202925"/>
                            <a:gd name="connsiteY20" fmla="*/ 78565 h 1812519"/>
                            <a:gd name="connsiteX21" fmla="*/ 138616 w 4202925"/>
                            <a:gd name="connsiteY21" fmla="*/ 112213 h 1812519"/>
                            <a:gd name="connsiteX22" fmla="*/ 40401 w 4202925"/>
                            <a:gd name="connsiteY22" fmla="*/ 129041 h 1812519"/>
                            <a:gd name="connsiteX23" fmla="*/ 39290 w 4202925"/>
                            <a:gd name="connsiteY23" fmla="*/ 347946 h 1812519"/>
                            <a:gd name="connsiteX24" fmla="*/ 6 w 4202925"/>
                            <a:gd name="connsiteY24" fmla="*/ 479713 h 1812519"/>
                            <a:gd name="connsiteX0" fmla="*/ 4205830 w 4205830"/>
                            <a:gd name="connsiteY0" fmla="*/ 1146234 h 1812519"/>
                            <a:gd name="connsiteX1" fmla="*/ 3879676 w 4205830"/>
                            <a:gd name="connsiteY1" fmla="*/ 1579506 h 1812519"/>
                            <a:gd name="connsiteX2" fmla="*/ 3689029 w 4205830"/>
                            <a:gd name="connsiteY2" fmla="*/ 1607750 h 1812519"/>
                            <a:gd name="connsiteX3" fmla="*/ 3141801 w 4205830"/>
                            <a:gd name="connsiteY3" fmla="*/ 1812519 h 1812519"/>
                            <a:gd name="connsiteX4" fmla="*/ 2933502 w 4205830"/>
                            <a:gd name="connsiteY4" fmla="*/ 1501835 h 1812519"/>
                            <a:gd name="connsiteX5" fmla="*/ 2622818 w 4205830"/>
                            <a:gd name="connsiteY5" fmla="*/ 1229986 h 1812519"/>
                            <a:gd name="connsiteX6" fmla="*/ 2354499 w 4205830"/>
                            <a:gd name="connsiteY6" fmla="*/ 1191151 h 1812519"/>
                            <a:gd name="connsiteX7" fmla="*/ 1927309 w 4205830"/>
                            <a:gd name="connsiteY7" fmla="*/ 919302 h 1812519"/>
                            <a:gd name="connsiteX8" fmla="*/ 1729601 w 4205830"/>
                            <a:gd name="connsiteY8" fmla="*/ 432093 h 1812519"/>
                            <a:gd name="connsiteX9" fmla="*/ 1563667 w 4205830"/>
                            <a:gd name="connsiteY9" fmla="*/ 273220 h 1812519"/>
                            <a:gd name="connsiteX10" fmla="*/ 1408325 w 4205830"/>
                            <a:gd name="connsiteY10" fmla="*/ 439154 h 1812519"/>
                            <a:gd name="connsiteX11" fmla="*/ 1315730 w 4205830"/>
                            <a:gd name="connsiteY11" fmla="*/ 384418 h 1812519"/>
                            <a:gd name="connsiteX12" fmla="*/ 1242771 w 4205830"/>
                            <a:gd name="connsiteY12" fmla="*/ 377009 h 1812519"/>
                            <a:gd name="connsiteX13" fmla="*/ 1192262 w 4205830"/>
                            <a:gd name="connsiteY13" fmla="*/ 348959 h 1812519"/>
                            <a:gd name="connsiteX14" fmla="*/ 1009863 w 4205830"/>
                            <a:gd name="connsiteY14" fmla="*/ 340543 h 1812519"/>
                            <a:gd name="connsiteX15" fmla="*/ 994625 w 4205830"/>
                            <a:gd name="connsiteY15" fmla="*/ 259739 h 1812519"/>
                            <a:gd name="connsiteX16" fmla="*/ 874122 w 4205830"/>
                            <a:gd name="connsiteY16" fmla="*/ 206243 h 1812519"/>
                            <a:gd name="connsiteX17" fmla="*/ 792575 w 4205830"/>
                            <a:gd name="connsiteY17" fmla="*/ 150342 h 1812519"/>
                            <a:gd name="connsiteX18" fmla="*/ 714001 w 4205830"/>
                            <a:gd name="connsiteY18" fmla="*/ 12867 h 1812519"/>
                            <a:gd name="connsiteX19" fmla="*/ 615782 w 4205830"/>
                            <a:gd name="connsiteY19" fmla="*/ 0 h 1812519"/>
                            <a:gd name="connsiteX20" fmla="*/ 203247 w 4205830"/>
                            <a:gd name="connsiteY20" fmla="*/ 78565 h 1812519"/>
                            <a:gd name="connsiteX21" fmla="*/ 141521 w 4205830"/>
                            <a:gd name="connsiteY21" fmla="*/ 112213 h 1812519"/>
                            <a:gd name="connsiteX22" fmla="*/ 43306 w 4205830"/>
                            <a:gd name="connsiteY22" fmla="*/ 129041 h 1812519"/>
                            <a:gd name="connsiteX23" fmla="*/ 42195 w 4205830"/>
                            <a:gd name="connsiteY23" fmla="*/ 347946 h 1812519"/>
                            <a:gd name="connsiteX24" fmla="*/ 2911 w 4205830"/>
                            <a:gd name="connsiteY24" fmla="*/ 479713 h 1812519"/>
                            <a:gd name="connsiteX25" fmla="*/ 2905 w 4205830"/>
                            <a:gd name="connsiteY25" fmla="*/ 485267 h 1812519"/>
                            <a:gd name="connsiteX0" fmla="*/ 4204110 w 4204110"/>
                            <a:gd name="connsiteY0" fmla="*/ 1146234 h 1812519"/>
                            <a:gd name="connsiteX1" fmla="*/ 3877956 w 4204110"/>
                            <a:gd name="connsiteY1" fmla="*/ 1579506 h 1812519"/>
                            <a:gd name="connsiteX2" fmla="*/ 3687309 w 4204110"/>
                            <a:gd name="connsiteY2" fmla="*/ 1607750 h 1812519"/>
                            <a:gd name="connsiteX3" fmla="*/ 3140081 w 4204110"/>
                            <a:gd name="connsiteY3" fmla="*/ 1812519 h 1812519"/>
                            <a:gd name="connsiteX4" fmla="*/ 2931782 w 4204110"/>
                            <a:gd name="connsiteY4" fmla="*/ 1501835 h 1812519"/>
                            <a:gd name="connsiteX5" fmla="*/ 2621098 w 4204110"/>
                            <a:gd name="connsiteY5" fmla="*/ 1229986 h 1812519"/>
                            <a:gd name="connsiteX6" fmla="*/ 2352779 w 4204110"/>
                            <a:gd name="connsiteY6" fmla="*/ 1191151 h 1812519"/>
                            <a:gd name="connsiteX7" fmla="*/ 1925589 w 4204110"/>
                            <a:gd name="connsiteY7" fmla="*/ 919302 h 1812519"/>
                            <a:gd name="connsiteX8" fmla="*/ 1727881 w 4204110"/>
                            <a:gd name="connsiteY8" fmla="*/ 432093 h 1812519"/>
                            <a:gd name="connsiteX9" fmla="*/ 1561947 w 4204110"/>
                            <a:gd name="connsiteY9" fmla="*/ 273220 h 1812519"/>
                            <a:gd name="connsiteX10" fmla="*/ 1406605 w 4204110"/>
                            <a:gd name="connsiteY10" fmla="*/ 439154 h 1812519"/>
                            <a:gd name="connsiteX11" fmla="*/ 1314010 w 4204110"/>
                            <a:gd name="connsiteY11" fmla="*/ 384418 h 1812519"/>
                            <a:gd name="connsiteX12" fmla="*/ 1241051 w 4204110"/>
                            <a:gd name="connsiteY12" fmla="*/ 377009 h 1812519"/>
                            <a:gd name="connsiteX13" fmla="*/ 1190542 w 4204110"/>
                            <a:gd name="connsiteY13" fmla="*/ 348959 h 1812519"/>
                            <a:gd name="connsiteX14" fmla="*/ 1008143 w 4204110"/>
                            <a:gd name="connsiteY14" fmla="*/ 340543 h 1812519"/>
                            <a:gd name="connsiteX15" fmla="*/ 992905 w 4204110"/>
                            <a:gd name="connsiteY15" fmla="*/ 259739 h 1812519"/>
                            <a:gd name="connsiteX16" fmla="*/ 872402 w 4204110"/>
                            <a:gd name="connsiteY16" fmla="*/ 206243 h 1812519"/>
                            <a:gd name="connsiteX17" fmla="*/ 790855 w 4204110"/>
                            <a:gd name="connsiteY17" fmla="*/ 150342 h 1812519"/>
                            <a:gd name="connsiteX18" fmla="*/ 712281 w 4204110"/>
                            <a:gd name="connsiteY18" fmla="*/ 12867 h 1812519"/>
                            <a:gd name="connsiteX19" fmla="*/ 614062 w 4204110"/>
                            <a:gd name="connsiteY19" fmla="*/ 0 h 1812519"/>
                            <a:gd name="connsiteX20" fmla="*/ 201527 w 4204110"/>
                            <a:gd name="connsiteY20" fmla="*/ 78565 h 1812519"/>
                            <a:gd name="connsiteX21" fmla="*/ 139801 w 4204110"/>
                            <a:gd name="connsiteY21" fmla="*/ 112213 h 1812519"/>
                            <a:gd name="connsiteX22" fmla="*/ 41586 w 4204110"/>
                            <a:gd name="connsiteY22" fmla="*/ 129041 h 1812519"/>
                            <a:gd name="connsiteX23" fmla="*/ 40475 w 4204110"/>
                            <a:gd name="connsiteY23" fmla="*/ 347946 h 1812519"/>
                            <a:gd name="connsiteX24" fmla="*/ 1191 w 4204110"/>
                            <a:gd name="connsiteY24" fmla="*/ 479713 h 1812519"/>
                            <a:gd name="connsiteX25" fmla="*/ 1185 w 4204110"/>
                            <a:gd name="connsiteY25" fmla="*/ 485267 h 1812519"/>
                            <a:gd name="connsiteX0" fmla="*/ 4203530 w 4203530"/>
                            <a:gd name="connsiteY0" fmla="*/ 1146234 h 1812519"/>
                            <a:gd name="connsiteX1" fmla="*/ 3877376 w 4203530"/>
                            <a:gd name="connsiteY1" fmla="*/ 1579506 h 1812519"/>
                            <a:gd name="connsiteX2" fmla="*/ 3686729 w 4203530"/>
                            <a:gd name="connsiteY2" fmla="*/ 1607750 h 1812519"/>
                            <a:gd name="connsiteX3" fmla="*/ 3139501 w 4203530"/>
                            <a:gd name="connsiteY3" fmla="*/ 1812519 h 1812519"/>
                            <a:gd name="connsiteX4" fmla="*/ 2931202 w 4203530"/>
                            <a:gd name="connsiteY4" fmla="*/ 1501835 h 1812519"/>
                            <a:gd name="connsiteX5" fmla="*/ 2620518 w 4203530"/>
                            <a:gd name="connsiteY5" fmla="*/ 1229986 h 1812519"/>
                            <a:gd name="connsiteX6" fmla="*/ 2352199 w 4203530"/>
                            <a:gd name="connsiteY6" fmla="*/ 1191151 h 1812519"/>
                            <a:gd name="connsiteX7" fmla="*/ 1925009 w 4203530"/>
                            <a:gd name="connsiteY7" fmla="*/ 919302 h 1812519"/>
                            <a:gd name="connsiteX8" fmla="*/ 1727301 w 4203530"/>
                            <a:gd name="connsiteY8" fmla="*/ 432093 h 1812519"/>
                            <a:gd name="connsiteX9" fmla="*/ 1561367 w 4203530"/>
                            <a:gd name="connsiteY9" fmla="*/ 273220 h 1812519"/>
                            <a:gd name="connsiteX10" fmla="*/ 1406025 w 4203530"/>
                            <a:gd name="connsiteY10" fmla="*/ 439154 h 1812519"/>
                            <a:gd name="connsiteX11" fmla="*/ 1313430 w 4203530"/>
                            <a:gd name="connsiteY11" fmla="*/ 384418 h 1812519"/>
                            <a:gd name="connsiteX12" fmla="*/ 1240471 w 4203530"/>
                            <a:gd name="connsiteY12" fmla="*/ 377009 h 1812519"/>
                            <a:gd name="connsiteX13" fmla="*/ 1189962 w 4203530"/>
                            <a:gd name="connsiteY13" fmla="*/ 348959 h 1812519"/>
                            <a:gd name="connsiteX14" fmla="*/ 1007563 w 4203530"/>
                            <a:gd name="connsiteY14" fmla="*/ 340543 h 1812519"/>
                            <a:gd name="connsiteX15" fmla="*/ 992325 w 4203530"/>
                            <a:gd name="connsiteY15" fmla="*/ 259739 h 1812519"/>
                            <a:gd name="connsiteX16" fmla="*/ 871822 w 4203530"/>
                            <a:gd name="connsiteY16" fmla="*/ 206243 h 1812519"/>
                            <a:gd name="connsiteX17" fmla="*/ 790275 w 4203530"/>
                            <a:gd name="connsiteY17" fmla="*/ 150342 h 1812519"/>
                            <a:gd name="connsiteX18" fmla="*/ 711701 w 4203530"/>
                            <a:gd name="connsiteY18" fmla="*/ 12867 h 1812519"/>
                            <a:gd name="connsiteX19" fmla="*/ 613482 w 4203530"/>
                            <a:gd name="connsiteY19" fmla="*/ 0 h 1812519"/>
                            <a:gd name="connsiteX20" fmla="*/ 200947 w 4203530"/>
                            <a:gd name="connsiteY20" fmla="*/ 78565 h 1812519"/>
                            <a:gd name="connsiteX21" fmla="*/ 139221 w 4203530"/>
                            <a:gd name="connsiteY21" fmla="*/ 112213 h 1812519"/>
                            <a:gd name="connsiteX22" fmla="*/ 41006 w 4203530"/>
                            <a:gd name="connsiteY22" fmla="*/ 129041 h 1812519"/>
                            <a:gd name="connsiteX23" fmla="*/ 39895 w 4203530"/>
                            <a:gd name="connsiteY23" fmla="*/ 347946 h 1812519"/>
                            <a:gd name="connsiteX24" fmla="*/ 611 w 4203530"/>
                            <a:gd name="connsiteY24" fmla="*/ 479713 h 1812519"/>
                            <a:gd name="connsiteX25" fmla="*/ 25860 w 4203530"/>
                            <a:gd name="connsiteY25" fmla="*/ 538610 h 1812519"/>
                            <a:gd name="connsiteX0" fmla="*/ 4203530 w 4203530"/>
                            <a:gd name="connsiteY0" fmla="*/ 1146234 h 1812519"/>
                            <a:gd name="connsiteX1" fmla="*/ 3877376 w 4203530"/>
                            <a:gd name="connsiteY1" fmla="*/ 1579506 h 1812519"/>
                            <a:gd name="connsiteX2" fmla="*/ 3686729 w 4203530"/>
                            <a:gd name="connsiteY2" fmla="*/ 1607750 h 1812519"/>
                            <a:gd name="connsiteX3" fmla="*/ 3139501 w 4203530"/>
                            <a:gd name="connsiteY3" fmla="*/ 1812519 h 1812519"/>
                            <a:gd name="connsiteX4" fmla="*/ 2931202 w 4203530"/>
                            <a:gd name="connsiteY4" fmla="*/ 1501835 h 1812519"/>
                            <a:gd name="connsiteX5" fmla="*/ 2620518 w 4203530"/>
                            <a:gd name="connsiteY5" fmla="*/ 1229986 h 1812519"/>
                            <a:gd name="connsiteX6" fmla="*/ 2352199 w 4203530"/>
                            <a:gd name="connsiteY6" fmla="*/ 1191151 h 1812519"/>
                            <a:gd name="connsiteX7" fmla="*/ 1925009 w 4203530"/>
                            <a:gd name="connsiteY7" fmla="*/ 919302 h 1812519"/>
                            <a:gd name="connsiteX8" fmla="*/ 1727301 w 4203530"/>
                            <a:gd name="connsiteY8" fmla="*/ 432093 h 1812519"/>
                            <a:gd name="connsiteX9" fmla="*/ 1561367 w 4203530"/>
                            <a:gd name="connsiteY9" fmla="*/ 273220 h 1812519"/>
                            <a:gd name="connsiteX10" fmla="*/ 1406025 w 4203530"/>
                            <a:gd name="connsiteY10" fmla="*/ 439154 h 1812519"/>
                            <a:gd name="connsiteX11" fmla="*/ 1313430 w 4203530"/>
                            <a:gd name="connsiteY11" fmla="*/ 384418 h 1812519"/>
                            <a:gd name="connsiteX12" fmla="*/ 1240471 w 4203530"/>
                            <a:gd name="connsiteY12" fmla="*/ 377009 h 1812519"/>
                            <a:gd name="connsiteX13" fmla="*/ 1189962 w 4203530"/>
                            <a:gd name="connsiteY13" fmla="*/ 348959 h 1812519"/>
                            <a:gd name="connsiteX14" fmla="*/ 1007563 w 4203530"/>
                            <a:gd name="connsiteY14" fmla="*/ 340543 h 1812519"/>
                            <a:gd name="connsiteX15" fmla="*/ 992325 w 4203530"/>
                            <a:gd name="connsiteY15" fmla="*/ 259739 h 1812519"/>
                            <a:gd name="connsiteX16" fmla="*/ 871822 w 4203530"/>
                            <a:gd name="connsiteY16" fmla="*/ 206243 h 1812519"/>
                            <a:gd name="connsiteX17" fmla="*/ 790275 w 4203530"/>
                            <a:gd name="connsiteY17" fmla="*/ 150342 h 1812519"/>
                            <a:gd name="connsiteX18" fmla="*/ 711701 w 4203530"/>
                            <a:gd name="connsiteY18" fmla="*/ 12867 h 1812519"/>
                            <a:gd name="connsiteX19" fmla="*/ 613482 w 4203530"/>
                            <a:gd name="connsiteY19" fmla="*/ 0 h 1812519"/>
                            <a:gd name="connsiteX20" fmla="*/ 200947 w 4203530"/>
                            <a:gd name="connsiteY20" fmla="*/ 78565 h 1812519"/>
                            <a:gd name="connsiteX21" fmla="*/ 139221 w 4203530"/>
                            <a:gd name="connsiteY21" fmla="*/ 112213 h 1812519"/>
                            <a:gd name="connsiteX22" fmla="*/ 41006 w 4203530"/>
                            <a:gd name="connsiteY22" fmla="*/ 129041 h 1812519"/>
                            <a:gd name="connsiteX23" fmla="*/ 39895 w 4203530"/>
                            <a:gd name="connsiteY23" fmla="*/ 347946 h 1812519"/>
                            <a:gd name="connsiteX24" fmla="*/ 611 w 4203530"/>
                            <a:gd name="connsiteY24" fmla="*/ 479713 h 1812519"/>
                            <a:gd name="connsiteX25" fmla="*/ 25860 w 4203530"/>
                            <a:gd name="connsiteY25" fmla="*/ 538610 h 1812519"/>
                            <a:gd name="connsiteX26" fmla="*/ 30866 w 4203530"/>
                            <a:gd name="connsiteY26" fmla="*/ 541368 h 1812519"/>
                            <a:gd name="connsiteX0" fmla="*/ 4234397 w 4234397"/>
                            <a:gd name="connsiteY0" fmla="*/ 1146234 h 1812519"/>
                            <a:gd name="connsiteX1" fmla="*/ 3908243 w 4234397"/>
                            <a:gd name="connsiteY1" fmla="*/ 1579506 h 1812519"/>
                            <a:gd name="connsiteX2" fmla="*/ 3717596 w 4234397"/>
                            <a:gd name="connsiteY2" fmla="*/ 1607750 h 1812519"/>
                            <a:gd name="connsiteX3" fmla="*/ 3170368 w 4234397"/>
                            <a:gd name="connsiteY3" fmla="*/ 1812519 h 1812519"/>
                            <a:gd name="connsiteX4" fmla="*/ 2962069 w 4234397"/>
                            <a:gd name="connsiteY4" fmla="*/ 1501835 h 1812519"/>
                            <a:gd name="connsiteX5" fmla="*/ 2651385 w 4234397"/>
                            <a:gd name="connsiteY5" fmla="*/ 1229986 h 1812519"/>
                            <a:gd name="connsiteX6" fmla="*/ 2383066 w 4234397"/>
                            <a:gd name="connsiteY6" fmla="*/ 1191151 h 1812519"/>
                            <a:gd name="connsiteX7" fmla="*/ 1955876 w 4234397"/>
                            <a:gd name="connsiteY7" fmla="*/ 919302 h 1812519"/>
                            <a:gd name="connsiteX8" fmla="*/ 1758168 w 4234397"/>
                            <a:gd name="connsiteY8" fmla="*/ 432093 h 1812519"/>
                            <a:gd name="connsiteX9" fmla="*/ 1592234 w 4234397"/>
                            <a:gd name="connsiteY9" fmla="*/ 273220 h 1812519"/>
                            <a:gd name="connsiteX10" fmla="*/ 1436892 w 4234397"/>
                            <a:gd name="connsiteY10" fmla="*/ 439154 h 1812519"/>
                            <a:gd name="connsiteX11" fmla="*/ 1344297 w 4234397"/>
                            <a:gd name="connsiteY11" fmla="*/ 384418 h 1812519"/>
                            <a:gd name="connsiteX12" fmla="*/ 1271338 w 4234397"/>
                            <a:gd name="connsiteY12" fmla="*/ 377009 h 1812519"/>
                            <a:gd name="connsiteX13" fmla="*/ 1220829 w 4234397"/>
                            <a:gd name="connsiteY13" fmla="*/ 348959 h 1812519"/>
                            <a:gd name="connsiteX14" fmla="*/ 1038430 w 4234397"/>
                            <a:gd name="connsiteY14" fmla="*/ 340543 h 1812519"/>
                            <a:gd name="connsiteX15" fmla="*/ 1023192 w 4234397"/>
                            <a:gd name="connsiteY15" fmla="*/ 259739 h 1812519"/>
                            <a:gd name="connsiteX16" fmla="*/ 902689 w 4234397"/>
                            <a:gd name="connsiteY16" fmla="*/ 206243 h 1812519"/>
                            <a:gd name="connsiteX17" fmla="*/ 821142 w 4234397"/>
                            <a:gd name="connsiteY17" fmla="*/ 150342 h 1812519"/>
                            <a:gd name="connsiteX18" fmla="*/ 742568 w 4234397"/>
                            <a:gd name="connsiteY18" fmla="*/ 12867 h 1812519"/>
                            <a:gd name="connsiteX19" fmla="*/ 644349 w 4234397"/>
                            <a:gd name="connsiteY19" fmla="*/ 0 h 1812519"/>
                            <a:gd name="connsiteX20" fmla="*/ 231814 w 4234397"/>
                            <a:gd name="connsiteY20" fmla="*/ 78565 h 1812519"/>
                            <a:gd name="connsiteX21" fmla="*/ 170088 w 4234397"/>
                            <a:gd name="connsiteY21" fmla="*/ 112213 h 1812519"/>
                            <a:gd name="connsiteX22" fmla="*/ 71873 w 4234397"/>
                            <a:gd name="connsiteY22" fmla="*/ 129041 h 1812519"/>
                            <a:gd name="connsiteX23" fmla="*/ 70762 w 4234397"/>
                            <a:gd name="connsiteY23" fmla="*/ 347946 h 1812519"/>
                            <a:gd name="connsiteX24" fmla="*/ 31478 w 4234397"/>
                            <a:gd name="connsiteY24" fmla="*/ 479713 h 1812519"/>
                            <a:gd name="connsiteX25" fmla="*/ 56727 w 4234397"/>
                            <a:gd name="connsiteY25" fmla="*/ 538610 h 1812519"/>
                            <a:gd name="connsiteX26" fmla="*/ 12 w 4234397"/>
                            <a:gd name="connsiteY26" fmla="*/ 611568 h 1812519"/>
                            <a:gd name="connsiteX0" fmla="*/ 4234404 w 4234404"/>
                            <a:gd name="connsiteY0" fmla="*/ 1146234 h 1812519"/>
                            <a:gd name="connsiteX1" fmla="*/ 3908250 w 4234404"/>
                            <a:gd name="connsiteY1" fmla="*/ 1579506 h 1812519"/>
                            <a:gd name="connsiteX2" fmla="*/ 3717603 w 4234404"/>
                            <a:gd name="connsiteY2" fmla="*/ 1607750 h 1812519"/>
                            <a:gd name="connsiteX3" fmla="*/ 3170375 w 4234404"/>
                            <a:gd name="connsiteY3" fmla="*/ 1812519 h 1812519"/>
                            <a:gd name="connsiteX4" fmla="*/ 2962076 w 4234404"/>
                            <a:gd name="connsiteY4" fmla="*/ 1501835 h 1812519"/>
                            <a:gd name="connsiteX5" fmla="*/ 2651392 w 4234404"/>
                            <a:gd name="connsiteY5" fmla="*/ 1229986 h 1812519"/>
                            <a:gd name="connsiteX6" fmla="*/ 2383073 w 4234404"/>
                            <a:gd name="connsiteY6" fmla="*/ 1191151 h 1812519"/>
                            <a:gd name="connsiteX7" fmla="*/ 1955883 w 4234404"/>
                            <a:gd name="connsiteY7" fmla="*/ 919302 h 1812519"/>
                            <a:gd name="connsiteX8" fmla="*/ 1758175 w 4234404"/>
                            <a:gd name="connsiteY8" fmla="*/ 432093 h 1812519"/>
                            <a:gd name="connsiteX9" fmla="*/ 1592241 w 4234404"/>
                            <a:gd name="connsiteY9" fmla="*/ 273220 h 1812519"/>
                            <a:gd name="connsiteX10" fmla="*/ 1436899 w 4234404"/>
                            <a:gd name="connsiteY10" fmla="*/ 439154 h 1812519"/>
                            <a:gd name="connsiteX11" fmla="*/ 1344304 w 4234404"/>
                            <a:gd name="connsiteY11" fmla="*/ 384418 h 1812519"/>
                            <a:gd name="connsiteX12" fmla="*/ 1271345 w 4234404"/>
                            <a:gd name="connsiteY12" fmla="*/ 377009 h 1812519"/>
                            <a:gd name="connsiteX13" fmla="*/ 1220836 w 4234404"/>
                            <a:gd name="connsiteY13" fmla="*/ 348959 h 1812519"/>
                            <a:gd name="connsiteX14" fmla="*/ 1038437 w 4234404"/>
                            <a:gd name="connsiteY14" fmla="*/ 340543 h 1812519"/>
                            <a:gd name="connsiteX15" fmla="*/ 1023199 w 4234404"/>
                            <a:gd name="connsiteY15" fmla="*/ 259739 h 1812519"/>
                            <a:gd name="connsiteX16" fmla="*/ 902696 w 4234404"/>
                            <a:gd name="connsiteY16" fmla="*/ 206243 h 1812519"/>
                            <a:gd name="connsiteX17" fmla="*/ 821149 w 4234404"/>
                            <a:gd name="connsiteY17" fmla="*/ 150342 h 1812519"/>
                            <a:gd name="connsiteX18" fmla="*/ 742575 w 4234404"/>
                            <a:gd name="connsiteY18" fmla="*/ 12867 h 1812519"/>
                            <a:gd name="connsiteX19" fmla="*/ 644356 w 4234404"/>
                            <a:gd name="connsiteY19" fmla="*/ 0 h 1812519"/>
                            <a:gd name="connsiteX20" fmla="*/ 231821 w 4234404"/>
                            <a:gd name="connsiteY20" fmla="*/ 78565 h 1812519"/>
                            <a:gd name="connsiteX21" fmla="*/ 170095 w 4234404"/>
                            <a:gd name="connsiteY21" fmla="*/ 112213 h 1812519"/>
                            <a:gd name="connsiteX22" fmla="*/ 71880 w 4234404"/>
                            <a:gd name="connsiteY22" fmla="*/ 129041 h 1812519"/>
                            <a:gd name="connsiteX23" fmla="*/ 70769 w 4234404"/>
                            <a:gd name="connsiteY23" fmla="*/ 347946 h 1812519"/>
                            <a:gd name="connsiteX24" fmla="*/ 31485 w 4234404"/>
                            <a:gd name="connsiteY24" fmla="*/ 479713 h 1812519"/>
                            <a:gd name="connsiteX25" fmla="*/ 34312 w 4234404"/>
                            <a:gd name="connsiteY25" fmla="*/ 538610 h 1812519"/>
                            <a:gd name="connsiteX26" fmla="*/ 19 w 4234404"/>
                            <a:gd name="connsiteY26" fmla="*/ 611568 h 1812519"/>
                            <a:gd name="connsiteX0" fmla="*/ 4234385 w 4234385"/>
                            <a:gd name="connsiteY0" fmla="*/ 1146234 h 1812519"/>
                            <a:gd name="connsiteX1" fmla="*/ 3908231 w 4234385"/>
                            <a:gd name="connsiteY1" fmla="*/ 1579506 h 1812519"/>
                            <a:gd name="connsiteX2" fmla="*/ 3717584 w 4234385"/>
                            <a:gd name="connsiteY2" fmla="*/ 1607750 h 1812519"/>
                            <a:gd name="connsiteX3" fmla="*/ 3170356 w 4234385"/>
                            <a:gd name="connsiteY3" fmla="*/ 1812519 h 1812519"/>
                            <a:gd name="connsiteX4" fmla="*/ 2962057 w 4234385"/>
                            <a:gd name="connsiteY4" fmla="*/ 1501835 h 1812519"/>
                            <a:gd name="connsiteX5" fmla="*/ 2651373 w 4234385"/>
                            <a:gd name="connsiteY5" fmla="*/ 1229986 h 1812519"/>
                            <a:gd name="connsiteX6" fmla="*/ 2383054 w 4234385"/>
                            <a:gd name="connsiteY6" fmla="*/ 1191151 h 1812519"/>
                            <a:gd name="connsiteX7" fmla="*/ 1955864 w 4234385"/>
                            <a:gd name="connsiteY7" fmla="*/ 919302 h 1812519"/>
                            <a:gd name="connsiteX8" fmla="*/ 1758156 w 4234385"/>
                            <a:gd name="connsiteY8" fmla="*/ 432093 h 1812519"/>
                            <a:gd name="connsiteX9" fmla="*/ 1592222 w 4234385"/>
                            <a:gd name="connsiteY9" fmla="*/ 273220 h 1812519"/>
                            <a:gd name="connsiteX10" fmla="*/ 1436880 w 4234385"/>
                            <a:gd name="connsiteY10" fmla="*/ 439154 h 1812519"/>
                            <a:gd name="connsiteX11" fmla="*/ 1344285 w 4234385"/>
                            <a:gd name="connsiteY11" fmla="*/ 384418 h 1812519"/>
                            <a:gd name="connsiteX12" fmla="*/ 1271326 w 4234385"/>
                            <a:gd name="connsiteY12" fmla="*/ 377009 h 1812519"/>
                            <a:gd name="connsiteX13" fmla="*/ 1220817 w 4234385"/>
                            <a:gd name="connsiteY13" fmla="*/ 348959 h 1812519"/>
                            <a:gd name="connsiteX14" fmla="*/ 1038418 w 4234385"/>
                            <a:gd name="connsiteY14" fmla="*/ 340543 h 1812519"/>
                            <a:gd name="connsiteX15" fmla="*/ 1023180 w 4234385"/>
                            <a:gd name="connsiteY15" fmla="*/ 259739 h 1812519"/>
                            <a:gd name="connsiteX16" fmla="*/ 902677 w 4234385"/>
                            <a:gd name="connsiteY16" fmla="*/ 206243 h 1812519"/>
                            <a:gd name="connsiteX17" fmla="*/ 821130 w 4234385"/>
                            <a:gd name="connsiteY17" fmla="*/ 150342 h 1812519"/>
                            <a:gd name="connsiteX18" fmla="*/ 742556 w 4234385"/>
                            <a:gd name="connsiteY18" fmla="*/ 12867 h 1812519"/>
                            <a:gd name="connsiteX19" fmla="*/ 644337 w 4234385"/>
                            <a:gd name="connsiteY19" fmla="*/ 0 h 1812519"/>
                            <a:gd name="connsiteX20" fmla="*/ 231802 w 4234385"/>
                            <a:gd name="connsiteY20" fmla="*/ 78565 h 1812519"/>
                            <a:gd name="connsiteX21" fmla="*/ 170076 w 4234385"/>
                            <a:gd name="connsiteY21" fmla="*/ 112213 h 1812519"/>
                            <a:gd name="connsiteX22" fmla="*/ 71861 w 4234385"/>
                            <a:gd name="connsiteY22" fmla="*/ 129041 h 1812519"/>
                            <a:gd name="connsiteX23" fmla="*/ 70750 w 4234385"/>
                            <a:gd name="connsiteY23" fmla="*/ 347946 h 1812519"/>
                            <a:gd name="connsiteX24" fmla="*/ 31466 w 4234385"/>
                            <a:gd name="connsiteY24" fmla="*/ 479713 h 1812519"/>
                            <a:gd name="connsiteX25" fmla="*/ 34293 w 4234385"/>
                            <a:gd name="connsiteY25" fmla="*/ 538610 h 1812519"/>
                            <a:gd name="connsiteX26" fmla="*/ 0 w 4234385"/>
                            <a:gd name="connsiteY26" fmla="*/ 611568 h 1812519"/>
                            <a:gd name="connsiteX0" fmla="*/ 4234385 w 4234385"/>
                            <a:gd name="connsiteY0" fmla="*/ 1146234 h 1812519"/>
                            <a:gd name="connsiteX1" fmla="*/ 3908231 w 4234385"/>
                            <a:gd name="connsiteY1" fmla="*/ 1579506 h 1812519"/>
                            <a:gd name="connsiteX2" fmla="*/ 3717584 w 4234385"/>
                            <a:gd name="connsiteY2" fmla="*/ 1607750 h 1812519"/>
                            <a:gd name="connsiteX3" fmla="*/ 3170356 w 4234385"/>
                            <a:gd name="connsiteY3" fmla="*/ 1812519 h 1812519"/>
                            <a:gd name="connsiteX4" fmla="*/ 2962057 w 4234385"/>
                            <a:gd name="connsiteY4" fmla="*/ 1501835 h 1812519"/>
                            <a:gd name="connsiteX5" fmla="*/ 2651373 w 4234385"/>
                            <a:gd name="connsiteY5" fmla="*/ 1229986 h 1812519"/>
                            <a:gd name="connsiteX6" fmla="*/ 2383054 w 4234385"/>
                            <a:gd name="connsiteY6" fmla="*/ 1191151 h 1812519"/>
                            <a:gd name="connsiteX7" fmla="*/ 1955864 w 4234385"/>
                            <a:gd name="connsiteY7" fmla="*/ 919302 h 1812519"/>
                            <a:gd name="connsiteX8" fmla="*/ 1758156 w 4234385"/>
                            <a:gd name="connsiteY8" fmla="*/ 432093 h 1812519"/>
                            <a:gd name="connsiteX9" fmla="*/ 1592222 w 4234385"/>
                            <a:gd name="connsiteY9" fmla="*/ 273220 h 1812519"/>
                            <a:gd name="connsiteX10" fmla="*/ 1436880 w 4234385"/>
                            <a:gd name="connsiteY10" fmla="*/ 439154 h 1812519"/>
                            <a:gd name="connsiteX11" fmla="*/ 1344285 w 4234385"/>
                            <a:gd name="connsiteY11" fmla="*/ 384418 h 1812519"/>
                            <a:gd name="connsiteX12" fmla="*/ 1271326 w 4234385"/>
                            <a:gd name="connsiteY12" fmla="*/ 377009 h 1812519"/>
                            <a:gd name="connsiteX13" fmla="*/ 1220817 w 4234385"/>
                            <a:gd name="connsiteY13" fmla="*/ 348959 h 1812519"/>
                            <a:gd name="connsiteX14" fmla="*/ 1038418 w 4234385"/>
                            <a:gd name="connsiteY14" fmla="*/ 340543 h 1812519"/>
                            <a:gd name="connsiteX15" fmla="*/ 1023180 w 4234385"/>
                            <a:gd name="connsiteY15" fmla="*/ 259739 h 1812519"/>
                            <a:gd name="connsiteX16" fmla="*/ 902677 w 4234385"/>
                            <a:gd name="connsiteY16" fmla="*/ 206243 h 1812519"/>
                            <a:gd name="connsiteX17" fmla="*/ 821130 w 4234385"/>
                            <a:gd name="connsiteY17" fmla="*/ 150342 h 1812519"/>
                            <a:gd name="connsiteX18" fmla="*/ 742556 w 4234385"/>
                            <a:gd name="connsiteY18" fmla="*/ 12867 h 1812519"/>
                            <a:gd name="connsiteX19" fmla="*/ 644337 w 4234385"/>
                            <a:gd name="connsiteY19" fmla="*/ 0 h 1812519"/>
                            <a:gd name="connsiteX20" fmla="*/ 231802 w 4234385"/>
                            <a:gd name="connsiteY20" fmla="*/ 78565 h 1812519"/>
                            <a:gd name="connsiteX21" fmla="*/ 170076 w 4234385"/>
                            <a:gd name="connsiteY21" fmla="*/ 112213 h 1812519"/>
                            <a:gd name="connsiteX22" fmla="*/ 71861 w 4234385"/>
                            <a:gd name="connsiteY22" fmla="*/ 129041 h 1812519"/>
                            <a:gd name="connsiteX23" fmla="*/ 70750 w 4234385"/>
                            <a:gd name="connsiteY23" fmla="*/ 347946 h 1812519"/>
                            <a:gd name="connsiteX24" fmla="*/ 31466 w 4234385"/>
                            <a:gd name="connsiteY24" fmla="*/ 479713 h 1812519"/>
                            <a:gd name="connsiteX25" fmla="*/ 34293 w 4234385"/>
                            <a:gd name="connsiteY25" fmla="*/ 538610 h 1812519"/>
                            <a:gd name="connsiteX26" fmla="*/ 0 w 4234385"/>
                            <a:gd name="connsiteY26" fmla="*/ 611568 h 1812519"/>
                            <a:gd name="connsiteX0" fmla="*/ 4234385 w 4234385"/>
                            <a:gd name="connsiteY0" fmla="*/ 1146234 h 1812519"/>
                            <a:gd name="connsiteX1" fmla="*/ 3908231 w 4234385"/>
                            <a:gd name="connsiteY1" fmla="*/ 1579506 h 1812519"/>
                            <a:gd name="connsiteX2" fmla="*/ 3717584 w 4234385"/>
                            <a:gd name="connsiteY2" fmla="*/ 1607750 h 1812519"/>
                            <a:gd name="connsiteX3" fmla="*/ 3170356 w 4234385"/>
                            <a:gd name="connsiteY3" fmla="*/ 1812519 h 1812519"/>
                            <a:gd name="connsiteX4" fmla="*/ 2962057 w 4234385"/>
                            <a:gd name="connsiteY4" fmla="*/ 1501835 h 1812519"/>
                            <a:gd name="connsiteX5" fmla="*/ 2651373 w 4234385"/>
                            <a:gd name="connsiteY5" fmla="*/ 1229986 h 1812519"/>
                            <a:gd name="connsiteX6" fmla="*/ 2383054 w 4234385"/>
                            <a:gd name="connsiteY6" fmla="*/ 1191151 h 1812519"/>
                            <a:gd name="connsiteX7" fmla="*/ 1955864 w 4234385"/>
                            <a:gd name="connsiteY7" fmla="*/ 919302 h 1812519"/>
                            <a:gd name="connsiteX8" fmla="*/ 1758156 w 4234385"/>
                            <a:gd name="connsiteY8" fmla="*/ 432093 h 1812519"/>
                            <a:gd name="connsiteX9" fmla="*/ 1592222 w 4234385"/>
                            <a:gd name="connsiteY9" fmla="*/ 273220 h 1812519"/>
                            <a:gd name="connsiteX10" fmla="*/ 1436880 w 4234385"/>
                            <a:gd name="connsiteY10" fmla="*/ 439154 h 1812519"/>
                            <a:gd name="connsiteX11" fmla="*/ 1344285 w 4234385"/>
                            <a:gd name="connsiteY11" fmla="*/ 384418 h 1812519"/>
                            <a:gd name="connsiteX12" fmla="*/ 1271326 w 4234385"/>
                            <a:gd name="connsiteY12" fmla="*/ 377009 h 1812519"/>
                            <a:gd name="connsiteX13" fmla="*/ 1220817 w 4234385"/>
                            <a:gd name="connsiteY13" fmla="*/ 348959 h 1812519"/>
                            <a:gd name="connsiteX14" fmla="*/ 1038418 w 4234385"/>
                            <a:gd name="connsiteY14" fmla="*/ 340543 h 1812519"/>
                            <a:gd name="connsiteX15" fmla="*/ 1023180 w 4234385"/>
                            <a:gd name="connsiteY15" fmla="*/ 259739 h 1812519"/>
                            <a:gd name="connsiteX16" fmla="*/ 902677 w 4234385"/>
                            <a:gd name="connsiteY16" fmla="*/ 206243 h 1812519"/>
                            <a:gd name="connsiteX17" fmla="*/ 821130 w 4234385"/>
                            <a:gd name="connsiteY17" fmla="*/ 150342 h 1812519"/>
                            <a:gd name="connsiteX18" fmla="*/ 742556 w 4234385"/>
                            <a:gd name="connsiteY18" fmla="*/ 12867 h 1812519"/>
                            <a:gd name="connsiteX19" fmla="*/ 644337 w 4234385"/>
                            <a:gd name="connsiteY19" fmla="*/ 0 h 1812519"/>
                            <a:gd name="connsiteX20" fmla="*/ 231802 w 4234385"/>
                            <a:gd name="connsiteY20" fmla="*/ 78565 h 1812519"/>
                            <a:gd name="connsiteX21" fmla="*/ 170076 w 4234385"/>
                            <a:gd name="connsiteY21" fmla="*/ 112213 h 1812519"/>
                            <a:gd name="connsiteX22" fmla="*/ 71861 w 4234385"/>
                            <a:gd name="connsiteY22" fmla="*/ 129041 h 1812519"/>
                            <a:gd name="connsiteX23" fmla="*/ 70750 w 4234385"/>
                            <a:gd name="connsiteY23" fmla="*/ 347946 h 1812519"/>
                            <a:gd name="connsiteX24" fmla="*/ 31466 w 4234385"/>
                            <a:gd name="connsiteY24" fmla="*/ 479713 h 1812519"/>
                            <a:gd name="connsiteX25" fmla="*/ 34293 w 4234385"/>
                            <a:gd name="connsiteY25" fmla="*/ 538610 h 1812519"/>
                            <a:gd name="connsiteX26" fmla="*/ 14029 w 4234385"/>
                            <a:gd name="connsiteY26" fmla="*/ 577833 h 1812519"/>
                            <a:gd name="connsiteX27" fmla="*/ 0 w 4234385"/>
                            <a:gd name="connsiteY27" fmla="*/ 611568 h 1812519"/>
                            <a:gd name="connsiteX0" fmla="*/ 4593592 w 4593592"/>
                            <a:gd name="connsiteY0" fmla="*/ 1146234 h 1812519"/>
                            <a:gd name="connsiteX1" fmla="*/ 4267438 w 4593592"/>
                            <a:gd name="connsiteY1" fmla="*/ 1579506 h 1812519"/>
                            <a:gd name="connsiteX2" fmla="*/ 4076791 w 4593592"/>
                            <a:gd name="connsiteY2" fmla="*/ 1607750 h 1812519"/>
                            <a:gd name="connsiteX3" fmla="*/ 3529563 w 4593592"/>
                            <a:gd name="connsiteY3" fmla="*/ 1812519 h 1812519"/>
                            <a:gd name="connsiteX4" fmla="*/ 3321264 w 4593592"/>
                            <a:gd name="connsiteY4" fmla="*/ 1501835 h 1812519"/>
                            <a:gd name="connsiteX5" fmla="*/ 3010580 w 4593592"/>
                            <a:gd name="connsiteY5" fmla="*/ 1229986 h 1812519"/>
                            <a:gd name="connsiteX6" fmla="*/ 2742261 w 4593592"/>
                            <a:gd name="connsiteY6" fmla="*/ 1191151 h 1812519"/>
                            <a:gd name="connsiteX7" fmla="*/ 2315071 w 4593592"/>
                            <a:gd name="connsiteY7" fmla="*/ 919302 h 1812519"/>
                            <a:gd name="connsiteX8" fmla="*/ 2117363 w 4593592"/>
                            <a:gd name="connsiteY8" fmla="*/ 432093 h 1812519"/>
                            <a:gd name="connsiteX9" fmla="*/ 1951429 w 4593592"/>
                            <a:gd name="connsiteY9" fmla="*/ 273220 h 1812519"/>
                            <a:gd name="connsiteX10" fmla="*/ 1796087 w 4593592"/>
                            <a:gd name="connsiteY10" fmla="*/ 439154 h 1812519"/>
                            <a:gd name="connsiteX11" fmla="*/ 1703492 w 4593592"/>
                            <a:gd name="connsiteY11" fmla="*/ 384418 h 1812519"/>
                            <a:gd name="connsiteX12" fmla="*/ 1630533 w 4593592"/>
                            <a:gd name="connsiteY12" fmla="*/ 377009 h 1812519"/>
                            <a:gd name="connsiteX13" fmla="*/ 1580024 w 4593592"/>
                            <a:gd name="connsiteY13" fmla="*/ 348959 h 1812519"/>
                            <a:gd name="connsiteX14" fmla="*/ 1397625 w 4593592"/>
                            <a:gd name="connsiteY14" fmla="*/ 340543 h 1812519"/>
                            <a:gd name="connsiteX15" fmla="*/ 1382387 w 4593592"/>
                            <a:gd name="connsiteY15" fmla="*/ 259739 h 1812519"/>
                            <a:gd name="connsiteX16" fmla="*/ 1261884 w 4593592"/>
                            <a:gd name="connsiteY16" fmla="*/ 206243 h 1812519"/>
                            <a:gd name="connsiteX17" fmla="*/ 1180337 w 4593592"/>
                            <a:gd name="connsiteY17" fmla="*/ 150342 h 1812519"/>
                            <a:gd name="connsiteX18" fmla="*/ 1101763 w 4593592"/>
                            <a:gd name="connsiteY18" fmla="*/ 12867 h 1812519"/>
                            <a:gd name="connsiteX19" fmla="*/ 1003544 w 4593592"/>
                            <a:gd name="connsiteY19" fmla="*/ 0 h 1812519"/>
                            <a:gd name="connsiteX20" fmla="*/ 591009 w 4593592"/>
                            <a:gd name="connsiteY20" fmla="*/ 78565 h 1812519"/>
                            <a:gd name="connsiteX21" fmla="*/ 529283 w 4593592"/>
                            <a:gd name="connsiteY21" fmla="*/ 112213 h 1812519"/>
                            <a:gd name="connsiteX22" fmla="*/ 431068 w 4593592"/>
                            <a:gd name="connsiteY22" fmla="*/ 129041 h 1812519"/>
                            <a:gd name="connsiteX23" fmla="*/ 429957 w 4593592"/>
                            <a:gd name="connsiteY23" fmla="*/ 347946 h 1812519"/>
                            <a:gd name="connsiteX24" fmla="*/ 390673 w 4593592"/>
                            <a:gd name="connsiteY24" fmla="*/ 479713 h 1812519"/>
                            <a:gd name="connsiteX25" fmla="*/ 393500 w 4593592"/>
                            <a:gd name="connsiteY25" fmla="*/ 538610 h 1812519"/>
                            <a:gd name="connsiteX26" fmla="*/ 373236 w 4593592"/>
                            <a:gd name="connsiteY26" fmla="*/ 577833 h 1812519"/>
                            <a:gd name="connsiteX27" fmla="*/ 0 w 4593592"/>
                            <a:gd name="connsiteY27" fmla="*/ 838773 h 1812519"/>
                            <a:gd name="connsiteX0" fmla="*/ 4593592 w 4593592"/>
                            <a:gd name="connsiteY0" fmla="*/ 1146234 h 1812519"/>
                            <a:gd name="connsiteX1" fmla="*/ 4267438 w 4593592"/>
                            <a:gd name="connsiteY1" fmla="*/ 1579506 h 1812519"/>
                            <a:gd name="connsiteX2" fmla="*/ 4076791 w 4593592"/>
                            <a:gd name="connsiteY2" fmla="*/ 1607750 h 1812519"/>
                            <a:gd name="connsiteX3" fmla="*/ 3529563 w 4593592"/>
                            <a:gd name="connsiteY3" fmla="*/ 1812519 h 1812519"/>
                            <a:gd name="connsiteX4" fmla="*/ 3321264 w 4593592"/>
                            <a:gd name="connsiteY4" fmla="*/ 1501835 h 1812519"/>
                            <a:gd name="connsiteX5" fmla="*/ 3010580 w 4593592"/>
                            <a:gd name="connsiteY5" fmla="*/ 1229986 h 1812519"/>
                            <a:gd name="connsiteX6" fmla="*/ 2742261 w 4593592"/>
                            <a:gd name="connsiteY6" fmla="*/ 1191151 h 1812519"/>
                            <a:gd name="connsiteX7" fmla="*/ 2315071 w 4593592"/>
                            <a:gd name="connsiteY7" fmla="*/ 919302 h 1812519"/>
                            <a:gd name="connsiteX8" fmla="*/ 2117363 w 4593592"/>
                            <a:gd name="connsiteY8" fmla="*/ 432093 h 1812519"/>
                            <a:gd name="connsiteX9" fmla="*/ 1951429 w 4593592"/>
                            <a:gd name="connsiteY9" fmla="*/ 273220 h 1812519"/>
                            <a:gd name="connsiteX10" fmla="*/ 1796087 w 4593592"/>
                            <a:gd name="connsiteY10" fmla="*/ 439154 h 1812519"/>
                            <a:gd name="connsiteX11" fmla="*/ 1703492 w 4593592"/>
                            <a:gd name="connsiteY11" fmla="*/ 384418 h 1812519"/>
                            <a:gd name="connsiteX12" fmla="*/ 1630533 w 4593592"/>
                            <a:gd name="connsiteY12" fmla="*/ 377009 h 1812519"/>
                            <a:gd name="connsiteX13" fmla="*/ 1580024 w 4593592"/>
                            <a:gd name="connsiteY13" fmla="*/ 348959 h 1812519"/>
                            <a:gd name="connsiteX14" fmla="*/ 1397625 w 4593592"/>
                            <a:gd name="connsiteY14" fmla="*/ 340543 h 1812519"/>
                            <a:gd name="connsiteX15" fmla="*/ 1382387 w 4593592"/>
                            <a:gd name="connsiteY15" fmla="*/ 259739 h 1812519"/>
                            <a:gd name="connsiteX16" fmla="*/ 1261884 w 4593592"/>
                            <a:gd name="connsiteY16" fmla="*/ 206243 h 1812519"/>
                            <a:gd name="connsiteX17" fmla="*/ 1180337 w 4593592"/>
                            <a:gd name="connsiteY17" fmla="*/ 150342 h 1812519"/>
                            <a:gd name="connsiteX18" fmla="*/ 1101763 w 4593592"/>
                            <a:gd name="connsiteY18" fmla="*/ 12867 h 1812519"/>
                            <a:gd name="connsiteX19" fmla="*/ 1003544 w 4593592"/>
                            <a:gd name="connsiteY19" fmla="*/ 0 h 1812519"/>
                            <a:gd name="connsiteX20" fmla="*/ 591009 w 4593592"/>
                            <a:gd name="connsiteY20" fmla="*/ 78565 h 1812519"/>
                            <a:gd name="connsiteX21" fmla="*/ 529283 w 4593592"/>
                            <a:gd name="connsiteY21" fmla="*/ 112213 h 1812519"/>
                            <a:gd name="connsiteX22" fmla="*/ 431068 w 4593592"/>
                            <a:gd name="connsiteY22" fmla="*/ 129041 h 1812519"/>
                            <a:gd name="connsiteX23" fmla="*/ 429957 w 4593592"/>
                            <a:gd name="connsiteY23" fmla="*/ 347946 h 1812519"/>
                            <a:gd name="connsiteX24" fmla="*/ 390673 w 4593592"/>
                            <a:gd name="connsiteY24" fmla="*/ 479713 h 1812519"/>
                            <a:gd name="connsiteX25" fmla="*/ 393500 w 4593592"/>
                            <a:gd name="connsiteY25" fmla="*/ 538610 h 1812519"/>
                            <a:gd name="connsiteX26" fmla="*/ 364974 w 4593592"/>
                            <a:gd name="connsiteY26" fmla="*/ 597542 h 1812519"/>
                            <a:gd name="connsiteX27" fmla="*/ 0 w 4593592"/>
                            <a:gd name="connsiteY27" fmla="*/ 838773 h 1812519"/>
                            <a:gd name="connsiteX0" fmla="*/ 4607623 w 4607623"/>
                            <a:gd name="connsiteY0" fmla="*/ 1146234 h 1812519"/>
                            <a:gd name="connsiteX1" fmla="*/ 4281469 w 4607623"/>
                            <a:gd name="connsiteY1" fmla="*/ 1579506 h 1812519"/>
                            <a:gd name="connsiteX2" fmla="*/ 4090822 w 4607623"/>
                            <a:gd name="connsiteY2" fmla="*/ 1607750 h 1812519"/>
                            <a:gd name="connsiteX3" fmla="*/ 3543594 w 4607623"/>
                            <a:gd name="connsiteY3" fmla="*/ 1812519 h 1812519"/>
                            <a:gd name="connsiteX4" fmla="*/ 3335295 w 4607623"/>
                            <a:gd name="connsiteY4" fmla="*/ 1501835 h 1812519"/>
                            <a:gd name="connsiteX5" fmla="*/ 3024611 w 4607623"/>
                            <a:gd name="connsiteY5" fmla="*/ 1229986 h 1812519"/>
                            <a:gd name="connsiteX6" fmla="*/ 2756292 w 4607623"/>
                            <a:gd name="connsiteY6" fmla="*/ 1191151 h 1812519"/>
                            <a:gd name="connsiteX7" fmla="*/ 2329102 w 4607623"/>
                            <a:gd name="connsiteY7" fmla="*/ 919302 h 1812519"/>
                            <a:gd name="connsiteX8" fmla="*/ 2131394 w 4607623"/>
                            <a:gd name="connsiteY8" fmla="*/ 432093 h 1812519"/>
                            <a:gd name="connsiteX9" fmla="*/ 1965460 w 4607623"/>
                            <a:gd name="connsiteY9" fmla="*/ 273220 h 1812519"/>
                            <a:gd name="connsiteX10" fmla="*/ 1810118 w 4607623"/>
                            <a:gd name="connsiteY10" fmla="*/ 439154 h 1812519"/>
                            <a:gd name="connsiteX11" fmla="*/ 1717523 w 4607623"/>
                            <a:gd name="connsiteY11" fmla="*/ 384418 h 1812519"/>
                            <a:gd name="connsiteX12" fmla="*/ 1644564 w 4607623"/>
                            <a:gd name="connsiteY12" fmla="*/ 377009 h 1812519"/>
                            <a:gd name="connsiteX13" fmla="*/ 1594055 w 4607623"/>
                            <a:gd name="connsiteY13" fmla="*/ 348959 h 1812519"/>
                            <a:gd name="connsiteX14" fmla="*/ 1411656 w 4607623"/>
                            <a:gd name="connsiteY14" fmla="*/ 340543 h 1812519"/>
                            <a:gd name="connsiteX15" fmla="*/ 1396418 w 4607623"/>
                            <a:gd name="connsiteY15" fmla="*/ 259739 h 1812519"/>
                            <a:gd name="connsiteX16" fmla="*/ 1275915 w 4607623"/>
                            <a:gd name="connsiteY16" fmla="*/ 206243 h 1812519"/>
                            <a:gd name="connsiteX17" fmla="*/ 1194368 w 4607623"/>
                            <a:gd name="connsiteY17" fmla="*/ 150342 h 1812519"/>
                            <a:gd name="connsiteX18" fmla="*/ 1115794 w 4607623"/>
                            <a:gd name="connsiteY18" fmla="*/ 12867 h 1812519"/>
                            <a:gd name="connsiteX19" fmla="*/ 1017575 w 4607623"/>
                            <a:gd name="connsiteY19" fmla="*/ 0 h 1812519"/>
                            <a:gd name="connsiteX20" fmla="*/ 605040 w 4607623"/>
                            <a:gd name="connsiteY20" fmla="*/ 78565 h 1812519"/>
                            <a:gd name="connsiteX21" fmla="*/ 543314 w 4607623"/>
                            <a:gd name="connsiteY21" fmla="*/ 112213 h 1812519"/>
                            <a:gd name="connsiteX22" fmla="*/ 445099 w 4607623"/>
                            <a:gd name="connsiteY22" fmla="*/ 129041 h 1812519"/>
                            <a:gd name="connsiteX23" fmla="*/ 443988 w 4607623"/>
                            <a:gd name="connsiteY23" fmla="*/ 347946 h 1812519"/>
                            <a:gd name="connsiteX24" fmla="*/ 404704 w 4607623"/>
                            <a:gd name="connsiteY24" fmla="*/ 479713 h 1812519"/>
                            <a:gd name="connsiteX25" fmla="*/ 407531 w 4607623"/>
                            <a:gd name="connsiteY25" fmla="*/ 538610 h 1812519"/>
                            <a:gd name="connsiteX26" fmla="*/ 379005 w 4607623"/>
                            <a:gd name="connsiteY26" fmla="*/ 597542 h 1812519"/>
                            <a:gd name="connsiteX27" fmla="*/ 0 w 4607623"/>
                            <a:gd name="connsiteY27" fmla="*/ 852906 h 1812519"/>
                            <a:gd name="connsiteX0" fmla="*/ 4607623 w 4607623"/>
                            <a:gd name="connsiteY0" fmla="*/ 1146234 h 1812519"/>
                            <a:gd name="connsiteX1" fmla="*/ 4281469 w 4607623"/>
                            <a:gd name="connsiteY1" fmla="*/ 1579506 h 1812519"/>
                            <a:gd name="connsiteX2" fmla="*/ 4090822 w 4607623"/>
                            <a:gd name="connsiteY2" fmla="*/ 1607750 h 1812519"/>
                            <a:gd name="connsiteX3" fmla="*/ 3543594 w 4607623"/>
                            <a:gd name="connsiteY3" fmla="*/ 1812519 h 1812519"/>
                            <a:gd name="connsiteX4" fmla="*/ 3335295 w 4607623"/>
                            <a:gd name="connsiteY4" fmla="*/ 1501835 h 1812519"/>
                            <a:gd name="connsiteX5" fmla="*/ 3024611 w 4607623"/>
                            <a:gd name="connsiteY5" fmla="*/ 1229986 h 1812519"/>
                            <a:gd name="connsiteX6" fmla="*/ 2756292 w 4607623"/>
                            <a:gd name="connsiteY6" fmla="*/ 1191151 h 1812519"/>
                            <a:gd name="connsiteX7" fmla="*/ 2329102 w 4607623"/>
                            <a:gd name="connsiteY7" fmla="*/ 919302 h 1812519"/>
                            <a:gd name="connsiteX8" fmla="*/ 2131394 w 4607623"/>
                            <a:gd name="connsiteY8" fmla="*/ 432093 h 1812519"/>
                            <a:gd name="connsiteX9" fmla="*/ 1965460 w 4607623"/>
                            <a:gd name="connsiteY9" fmla="*/ 273220 h 1812519"/>
                            <a:gd name="connsiteX10" fmla="*/ 1810118 w 4607623"/>
                            <a:gd name="connsiteY10" fmla="*/ 439154 h 1812519"/>
                            <a:gd name="connsiteX11" fmla="*/ 1717523 w 4607623"/>
                            <a:gd name="connsiteY11" fmla="*/ 384418 h 1812519"/>
                            <a:gd name="connsiteX12" fmla="*/ 1644564 w 4607623"/>
                            <a:gd name="connsiteY12" fmla="*/ 377009 h 1812519"/>
                            <a:gd name="connsiteX13" fmla="*/ 1594055 w 4607623"/>
                            <a:gd name="connsiteY13" fmla="*/ 348959 h 1812519"/>
                            <a:gd name="connsiteX14" fmla="*/ 1411656 w 4607623"/>
                            <a:gd name="connsiteY14" fmla="*/ 340543 h 1812519"/>
                            <a:gd name="connsiteX15" fmla="*/ 1396418 w 4607623"/>
                            <a:gd name="connsiteY15" fmla="*/ 259739 h 1812519"/>
                            <a:gd name="connsiteX16" fmla="*/ 1275915 w 4607623"/>
                            <a:gd name="connsiteY16" fmla="*/ 206243 h 1812519"/>
                            <a:gd name="connsiteX17" fmla="*/ 1194368 w 4607623"/>
                            <a:gd name="connsiteY17" fmla="*/ 150342 h 1812519"/>
                            <a:gd name="connsiteX18" fmla="*/ 1115794 w 4607623"/>
                            <a:gd name="connsiteY18" fmla="*/ 12867 h 1812519"/>
                            <a:gd name="connsiteX19" fmla="*/ 1017575 w 4607623"/>
                            <a:gd name="connsiteY19" fmla="*/ 0 h 1812519"/>
                            <a:gd name="connsiteX20" fmla="*/ 605040 w 4607623"/>
                            <a:gd name="connsiteY20" fmla="*/ 78565 h 1812519"/>
                            <a:gd name="connsiteX21" fmla="*/ 543314 w 4607623"/>
                            <a:gd name="connsiteY21" fmla="*/ 112213 h 1812519"/>
                            <a:gd name="connsiteX22" fmla="*/ 445099 w 4607623"/>
                            <a:gd name="connsiteY22" fmla="*/ 129041 h 1812519"/>
                            <a:gd name="connsiteX23" fmla="*/ 443988 w 4607623"/>
                            <a:gd name="connsiteY23" fmla="*/ 347946 h 1812519"/>
                            <a:gd name="connsiteX24" fmla="*/ 404704 w 4607623"/>
                            <a:gd name="connsiteY24" fmla="*/ 479713 h 1812519"/>
                            <a:gd name="connsiteX25" fmla="*/ 407531 w 4607623"/>
                            <a:gd name="connsiteY25" fmla="*/ 538610 h 1812519"/>
                            <a:gd name="connsiteX26" fmla="*/ 379005 w 4607623"/>
                            <a:gd name="connsiteY26" fmla="*/ 597542 h 1812519"/>
                            <a:gd name="connsiteX27" fmla="*/ 36478 w 4607623"/>
                            <a:gd name="connsiteY27" fmla="*/ 830284 h 1812519"/>
                            <a:gd name="connsiteX28" fmla="*/ 0 w 4607623"/>
                            <a:gd name="connsiteY28" fmla="*/ 852906 h 1812519"/>
                            <a:gd name="connsiteX0" fmla="*/ 4705837 w 4705837"/>
                            <a:gd name="connsiteY0" fmla="*/ 1146234 h 1930020"/>
                            <a:gd name="connsiteX1" fmla="*/ 4379683 w 4705837"/>
                            <a:gd name="connsiteY1" fmla="*/ 1579506 h 1930020"/>
                            <a:gd name="connsiteX2" fmla="*/ 4189036 w 4705837"/>
                            <a:gd name="connsiteY2" fmla="*/ 1607750 h 1930020"/>
                            <a:gd name="connsiteX3" fmla="*/ 3641808 w 4705837"/>
                            <a:gd name="connsiteY3" fmla="*/ 1812519 h 1930020"/>
                            <a:gd name="connsiteX4" fmla="*/ 3433509 w 4705837"/>
                            <a:gd name="connsiteY4" fmla="*/ 1501835 h 1930020"/>
                            <a:gd name="connsiteX5" fmla="*/ 3122825 w 4705837"/>
                            <a:gd name="connsiteY5" fmla="*/ 1229986 h 1930020"/>
                            <a:gd name="connsiteX6" fmla="*/ 2854506 w 4705837"/>
                            <a:gd name="connsiteY6" fmla="*/ 1191151 h 1930020"/>
                            <a:gd name="connsiteX7" fmla="*/ 2427316 w 4705837"/>
                            <a:gd name="connsiteY7" fmla="*/ 919302 h 1930020"/>
                            <a:gd name="connsiteX8" fmla="*/ 2229608 w 4705837"/>
                            <a:gd name="connsiteY8" fmla="*/ 432093 h 1930020"/>
                            <a:gd name="connsiteX9" fmla="*/ 2063674 w 4705837"/>
                            <a:gd name="connsiteY9" fmla="*/ 273220 h 1930020"/>
                            <a:gd name="connsiteX10" fmla="*/ 1908332 w 4705837"/>
                            <a:gd name="connsiteY10" fmla="*/ 439154 h 1930020"/>
                            <a:gd name="connsiteX11" fmla="*/ 1815737 w 4705837"/>
                            <a:gd name="connsiteY11" fmla="*/ 384418 h 1930020"/>
                            <a:gd name="connsiteX12" fmla="*/ 1742778 w 4705837"/>
                            <a:gd name="connsiteY12" fmla="*/ 377009 h 1930020"/>
                            <a:gd name="connsiteX13" fmla="*/ 1692269 w 4705837"/>
                            <a:gd name="connsiteY13" fmla="*/ 348959 h 1930020"/>
                            <a:gd name="connsiteX14" fmla="*/ 1509870 w 4705837"/>
                            <a:gd name="connsiteY14" fmla="*/ 340543 h 1930020"/>
                            <a:gd name="connsiteX15" fmla="*/ 1494632 w 4705837"/>
                            <a:gd name="connsiteY15" fmla="*/ 259739 h 1930020"/>
                            <a:gd name="connsiteX16" fmla="*/ 1374129 w 4705837"/>
                            <a:gd name="connsiteY16" fmla="*/ 206243 h 1930020"/>
                            <a:gd name="connsiteX17" fmla="*/ 1292582 w 4705837"/>
                            <a:gd name="connsiteY17" fmla="*/ 150342 h 1930020"/>
                            <a:gd name="connsiteX18" fmla="*/ 1214008 w 4705837"/>
                            <a:gd name="connsiteY18" fmla="*/ 12867 h 1930020"/>
                            <a:gd name="connsiteX19" fmla="*/ 1115789 w 4705837"/>
                            <a:gd name="connsiteY19" fmla="*/ 0 h 1930020"/>
                            <a:gd name="connsiteX20" fmla="*/ 703254 w 4705837"/>
                            <a:gd name="connsiteY20" fmla="*/ 78565 h 1930020"/>
                            <a:gd name="connsiteX21" fmla="*/ 641528 w 4705837"/>
                            <a:gd name="connsiteY21" fmla="*/ 112213 h 1930020"/>
                            <a:gd name="connsiteX22" fmla="*/ 543313 w 4705837"/>
                            <a:gd name="connsiteY22" fmla="*/ 129041 h 1930020"/>
                            <a:gd name="connsiteX23" fmla="*/ 542202 w 4705837"/>
                            <a:gd name="connsiteY23" fmla="*/ 347946 h 1930020"/>
                            <a:gd name="connsiteX24" fmla="*/ 502918 w 4705837"/>
                            <a:gd name="connsiteY24" fmla="*/ 479713 h 1930020"/>
                            <a:gd name="connsiteX25" fmla="*/ 505745 w 4705837"/>
                            <a:gd name="connsiteY25" fmla="*/ 538610 h 1930020"/>
                            <a:gd name="connsiteX26" fmla="*/ 477219 w 4705837"/>
                            <a:gd name="connsiteY26" fmla="*/ 597542 h 1930020"/>
                            <a:gd name="connsiteX27" fmla="*/ 134692 w 4705837"/>
                            <a:gd name="connsiteY27" fmla="*/ 830284 h 1930020"/>
                            <a:gd name="connsiteX28" fmla="*/ 0 w 4705837"/>
                            <a:gd name="connsiteY28" fmla="*/ 1930020 h 1930020"/>
                            <a:gd name="connsiteX0" fmla="*/ 4705837 w 4705837"/>
                            <a:gd name="connsiteY0" fmla="*/ 1146234 h 1930020"/>
                            <a:gd name="connsiteX1" fmla="*/ 4379683 w 4705837"/>
                            <a:gd name="connsiteY1" fmla="*/ 1579506 h 1930020"/>
                            <a:gd name="connsiteX2" fmla="*/ 4189036 w 4705837"/>
                            <a:gd name="connsiteY2" fmla="*/ 1607750 h 1930020"/>
                            <a:gd name="connsiteX3" fmla="*/ 3641808 w 4705837"/>
                            <a:gd name="connsiteY3" fmla="*/ 1812519 h 1930020"/>
                            <a:gd name="connsiteX4" fmla="*/ 3433509 w 4705837"/>
                            <a:gd name="connsiteY4" fmla="*/ 1501835 h 1930020"/>
                            <a:gd name="connsiteX5" fmla="*/ 3122825 w 4705837"/>
                            <a:gd name="connsiteY5" fmla="*/ 1229986 h 1930020"/>
                            <a:gd name="connsiteX6" fmla="*/ 2854506 w 4705837"/>
                            <a:gd name="connsiteY6" fmla="*/ 1191151 h 1930020"/>
                            <a:gd name="connsiteX7" fmla="*/ 2427316 w 4705837"/>
                            <a:gd name="connsiteY7" fmla="*/ 919302 h 1930020"/>
                            <a:gd name="connsiteX8" fmla="*/ 2229608 w 4705837"/>
                            <a:gd name="connsiteY8" fmla="*/ 432093 h 1930020"/>
                            <a:gd name="connsiteX9" fmla="*/ 2063674 w 4705837"/>
                            <a:gd name="connsiteY9" fmla="*/ 273220 h 1930020"/>
                            <a:gd name="connsiteX10" fmla="*/ 1908332 w 4705837"/>
                            <a:gd name="connsiteY10" fmla="*/ 439154 h 1930020"/>
                            <a:gd name="connsiteX11" fmla="*/ 1815737 w 4705837"/>
                            <a:gd name="connsiteY11" fmla="*/ 384418 h 1930020"/>
                            <a:gd name="connsiteX12" fmla="*/ 1742778 w 4705837"/>
                            <a:gd name="connsiteY12" fmla="*/ 377009 h 1930020"/>
                            <a:gd name="connsiteX13" fmla="*/ 1692269 w 4705837"/>
                            <a:gd name="connsiteY13" fmla="*/ 348959 h 1930020"/>
                            <a:gd name="connsiteX14" fmla="*/ 1509870 w 4705837"/>
                            <a:gd name="connsiteY14" fmla="*/ 340543 h 1930020"/>
                            <a:gd name="connsiteX15" fmla="*/ 1494632 w 4705837"/>
                            <a:gd name="connsiteY15" fmla="*/ 259739 h 1930020"/>
                            <a:gd name="connsiteX16" fmla="*/ 1374129 w 4705837"/>
                            <a:gd name="connsiteY16" fmla="*/ 206243 h 1930020"/>
                            <a:gd name="connsiteX17" fmla="*/ 1292582 w 4705837"/>
                            <a:gd name="connsiteY17" fmla="*/ 150342 h 1930020"/>
                            <a:gd name="connsiteX18" fmla="*/ 1214008 w 4705837"/>
                            <a:gd name="connsiteY18" fmla="*/ 12867 h 1930020"/>
                            <a:gd name="connsiteX19" fmla="*/ 1115789 w 4705837"/>
                            <a:gd name="connsiteY19" fmla="*/ 0 h 1930020"/>
                            <a:gd name="connsiteX20" fmla="*/ 703254 w 4705837"/>
                            <a:gd name="connsiteY20" fmla="*/ 78565 h 1930020"/>
                            <a:gd name="connsiteX21" fmla="*/ 641528 w 4705837"/>
                            <a:gd name="connsiteY21" fmla="*/ 112213 h 1930020"/>
                            <a:gd name="connsiteX22" fmla="*/ 543313 w 4705837"/>
                            <a:gd name="connsiteY22" fmla="*/ 129041 h 1930020"/>
                            <a:gd name="connsiteX23" fmla="*/ 542202 w 4705837"/>
                            <a:gd name="connsiteY23" fmla="*/ 347946 h 1930020"/>
                            <a:gd name="connsiteX24" fmla="*/ 502918 w 4705837"/>
                            <a:gd name="connsiteY24" fmla="*/ 479713 h 1930020"/>
                            <a:gd name="connsiteX25" fmla="*/ 505745 w 4705837"/>
                            <a:gd name="connsiteY25" fmla="*/ 538610 h 1930020"/>
                            <a:gd name="connsiteX26" fmla="*/ 477219 w 4705837"/>
                            <a:gd name="connsiteY26" fmla="*/ 597542 h 1930020"/>
                            <a:gd name="connsiteX27" fmla="*/ 98278 w 4705837"/>
                            <a:gd name="connsiteY27" fmla="*/ 858447 h 1930020"/>
                            <a:gd name="connsiteX28" fmla="*/ 0 w 4705837"/>
                            <a:gd name="connsiteY28" fmla="*/ 1930020 h 1930020"/>
                            <a:gd name="connsiteX0" fmla="*/ 4705837 w 4705837"/>
                            <a:gd name="connsiteY0" fmla="*/ 1146234 h 1930020"/>
                            <a:gd name="connsiteX1" fmla="*/ 4379683 w 4705837"/>
                            <a:gd name="connsiteY1" fmla="*/ 1579506 h 1930020"/>
                            <a:gd name="connsiteX2" fmla="*/ 4189036 w 4705837"/>
                            <a:gd name="connsiteY2" fmla="*/ 1607750 h 1930020"/>
                            <a:gd name="connsiteX3" fmla="*/ 3641808 w 4705837"/>
                            <a:gd name="connsiteY3" fmla="*/ 1812519 h 1930020"/>
                            <a:gd name="connsiteX4" fmla="*/ 3433509 w 4705837"/>
                            <a:gd name="connsiteY4" fmla="*/ 1501835 h 1930020"/>
                            <a:gd name="connsiteX5" fmla="*/ 3122825 w 4705837"/>
                            <a:gd name="connsiteY5" fmla="*/ 1229986 h 1930020"/>
                            <a:gd name="connsiteX6" fmla="*/ 2854506 w 4705837"/>
                            <a:gd name="connsiteY6" fmla="*/ 1191151 h 1930020"/>
                            <a:gd name="connsiteX7" fmla="*/ 2427316 w 4705837"/>
                            <a:gd name="connsiteY7" fmla="*/ 919302 h 1930020"/>
                            <a:gd name="connsiteX8" fmla="*/ 2246625 w 4705837"/>
                            <a:gd name="connsiteY8" fmla="*/ 435326 h 1930020"/>
                            <a:gd name="connsiteX9" fmla="*/ 2063674 w 4705837"/>
                            <a:gd name="connsiteY9" fmla="*/ 273220 h 1930020"/>
                            <a:gd name="connsiteX10" fmla="*/ 1908332 w 4705837"/>
                            <a:gd name="connsiteY10" fmla="*/ 439154 h 1930020"/>
                            <a:gd name="connsiteX11" fmla="*/ 1815737 w 4705837"/>
                            <a:gd name="connsiteY11" fmla="*/ 384418 h 1930020"/>
                            <a:gd name="connsiteX12" fmla="*/ 1742778 w 4705837"/>
                            <a:gd name="connsiteY12" fmla="*/ 377009 h 1930020"/>
                            <a:gd name="connsiteX13" fmla="*/ 1692269 w 4705837"/>
                            <a:gd name="connsiteY13" fmla="*/ 348959 h 1930020"/>
                            <a:gd name="connsiteX14" fmla="*/ 1509870 w 4705837"/>
                            <a:gd name="connsiteY14" fmla="*/ 340543 h 1930020"/>
                            <a:gd name="connsiteX15" fmla="*/ 1494632 w 4705837"/>
                            <a:gd name="connsiteY15" fmla="*/ 259739 h 1930020"/>
                            <a:gd name="connsiteX16" fmla="*/ 1374129 w 4705837"/>
                            <a:gd name="connsiteY16" fmla="*/ 206243 h 1930020"/>
                            <a:gd name="connsiteX17" fmla="*/ 1292582 w 4705837"/>
                            <a:gd name="connsiteY17" fmla="*/ 150342 h 1930020"/>
                            <a:gd name="connsiteX18" fmla="*/ 1214008 w 4705837"/>
                            <a:gd name="connsiteY18" fmla="*/ 12867 h 1930020"/>
                            <a:gd name="connsiteX19" fmla="*/ 1115789 w 4705837"/>
                            <a:gd name="connsiteY19" fmla="*/ 0 h 1930020"/>
                            <a:gd name="connsiteX20" fmla="*/ 703254 w 4705837"/>
                            <a:gd name="connsiteY20" fmla="*/ 78565 h 1930020"/>
                            <a:gd name="connsiteX21" fmla="*/ 641528 w 4705837"/>
                            <a:gd name="connsiteY21" fmla="*/ 112213 h 1930020"/>
                            <a:gd name="connsiteX22" fmla="*/ 543313 w 4705837"/>
                            <a:gd name="connsiteY22" fmla="*/ 129041 h 1930020"/>
                            <a:gd name="connsiteX23" fmla="*/ 542202 w 4705837"/>
                            <a:gd name="connsiteY23" fmla="*/ 347946 h 1930020"/>
                            <a:gd name="connsiteX24" fmla="*/ 502918 w 4705837"/>
                            <a:gd name="connsiteY24" fmla="*/ 479713 h 1930020"/>
                            <a:gd name="connsiteX25" fmla="*/ 505745 w 4705837"/>
                            <a:gd name="connsiteY25" fmla="*/ 538610 h 1930020"/>
                            <a:gd name="connsiteX26" fmla="*/ 477219 w 4705837"/>
                            <a:gd name="connsiteY26" fmla="*/ 597542 h 1930020"/>
                            <a:gd name="connsiteX27" fmla="*/ 98278 w 4705837"/>
                            <a:gd name="connsiteY27" fmla="*/ 858447 h 1930020"/>
                            <a:gd name="connsiteX28" fmla="*/ 0 w 4705837"/>
                            <a:gd name="connsiteY28" fmla="*/ 1930020 h 1930020"/>
                            <a:gd name="connsiteX0" fmla="*/ 4705837 w 4705837"/>
                            <a:gd name="connsiteY0" fmla="*/ 1146234 h 1930020"/>
                            <a:gd name="connsiteX1" fmla="*/ 4379683 w 4705837"/>
                            <a:gd name="connsiteY1" fmla="*/ 1579506 h 1930020"/>
                            <a:gd name="connsiteX2" fmla="*/ 4189036 w 4705837"/>
                            <a:gd name="connsiteY2" fmla="*/ 1607750 h 1930020"/>
                            <a:gd name="connsiteX3" fmla="*/ 3641808 w 4705837"/>
                            <a:gd name="connsiteY3" fmla="*/ 1812519 h 1930020"/>
                            <a:gd name="connsiteX4" fmla="*/ 3433509 w 4705837"/>
                            <a:gd name="connsiteY4" fmla="*/ 1501835 h 1930020"/>
                            <a:gd name="connsiteX5" fmla="*/ 3122825 w 4705837"/>
                            <a:gd name="connsiteY5" fmla="*/ 1229986 h 1930020"/>
                            <a:gd name="connsiteX6" fmla="*/ 2854506 w 4705837"/>
                            <a:gd name="connsiteY6" fmla="*/ 1191151 h 1930020"/>
                            <a:gd name="connsiteX7" fmla="*/ 2438080 w 4705837"/>
                            <a:gd name="connsiteY7" fmla="*/ 914521 h 1930020"/>
                            <a:gd name="connsiteX8" fmla="*/ 2246625 w 4705837"/>
                            <a:gd name="connsiteY8" fmla="*/ 435326 h 1930020"/>
                            <a:gd name="connsiteX9" fmla="*/ 2063674 w 4705837"/>
                            <a:gd name="connsiteY9" fmla="*/ 273220 h 1930020"/>
                            <a:gd name="connsiteX10" fmla="*/ 1908332 w 4705837"/>
                            <a:gd name="connsiteY10" fmla="*/ 439154 h 1930020"/>
                            <a:gd name="connsiteX11" fmla="*/ 1815737 w 4705837"/>
                            <a:gd name="connsiteY11" fmla="*/ 384418 h 1930020"/>
                            <a:gd name="connsiteX12" fmla="*/ 1742778 w 4705837"/>
                            <a:gd name="connsiteY12" fmla="*/ 377009 h 1930020"/>
                            <a:gd name="connsiteX13" fmla="*/ 1692269 w 4705837"/>
                            <a:gd name="connsiteY13" fmla="*/ 348959 h 1930020"/>
                            <a:gd name="connsiteX14" fmla="*/ 1509870 w 4705837"/>
                            <a:gd name="connsiteY14" fmla="*/ 340543 h 1930020"/>
                            <a:gd name="connsiteX15" fmla="*/ 1494632 w 4705837"/>
                            <a:gd name="connsiteY15" fmla="*/ 259739 h 1930020"/>
                            <a:gd name="connsiteX16" fmla="*/ 1374129 w 4705837"/>
                            <a:gd name="connsiteY16" fmla="*/ 206243 h 1930020"/>
                            <a:gd name="connsiteX17" fmla="*/ 1292582 w 4705837"/>
                            <a:gd name="connsiteY17" fmla="*/ 150342 h 1930020"/>
                            <a:gd name="connsiteX18" fmla="*/ 1214008 w 4705837"/>
                            <a:gd name="connsiteY18" fmla="*/ 12867 h 1930020"/>
                            <a:gd name="connsiteX19" fmla="*/ 1115789 w 4705837"/>
                            <a:gd name="connsiteY19" fmla="*/ 0 h 1930020"/>
                            <a:gd name="connsiteX20" fmla="*/ 703254 w 4705837"/>
                            <a:gd name="connsiteY20" fmla="*/ 78565 h 1930020"/>
                            <a:gd name="connsiteX21" fmla="*/ 641528 w 4705837"/>
                            <a:gd name="connsiteY21" fmla="*/ 112213 h 1930020"/>
                            <a:gd name="connsiteX22" fmla="*/ 543313 w 4705837"/>
                            <a:gd name="connsiteY22" fmla="*/ 129041 h 1930020"/>
                            <a:gd name="connsiteX23" fmla="*/ 542202 w 4705837"/>
                            <a:gd name="connsiteY23" fmla="*/ 347946 h 1930020"/>
                            <a:gd name="connsiteX24" fmla="*/ 502918 w 4705837"/>
                            <a:gd name="connsiteY24" fmla="*/ 479713 h 1930020"/>
                            <a:gd name="connsiteX25" fmla="*/ 505745 w 4705837"/>
                            <a:gd name="connsiteY25" fmla="*/ 538610 h 1930020"/>
                            <a:gd name="connsiteX26" fmla="*/ 477219 w 4705837"/>
                            <a:gd name="connsiteY26" fmla="*/ 597542 h 1930020"/>
                            <a:gd name="connsiteX27" fmla="*/ 98278 w 4705837"/>
                            <a:gd name="connsiteY27" fmla="*/ 858447 h 1930020"/>
                            <a:gd name="connsiteX28" fmla="*/ 0 w 4705837"/>
                            <a:gd name="connsiteY28" fmla="*/ 1930020 h 1930020"/>
                            <a:gd name="connsiteX0" fmla="*/ 4705837 w 4705837"/>
                            <a:gd name="connsiteY0" fmla="*/ 1146234 h 1930020"/>
                            <a:gd name="connsiteX1" fmla="*/ 4379683 w 4705837"/>
                            <a:gd name="connsiteY1" fmla="*/ 1579506 h 1930020"/>
                            <a:gd name="connsiteX2" fmla="*/ 4189036 w 4705837"/>
                            <a:gd name="connsiteY2" fmla="*/ 1607750 h 1930020"/>
                            <a:gd name="connsiteX3" fmla="*/ 3641808 w 4705837"/>
                            <a:gd name="connsiteY3" fmla="*/ 1812519 h 1930020"/>
                            <a:gd name="connsiteX4" fmla="*/ 3433509 w 4705837"/>
                            <a:gd name="connsiteY4" fmla="*/ 1501835 h 1930020"/>
                            <a:gd name="connsiteX5" fmla="*/ 3122825 w 4705837"/>
                            <a:gd name="connsiteY5" fmla="*/ 1229986 h 1930020"/>
                            <a:gd name="connsiteX6" fmla="*/ 2862130 w 4705837"/>
                            <a:gd name="connsiteY6" fmla="*/ 1191308 h 1930020"/>
                            <a:gd name="connsiteX7" fmla="*/ 2438080 w 4705837"/>
                            <a:gd name="connsiteY7" fmla="*/ 914521 h 1930020"/>
                            <a:gd name="connsiteX8" fmla="*/ 2246625 w 4705837"/>
                            <a:gd name="connsiteY8" fmla="*/ 435326 h 1930020"/>
                            <a:gd name="connsiteX9" fmla="*/ 2063674 w 4705837"/>
                            <a:gd name="connsiteY9" fmla="*/ 273220 h 1930020"/>
                            <a:gd name="connsiteX10" fmla="*/ 1908332 w 4705837"/>
                            <a:gd name="connsiteY10" fmla="*/ 439154 h 1930020"/>
                            <a:gd name="connsiteX11" fmla="*/ 1815737 w 4705837"/>
                            <a:gd name="connsiteY11" fmla="*/ 384418 h 1930020"/>
                            <a:gd name="connsiteX12" fmla="*/ 1742778 w 4705837"/>
                            <a:gd name="connsiteY12" fmla="*/ 377009 h 1930020"/>
                            <a:gd name="connsiteX13" fmla="*/ 1692269 w 4705837"/>
                            <a:gd name="connsiteY13" fmla="*/ 348959 h 1930020"/>
                            <a:gd name="connsiteX14" fmla="*/ 1509870 w 4705837"/>
                            <a:gd name="connsiteY14" fmla="*/ 340543 h 1930020"/>
                            <a:gd name="connsiteX15" fmla="*/ 1494632 w 4705837"/>
                            <a:gd name="connsiteY15" fmla="*/ 259739 h 1930020"/>
                            <a:gd name="connsiteX16" fmla="*/ 1374129 w 4705837"/>
                            <a:gd name="connsiteY16" fmla="*/ 206243 h 1930020"/>
                            <a:gd name="connsiteX17" fmla="*/ 1292582 w 4705837"/>
                            <a:gd name="connsiteY17" fmla="*/ 150342 h 1930020"/>
                            <a:gd name="connsiteX18" fmla="*/ 1214008 w 4705837"/>
                            <a:gd name="connsiteY18" fmla="*/ 12867 h 1930020"/>
                            <a:gd name="connsiteX19" fmla="*/ 1115789 w 4705837"/>
                            <a:gd name="connsiteY19" fmla="*/ 0 h 1930020"/>
                            <a:gd name="connsiteX20" fmla="*/ 703254 w 4705837"/>
                            <a:gd name="connsiteY20" fmla="*/ 78565 h 1930020"/>
                            <a:gd name="connsiteX21" fmla="*/ 641528 w 4705837"/>
                            <a:gd name="connsiteY21" fmla="*/ 112213 h 1930020"/>
                            <a:gd name="connsiteX22" fmla="*/ 543313 w 4705837"/>
                            <a:gd name="connsiteY22" fmla="*/ 129041 h 1930020"/>
                            <a:gd name="connsiteX23" fmla="*/ 542202 w 4705837"/>
                            <a:gd name="connsiteY23" fmla="*/ 347946 h 1930020"/>
                            <a:gd name="connsiteX24" fmla="*/ 502918 w 4705837"/>
                            <a:gd name="connsiteY24" fmla="*/ 479713 h 1930020"/>
                            <a:gd name="connsiteX25" fmla="*/ 505745 w 4705837"/>
                            <a:gd name="connsiteY25" fmla="*/ 538610 h 1930020"/>
                            <a:gd name="connsiteX26" fmla="*/ 477219 w 4705837"/>
                            <a:gd name="connsiteY26" fmla="*/ 597542 h 1930020"/>
                            <a:gd name="connsiteX27" fmla="*/ 98278 w 4705837"/>
                            <a:gd name="connsiteY27" fmla="*/ 858447 h 1930020"/>
                            <a:gd name="connsiteX28" fmla="*/ 0 w 4705837"/>
                            <a:gd name="connsiteY28" fmla="*/ 1930020 h 1930020"/>
                            <a:gd name="connsiteX0" fmla="*/ 4705837 w 4705837"/>
                            <a:gd name="connsiteY0" fmla="*/ 1146234 h 1930020"/>
                            <a:gd name="connsiteX1" fmla="*/ 4379683 w 4705837"/>
                            <a:gd name="connsiteY1" fmla="*/ 1579506 h 1930020"/>
                            <a:gd name="connsiteX2" fmla="*/ 4189036 w 4705837"/>
                            <a:gd name="connsiteY2" fmla="*/ 1607750 h 1930020"/>
                            <a:gd name="connsiteX3" fmla="*/ 3641808 w 4705837"/>
                            <a:gd name="connsiteY3" fmla="*/ 1812519 h 1930020"/>
                            <a:gd name="connsiteX4" fmla="*/ 3433509 w 4705837"/>
                            <a:gd name="connsiteY4" fmla="*/ 1501835 h 1930020"/>
                            <a:gd name="connsiteX5" fmla="*/ 3122825 w 4705837"/>
                            <a:gd name="connsiteY5" fmla="*/ 1229986 h 1930020"/>
                            <a:gd name="connsiteX6" fmla="*/ 2862130 w 4705837"/>
                            <a:gd name="connsiteY6" fmla="*/ 1191308 h 1930020"/>
                            <a:gd name="connsiteX7" fmla="*/ 2438080 w 4705837"/>
                            <a:gd name="connsiteY7" fmla="*/ 914521 h 1930020"/>
                            <a:gd name="connsiteX8" fmla="*/ 2246625 w 4705837"/>
                            <a:gd name="connsiteY8" fmla="*/ 435326 h 1930020"/>
                            <a:gd name="connsiteX9" fmla="*/ 2080607 w 4705837"/>
                            <a:gd name="connsiteY9" fmla="*/ 266735 h 1930020"/>
                            <a:gd name="connsiteX10" fmla="*/ 1908332 w 4705837"/>
                            <a:gd name="connsiteY10" fmla="*/ 439154 h 1930020"/>
                            <a:gd name="connsiteX11" fmla="*/ 1815737 w 4705837"/>
                            <a:gd name="connsiteY11" fmla="*/ 384418 h 1930020"/>
                            <a:gd name="connsiteX12" fmla="*/ 1742778 w 4705837"/>
                            <a:gd name="connsiteY12" fmla="*/ 377009 h 1930020"/>
                            <a:gd name="connsiteX13" fmla="*/ 1692269 w 4705837"/>
                            <a:gd name="connsiteY13" fmla="*/ 348959 h 1930020"/>
                            <a:gd name="connsiteX14" fmla="*/ 1509870 w 4705837"/>
                            <a:gd name="connsiteY14" fmla="*/ 340543 h 1930020"/>
                            <a:gd name="connsiteX15" fmla="*/ 1494632 w 4705837"/>
                            <a:gd name="connsiteY15" fmla="*/ 259739 h 1930020"/>
                            <a:gd name="connsiteX16" fmla="*/ 1374129 w 4705837"/>
                            <a:gd name="connsiteY16" fmla="*/ 206243 h 1930020"/>
                            <a:gd name="connsiteX17" fmla="*/ 1292582 w 4705837"/>
                            <a:gd name="connsiteY17" fmla="*/ 150342 h 1930020"/>
                            <a:gd name="connsiteX18" fmla="*/ 1214008 w 4705837"/>
                            <a:gd name="connsiteY18" fmla="*/ 12867 h 1930020"/>
                            <a:gd name="connsiteX19" fmla="*/ 1115789 w 4705837"/>
                            <a:gd name="connsiteY19" fmla="*/ 0 h 1930020"/>
                            <a:gd name="connsiteX20" fmla="*/ 703254 w 4705837"/>
                            <a:gd name="connsiteY20" fmla="*/ 78565 h 1930020"/>
                            <a:gd name="connsiteX21" fmla="*/ 641528 w 4705837"/>
                            <a:gd name="connsiteY21" fmla="*/ 112213 h 1930020"/>
                            <a:gd name="connsiteX22" fmla="*/ 543313 w 4705837"/>
                            <a:gd name="connsiteY22" fmla="*/ 129041 h 1930020"/>
                            <a:gd name="connsiteX23" fmla="*/ 542202 w 4705837"/>
                            <a:gd name="connsiteY23" fmla="*/ 347946 h 1930020"/>
                            <a:gd name="connsiteX24" fmla="*/ 502918 w 4705837"/>
                            <a:gd name="connsiteY24" fmla="*/ 479713 h 1930020"/>
                            <a:gd name="connsiteX25" fmla="*/ 505745 w 4705837"/>
                            <a:gd name="connsiteY25" fmla="*/ 538610 h 1930020"/>
                            <a:gd name="connsiteX26" fmla="*/ 477219 w 4705837"/>
                            <a:gd name="connsiteY26" fmla="*/ 597542 h 1930020"/>
                            <a:gd name="connsiteX27" fmla="*/ 98278 w 4705837"/>
                            <a:gd name="connsiteY27" fmla="*/ 858447 h 1930020"/>
                            <a:gd name="connsiteX28" fmla="*/ 0 w 4705837"/>
                            <a:gd name="connsiteY28" fmla="*/ 1930020 h 1930020"/>
                            <a:gd name="connsiteX0" fmla="*/ 4705837 w 4705837"/>
                            <a:gd name="connsiteY0" fmla="*/ 1146234 h 1930020"/>
                            <a:gd name="connsiteX1" fmla="*/ 4379683 w 4705837"/>
                            <a:gd name="connsiteY1" fmla="*/ 1579506 h 1930020"/>
                            <a:gd name="connsiteX2" fmla="*/ 4189036 w 4705837"/>
                            <a:gd name="connsiteY2" fmla="*/ 1607750 h 1930020"/>
                            <a:gd name="connsiteX3" fmla="*/ 3641808 w 4705837"/>
                            <a:gd name="connsiteY3" fmla="*/ 1812519 h 1930020"/>
                            <a:gd name="connsiteX4" fmla="*/ 3476551 w 4705837"/>
                            <a:gd name="connsiteY4" fmla="*/ 1541349 h 1930020"/>
                            <a:gd name="connsiteX5" fmla="*/ 3122825 w 4705837"/>
                            <a:gd name="connsiteY5" fmla="*/ 1229986 h 1930020"/>
                            <a:gd name="connsiteX6" fmla="*/ 2862130 w 4705837"/>
                            <a:gd name="connsiteY6" fmla="*/ 1191308 h 1930020"/>
                            <a:gd name="connsiteX7" fmla="*/ 2438080 w 4705837"/>
                            <a:gd name="connsiteY7" fmla="*/ 914521 h 1930020"/>
                            <a:gd name="connsiteX8" fmla="*/ 2246625 w 4705837"/>
                            <a:gd name="connsiteY8" fmla="*/ 435326 h 1930020"/>
                            <a:gd name="connsiteX9" fmla="*/ 2080607 w 4705837"/>
                            <a:gd name="connsiteY9" fmla="*/ 266735 h 1930020"/>
                            <a:gd name="connsiteX10" fmla="*/ 1908332 w 4705837"/>
                            <a:gd name="connsiteY10" fmla="*/ 439154 h 1930020"/>
                            <a:gd name="connsiteX11" fmla="*/ 1815737 w 4705837"/>
                            <a:gd name="connsiteY11" fmla="*/ 384418 h 1930020"/>
                            <a:gd name="connsiteX12" fmla="*/ 1742778 w 4705837"/>
                            <a:gd name="connsiteY12" fmla="*/ 377009 h 1930020"/>
                            <a:gd name="connsiteX13" fmla="*/ 1692269 w 4705837"/>
                            <a:gd name="connsiteY13" fmla="*/ 348959 h 1930020"/>
                            <a:gd name="connsiteX14" fmla="*/ 1509870 w 4705837"/>
                            <a:gd name="connsiteY14" fmla="*/ 340543 h 1930020"/>
                            <a:gd name="connsiteX15" fmla="*/ 1494632 w 4705837"/>
                            <a:gd name="connsiteY15" fmla="*/ 259739 h 1930020"/>
                            <a:gd name="connsiteX16" fmla="*/ 1374129 w 4705837"/>
                            <a:gd name="connsiteY16" fmla="*/ 206243 h 1930020"/>
                            <a:gd name="connsiteX17" fmla="*/ 1292582 w 4705837"/>
                            <a:gd name="connsiteY17" fmla="*/ 150342 h 1930020"/>
                            <a:gd name="connsiteX18" fmla="*/ 1214008 w 4705837"/>
                            <a:gd name="connsiteY18" fmla="*/ 12867 h 1930020"/>
                            <a:gd name="connsiteX19" fmla="*/ 1115789 w 4705837"/>
                            <a:gd name="connsiteY19" fmla="*/ 0 h 1930020"/>
                            <a:gd name="connsiteX20" fmla="*/ 703254 w 4705837"/>
                            <a:gd name="connsiteY20" fmla="*/ 78565 h 1930020"/>
                            <a:gd name="connsiteX21" fmla="*/ 641528 w 4705837"/>
                            <a:gd name="connsiteY21" fmla="*/ 112213 h 1930020"/>
                            <a:gd name="connsiteX22" fmla="*/ 543313 w 4705837"/>
                            <a:gd name="connsiteY22" fmla="*/ 129041 h 1930020"/>
                            <a:gd name="connsiteX23" fmla="*/ 542202 w 4705837"/>
                            <a:gd name="connsiteY23" fmla="*/ 347946 h 1930020"/>
                            <a:gd name="connsiteX24" fmla="*/ 502918 w 4705837"/>
                            <a:gd name="connsiteY24" fmla="*/ 479713 h 1930020"/>
                            <a:gd name="connsiteX25" fmla="*/ 505745 w 4705837"/>
                            <a:gd name="connsiteY25" fmla="*/ 538610 h 1930020"/>
                            <a:gd name="connsiteX26" fmla="*/ 477219 w 4705837"/>
                            <a:gd name="connsiteY26" fmla="*/ 597542 h 1930020"/>
                            <a:gd name="connsiteX27" fmla="*/ 98278 w 4705837"/>
                            <a:gd name="connsiteY27" fmla="*/ 858447 h 1930020"/>
                            <a:gd name="connsiteX28" fmla="*/ 0 w 4705837"/>
                            <a:gd name="connsiteY28" fmla="*/ 1930020 h 1930020"/>
                            <a:gd name="connsiteX0" fmla="*/ 4705837 w 4705837"/>
                            <a:gd name="connsiteY0" fmla="*/ 1146234 h 1930020"/>
                            <a:gd name="connsiteX1" fmla="*/ 4379683 w 4705837"/>
                            <a:gd name="connsiteY1" fmla="*/ 1579506 h 1930020"/>
                            <a:gd name="connsiteX2" fmla="*/ 4189036 w 4705837"/>
                            <a:gd name="connsiteY2" fmla="*/ 1607750 h 1930020"/>
                            <a:gd name="connsiteX3" fmla="*/ 3641808 w 4705837"/>
                            <a:gd name="connsiteY3" fmla="*/ 1812519 h 1930020"/>
                            <a:gd name="connsiteX4" fmla="*/ 3476551 w 4705837"/>
                            <a:gd name="connsiteY4" fmla="*/ 1541349 h 1930020"/>
                            <a:gd name="connsiteX5" fmla="*/ 3133943 w 4705837"/>
                            <a:gd name="connsiteY5" fmla="*/ 1237143 h 1930020"/>
                            <a:gd name="connsiteX6" fmla="*/ 2862130 w 4705837"/>
                            <a:gd name="connsiteY6" fmla="*/ 1191308 h 1930020"/>
                            <a:gd name="connsiteX7" fmla="*/ 2438080 w 4705837"/>
                            <a:gd name="connsiteY7" fmla="*/ 914521 h 1930020"/>
                            <a:gd name="connsiteX8" fmla="*/ 2246625 w 4705837"/>
                            <a:gd name="connsiteY8" fmla="*/ 435326 h 1930020"/>
                            <a:gd name="connsiteX9" fmla="*/ 2080607 w 4705837"/>
                            <a:gd name="connsiteY9" fmla="*/ 266735 h 1930020"/>
                            <a:gd name="connsiteX10" fmla="*/ 1908332 w 4705837"/>
                            <a:gd name="connsiteY10" fmla="*/ 439154 h 1930020"/>
                            <a:gd name="connsiteX11" fmla="*/ 1815737 w 4705837"/>
                            <a:gd name="connsiteY11" fmla="*/ 384418 h 1930020"/>
                            <a:gd name="connsiteX12" fmla="*/ 1742778 w 4705837"/>
                            <a:gd name="connsiteY12" fmla="*/ 377009 h 1930020"/>
                            <a:gd name="connsiteX13" fmla="*/ 1692269 w 4705837"/>
                            <a:gd name="connsiteY13" fmla="*/ 348959 h 1930020"/>
                            <a:gd name="connsiteX14" fmla="*/ 1509870 w 4705837"/>
                            <a:gd name="connsiteY14" fmla="*/ 340543 h 1930020"/>
                            <a:gd name="connsiteX15" fmla="*/ 1494632 w 4705837"/>
                            <a:gd name="connsiteY15" fmla="*/ 259739 h 1930020"/>
                            <a:gd name="connsiteX16" fmla="*/ 1374129 w 4705837"/>
                            <a:gd name="connsiteY16" fmla="*/ 206243 h 1930020"/>
                            <a:gd name="connsiteX17" fmla="*/ 1292582 w 4705837"/>
                            <a:gd name="connsiteY17" fmla="*/ 150342 h 1930020"/>
                            <a:gd name="connsiteX18" fmla="*/ 1214008 w 4705837"/>
                            <a:gd name="connsiteY18" fmla="*/ 12867 h 1930020"/>
                            <a:gd name="connsiteX19" fmla="*/ 1115789 w 4705837"/>
                            <a:gd name="connsiteY19" fmla="*/ 0 h 1930020"/>
                            <a:gd name="connsiteX20" fmla="*/ 703254 w 4705837"/>
                            <a:gd name="connsiteY20" fmla="*/ 78565 h 1930020"/>
                            <a:gd name="connsiteX21" fmla="*/ 641528 w 4705837"/>
                            <a:gd name="connsiteY21" fmla="*/ 112213 h 1930020"/>
                            <a:gd name="connsiteX22" fmla="*/ 543313 w 4705837"/>
                            <a:gd name="connsiteY22" fmla="*/ 129041 h 1930020"/>
                            <a:gd name="connsiteX23" fmla="*/ 542202 w 4705837"/>
                            <a:gd name="connsiteY23" fmla="*/ 347946 h 1930020"/>
                            <a:gd name="connsiteX24" fmla="*/ 502918 w 4705837"/>
                            <a:gd name="connsiteY24" fmla="*/ 479713 h 1930020"/>
                            <a:gd name="connsiteX25" fmla="*/ 505745 w 4705837"/>
                            <a:gd name="connsiteY25" fmla="*/ 538610 h 1930020"/>
                            <a:gd name="connsiteX26" fmla="*/ 477219 w 4705837"/>
                            <a:gd name="connsiteY26" fmla="*/ 597542 h 1930020"/>
                            <a:gd name="connsiteX27" fmla="*/ 98278 w 4705837"/>
                            <a:gd name="connsiteY27" fmla="*/ 858447 h 1930020"/>
                            <a:gd name="connsiteX28" fmla="*/ 0 w 4705837"/>
                            <a:gd name="connsiteY28" fmla="*/ 1930020 h 19300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4705837" h="1930020">
                              <a:moveTo>
                                <a:pt x="4705837" y="1146234"/>
                              </a:moveTo>
                              <a:lnTo>
                                <a:pt x="4379683" y="1579506"/>
                              </a:lnTo>
                              <a:lnTo>
                                <a:pt x="4189036" y="1607750"/>
                              </a:lnTo>
                              <a:lnTo>
                                <a:pt x="3641808" y="1812519"/>
                              </a:lnTo>
                              <a:lnTo>
                                <a:pt x="3476551" y="1541349"/>
                              </a:lnTo>
                              <a:lnTo>
                                <a:pt x="3133943" y="1237143"/>
                              </a:lnTo>
                              <a:lnTo>
                                <a:pt x="2862130" y="1191308"/>
                              </a:lnTo>
                              <a:lnTo>
                                <a:pt x="2438080" y="914521"/>
                              </a:lnTo>
                              <a:lnTo>
                                <a:pt x="2246625" y="435326"/>
                              </a:lnTo>
                              <a:lnTo>
                                <a:pt x="2080607" y="266735"/>
                              </a:lnTo>
                              <a:lnTo>
                                <a:pt x="1908332" y="439154"/>
                              </a:lnTo>
                              <a:lnTo>
                                <a:pt x="1815737" y="384418"/>
                              </a:lnTo>
                              <a:lnTo>
                                <a:pt x="1742778" y="377009"/>
                              </a:lnTo>
                              <a:lnTo>
                                <a:pt x="1692269" y="348959"/>
                              </a:lnTo>
                              <a:lnTo>
                                <a:pt x="1509870" y="340543"/>
                              </a:lnTo>
                              <a:lnTo>
                                <a:pt x="1494632" y="259739"/>
                              </a:lnTo>
                              <a:lnTo>
                                <a:pt x="1374129" y="206243"/>
                              </a:lnTo>
                              <a:lnTo>
                                <a:pt x="1292582" y="150342"/>
                              </a:lnTo>
                              <a:lnTo>
                                <a:pt x="1214008" y="12867"/>
                              </a:lnTo>
                              <a:lnTo>
                                <a:pt x="1115789" y="0"/>
                              </a:lnTo>
                              <a:lnTo>
                                <a:pt x="703254" y="78565"/>
                              </a:lnTo>
                              <a:lnTo>
                                <a:pt x="641528" y="112213"/>
                              </a:lnTo>
                              <a:lnTo>
                                <a:pt x="543313" y="129041"/>
                              </a:lnTo>
                              <a:cubicBezTo>
                                <a:pt x="542943" y="202009"/>
                                <a:pt x="542572" y="274978"/>
                                <a:pt x="542202" y="347946"/>
                              </a:cubicBezTo>
                              <a:cubicBezTo>
                                <a:pt x="542484" y="382539"/>
                                <a:pt x="502333" y="482076"/>
                                <a:pt x="502918" y="479713"/>
                              </a:cubicBezTo>
                              <a:lnTo>
                                <a:pt x="505745" y="538610"/>
                              </a:lnTo>
                              <a:lnTo>
                                <a:pt x="477219" y="597542"/>
                              </a:lnTo>
                              <a:lnTo>
                                <a:pt x="98278" y="858447"/>
                              </a:lnTo>
                              <a:lnTo>
                                <a:pt x="0" y="1930020"/>
                              </a:lnTo>
                            </a:path>
                          </a:pathLst>
                        </a:custGeom>
                        <a:noFill/>
                        <a:ln w="25400">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DDEB54" id="Freeform 7" o:spid="_x0000_s1026" style="position:absolute;margin-left:59.65pt;margin-top:15.95pt;width:370.35pt;height:15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705837,193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" path="m4705837,1146234r-326154,433272l4189036,1607750r-547228,204769l3476551,1541349,3133943,1237143r-271813,-45835l2438080,914521,2246625,435326,2080607,266735,1908332,439154r-92595,-54736l1742778,377009r-50509,-28050l1509870,340543r-15238,-80804l1374129,206243r-81547,-55901l1214008,12867,1115789,,703254,78565r-61726,33648l543313,129041v-370,72968,-741,145937,-1111,218905c542484,382539,502333,482076,502918,479713r2827,58897l477219,597542,98278,858447,,1930020e" filled="f" strokecolor="#00b050" strokeweight="2pt">
                <v:path arrowok="t" o:connecttype="custom" o:connectlocs="4703445,1146083;4377457,1579297;4186907,1607538;3639957,1812280;3474784,1541145;3132350,1236980;2860675,1191151;2436841,914400;2245483,435268;2079549,266700;1907362,439096;1814814,384367;1741892,376959;1691409,348913;1509103,340498;1493872,259705;1373431,206216;1291925,150322;1213391,12865;1115222,0;702897,78555;641202,112198;543037,129024;541926,347900;502662,479650;505488,538539;476976,597463;98228,858334;0,1929765" o:connectangles="0,0,0,0,0,0,0,0,0,0,0,0,0,0,0,0,0,0,0,0,0,0,0,0,0,0,0,0,0"/>
              </v:shape>
            </w:pict>
          </mc:Fallback>
        </mc:AlternateContent>
      </w:r>
      <w:r>
        <w:rPr>
          <w:noProof/>
        </w:rPr>
        <mc:AlternateContent>
          <mc:Choice Requires="wps">
            <w:drawing>
              <wp:anchor distT="0" distB="0" distL="114300" distR="114300" simplePos="0" relativeHeight="251667456" behindDoc="0" locked="0" layoutInCell="1" allowOverlap="1" wp14:anchorId="79FBF6C1" wp14:editId="523642F9">
                <wp:simplePos x="0" y="0"/>
                <wp:positionH relativeFrom="column">
                  <wp:posOffset>2776855</wp:posOffset>
                </wp:positionH>
                <wp:positionV relativeFrom="paragraph">
                  <wp:posOffset>1116965</wp:posOffset>
                </wp:positionV>
                <wp:extent cx="2948305" cy="626745"/>
                <wp:effectExtent l="0" t="0" r="23495" b="20955"/>
                <wp:wrapNone/>
                <wp:docPr id="14" name="Freeform 14"/>
                <wp:cNvGraphicFramePr/>
                <a:graphic xmlns:a="http://schemas.openxmlformats.org/drawingml/2006/main">
                  <a:graphicData uri="http://schemas.microsoft.com/office/word/2010/wordprocessingShape">
                    <wps:wsp>
                      <wps:cNvSpPr/>
                      <wps:spPr>
                        <a:xfrm>
                          <a:off x="0" y="0"/>
                          <a:ext cx="2948305" cy="626745"/>
                        </a:xfrm>
                        <a:custGeom>
                          <a:avLst/>
                          <a:gdLst>
                            <a:gd name="connsiteX0" fmla="*/ 576262 w 576262"/>
                            <a:gd name="connsiteY0" fmla="*/ 0 h 552450"/>
                            <a:gd name="connsiteX1" fmla="*/ 495300 w 576262"/>
                            <a:gd name="connsiteY1" fmla="*/ 33337 h 552450"/>
                            <a:gd name="connsiteX2" fmla="*/ 452437 w 576262"/>
                            <a:gd name="connsiteY2" fmla="*/ 195262 h 552450"/>
                            <a:gd name="connsiteX3" fmla="*/ 190500 w 576262"/>
                            <a:gd name="connsiteY3" fmla="*/ 295275 h 552450"/>
                            <a:gd name="connsiteX4" fmla="*/ 0 w 576262"/>
                            <a:gd name="connsiteY4" fmla="*/ 552450 h 552450"/>
                            <a:gd name="connsiteX5" fmla="*/ 0 w 576262"/>
                            <a:gd name="connsiteY5" fmla="*/ 552450 h 552450"/>
                            <a:gd name="connsiteX0" fmla="*/ 576262 w 576262"/>
                            <a:gd name="connsiteY0" fmla="*/ 0 h 552450"/>
                            <a:gd name="connsiteX1" fmla="*/ 495300 w 576262"/>
                            <a:gd name="connsiteY1" fmla="*/ 33337 h 552450"/>
                            <a:gd name="connsiteX2" fmla="*/ 452437 w 576262"/>
                            <a:gd name="connsiteY2" fmla="*/ 195262 h 552450"/>
                            <a:gd name="connsiteX3" fmla="*/ 39113 w 576262"/>
                            <a:gd name="connsiteY3" fmla="*/ 365760 h 552450"/>
                            <a:gd name="connsiteX4" fmla="*/ 0 w 576262"/>
                            <a:gd name="connsiteY4" fmla="*/ 552450 h 552450"/>
                            <a:gd name="connsiteX5" fmla="*/ 0 w 576262"/>
                            <a:gd name="connsiteY5" fmla="*/ 552450 h 552450"/>
                            <a:gd name="connsiteX0" fmla="*/ 690625 w 690625"/>
                            <a:gd name="connsiteY0" fmla="*/ 0 h 552717"/>
                            <a:gd name="connsiteX1" fmla="*/ 609663 w 690625"/>
                            <a:gd name="connsiteY1" fmla="*/ 33337 h 552717"/>
                            <a:gd name="connsiteX2" fmla="*/ 566800 w 690625"/>
                            <a:gd name="connsiteY2" fmla="*/ 195262 h 552717"/>
                            <a:gd name="connsiteX3" fmla="*/ 153476 w 690625"/>
                            <a:gd name="connsiteY3" fmla="*/ 365760 h 552717"/>
                            <a:gd name="connsiteX4" fmla="*/ 114363 w 690625"/>
                            <a:gd name="connsiteY4" fmla="*/ 552450 h 552717"/>
                            <a:gd name="connsiteX5" fmla="*/ 0 w 690625"/>
                            <a:gd name="connsiteY5" fmla="*/ 323850 h 552717"/>
                            <a:gd name="connsiteX0" fmla="*/ 990827 w 990827"/>
                            <a:gd name="connsiteY0" fmla="*/ 0 h 553540"/>
                            <a:gd name="connsiteX1" fmla="*/ 909865 w 990827"/>
                            <a:gd name="connsiteY1" fmla="*/ 33337 h 553540"/>
                            <a:gd name="connsiteX2" fmla="*/ 867002 w 990827"/>
                            <a:gd name="connsiteY2" fmla="*/ 195262 h 553540"/>
                            <a:gd name="connsiteX3" fmla="*/ 453678 w 990827"/>
                            <a:gd name="connsiteY3" fmla="*/ 365760 h 553540"/>
                            <a:gd name="connsiteX4" fmla="*/ 414565 w 990827"/>
                            <a:gd name="connsiteY4" fmla="*/ 552450 h 553540"/>
                            <a:gd name="connsiteX5" fmla="*/ 0 w 990827"/>
                            <a:gd name="connsiteY5" fmla="*/ 277095 h 553540"/>
                            <a:gd name="connsiteX0" fmla="*/ 990827 w 990827"/>
                            <a:gd name="connsiteY0" fmla="*/ 0 h 385449"/>
                            <a:gd name="connsiteX1" fmla="*/ 909865 w 990827"/>
                            <a:gd name="connsiteY1" fmla="*/ 33337 h 385449"/>
                            <a:gd name="connsiteX2" fmla="*/ 867002 w 990827"/>
                            <a:gd name="connsiteY2" fmla="*/ 195262 h 385449"/>
                            <a:gd name="connsiteX3" fmla="*/ 453678 w 990827"/>
                            <a:gd name="connsiteY3" fmla="*/ 365760 h 385449"/>
                            <a:gd name="connsiteX4" fmla="*/ 338348 w 990827"/>
                            <a:gd name="connsiteY4" fmla="*/ 309362 h 385449"/>
                            <a:gd name="connsiteX5" fmla="*/ 0 w 990827"/>
                            <a:gd name="connsiteY5" fmla="*/ 277095 h 385449"/>
                            <a:gd name="connsiteX0" fmla="*/ 990827 w 990827"/>
                            <a:gd name="connsiteY0" fmla="*/ 0 h 365760"/>
                            <a:gd name="connsiteX1" fmla="*/ 909865 w 990827"/>
                            <a:gd name="connsiteY1" fmla="*/ 33337 h 365760"/>
                            <a:gd name="connsiteX2" fmla="*/ 867002 w 990827"/>
                            <a:gd name="connsiteY2" fmla="*/ 195262 h 365760"/>
                            <a:gd name="connsiteX3" fmla="*/ 453678 w 990827"/>
                            <a:gd name="connsiteY3" fmla="*/ 365760 h 365760"/>
                            <a:gd name="connsiteX4" fmla="*/ 338348 w 990827"/>
                            <a:gd name="connsiteY4" fmla="*/ 309362 h 365760"/>
                            <a:gd name="connsiteX5" fmla="*/ 0 w 990827"/>
                            <a:gd name="connsiteY5" fmla="*/ 277095 h 365760"/>
                            <a:gd name="connsiteX0" fmla="*/ 990827 w 990827"/>
                            <a:gd name="connsiteY0" fmla="*/ 0 h 369416"/>
                            <a:gd name="connsiteX1" fmla="*/ 909865 w 990827"/>
                            <a:gd name="connsiteY1" fmla="*/ 33337 h 369416"/>
                            <a:gd name="connsiteX2" fmla="*/ 867002 w 990827"/>
                            <a:gd name="connsiteY2" fmla="*/ 195262 h 369416"/>
                            <a:gd name="connsiteX3" fmla="*/ 453678 w 990827"/>
                            <a:gd name="connsiteY3" fmla="*/ 365760 h 369416"/>
                            <a:gd name="connsiteX4" fmla="*/ 338348 w 990827"/>
                            <a:gd name="connsiteY4" fmla="*/ 309362 h 369416"/>
                            <a:gd name="connsiteX5" fmla="*/ 0 w 990827"/>
                            <a:gd name="connsiteY5" fmla="*/ 277095 h 369416"/>
                            <a:gd name="connsiteX0" fmla="*/ 990827 w 990827"/>
                            <a:gd name="connsiteY0" fmla="*/ 0 h 365760"/>
                            <a:gd name="connsiteX1" fmla="*/ 909865 w 990827"/>
                            <a:gd name="connsiteY1" fmla="*/ 33337 h 365760"/>
                            <a:gd name="connsiteX2" fmla="*/ 867002 w 990827"/>
                            <a:gd name="connsiteY2" fmla="*/ 195262 h 365760"/>
                            <a:gd name="connsiteX3" fmla="*/ 453678 w 990827"/>
                            <a:gd name="connsiteY3" fmla="*/ 365760 h 365760"/>
                            <a:gd name="connsiteX4" fmla="*/ 338348 w 990827"/>
                            <a:gd name="connsiteY4" fmla="*/ 309362 h 365760"/>
                            <a:gd name="connsiteX5" fmla="*/ 0 w 990827"/>
                            <a:gd name="connsiteY5" fmla="*/ 277095 h 365760"/>
                            <a:gd name="connsiteX0" fmla="*/ 990827 w 990827"/>
                            <a:gd name="connsiteY0" fmla="*/ 0 h 365760"/>
                            <a:gd name="connsiteX1" fmla="*/ 909865 w 990827"/>
                            <a:gd name="connsiteY1" fmla="*/ 33337 h 365760"/>
                            <a:gd name="connsiteX2" fmla="*/ 867002 w 990827"/>
                            <a:gd name="connsiteY2" fmla="*/ 195262 h 365760"/>
                            <a:gd name="connsiteX3" fmla="*/ 453678 w 990827"/>
                            <a:gd name="connsiteY3" fmla="*/ 365760 h 365760"/>
                            <a:gd name="connsiteX4" fmla="*/ 338348 w 990827"/>
                            <a:gd name="connsiteY4" fmla="*/ 309362 h 365760"/>
                            <a:gd name="connsiteX5" fmla="*/ 0 w 990827"/>
                            <a:gd name="connsiteY5" fmla="*/ 277095 h 365760"/>
                            <a:gd name="connsiteX0" fmla="*/ 990827 w 990827"/>
                            <a:gd name="connsiteY0" fmla="*/ 0 h 365760"/>
                            <a:gd name="connsiteX1" fmla="*/ 909865 w 990827"/>
                            <a:gd name="connsiteY1" fmla="*/ 33337 h 365760"/>
                            <a:gd name="connsiteX2" fmla="*/ 867002 w 990827"/>
                            <a:gd name="connsiteY2" fmla="*/ 195262 h 365760"/>
                            <a:gd name="connsiteX3" fmla="*/ 453678 w 990827"/>
                            <a:gd name="connsiteY3" fmla="*/ 365760 h 365760"/>
                            <a:gd name="connsiteX4" fmla="*/ 338348 w 990827"/>
                            <a:gd name="connsiteY4" fmla="*/ 309362 h 365760"/>
                            <a:gd name="connsiteX5" fmla="*/ 0 w 990827"/>
                            <a:gd name="connsiteY5" fmla="*/ 277095 h 365760"/>
                            <a:gd name="connsiteX0" fmla="*/ 990827 w 990827"/>
                            <a:gd name="connsiteY0" fmla="*/ 0 h 365760"/>
                            <a:gd name="connsiteX1" fmla="*/ 909865 w 990827"/>
                            <a:gd name="connsiteY1" fmla="*/ 33337 h 365760"/>
                            <a:gd name="connsiteX2" fmla="*/ 867002 w 990827"/>
                            <a:gd name="connsiteY2" fmla="*/ 195262 h 365760"/>
                            <a:gd name="connsiteX3" fmla="*/ 453678 w 990827"/>
                            <a:gd name="connsiteY3" fmla="*/ 365760 h 365760"/>
                            <a:gd name="connsiteX4" fmla="*/ 338348 w 990827"/>
                            <a:gd name="connsiteY4" fmla="*/ 309362 h 365760"/>
                            <a:gd name="connsiteX5" fmla="*/ 0 w 990827"/>
                            <a:gd name="connsiteY5" fmla="*/ 277095 h 365760"/>
                            <a:gd name="connsiteX0" fmla="*/ 990827 w 990827"/>
                            <a:gd name="connsiteY0" fmla="*/ 0 h 369611"/>
                            <a:gd name="connsiteX1" fmla="*/ 909865 w 990827"/>
                            <a:gd name="connsiteY1" fmla="*/ 33337 h 369611"/>
                            <a:gd name="connsiteX2" fmla="*/ 839046 w 990827"/>
                            <a:gd name="connsiteY2" fmla="*/ 195262 h 369611"/>
                            <a:gd name="connsiteX3" fmla="*/ 453678 w 990827"/>
                            <a:gd name="connsiteY3" fmla="*/ 365760 h 369611"/>
                            <a:gd name="connsiteX4" fmla="*/ 338348 w 990827"/>
                            <a:gd name="connsiteY4" fmla="*/ 309362 h 369611"/>
                            <a:gd name="connsiteX5" fmla="*/ 0 w 990827"/>
                            <a:gd name="connsiteY5" fmla="*/ 277095 h 369611"/>
                            <a:gd name="connsiteX0" fmla="*/ 990827 w 990827"/>
                            <a:gd name="connsiteY0" fmla="*/ 0 h 338279"/>
                            <a:gd name="connsiteX1" fmla="*/ 909865 w 990827"/>
                            <a:gd name="connsiteY1" fmla="*/ 33337 h 338279"/>
                            <a:gd name="connsiteX2" fmla="*/ 839046 w 990827"/>
                            <a:gd name="connsiteY2" fmla="*/ 195262 h 338279"/>
                            <a:gd name="connsiteX3" fmla="*/ 472836 w 990827"/>
                            <a:gd name="connsiteY3" fmla="*/ 332460 h 338279"/>
                            <a:gd name="connsiteX4" fmla="*/ 338348 w 990827"/>
                            <a:gd name="connsiteY4" fmla="*/ 309362 h 338279"/>
                            <a:gd name="connsiteX5" fmla="*/ 0 w 990827"/>
                            <a:gd name="connsiteY5" fmla="*/ 277095 h 338279"/>
                            <a:gd name="connsiteX0" fmla="*/ 990827 w 990827"/>
                            <a:gd name="connsiteY0" fmla="*/ 0 h 332460"/>
                            <a:gd name="connsiteX1" fmla="*/ 909865 w 990827"/>
                            <a:gd name="connsiteY1" fmla="*/ 33337 h 332460"/>
                            <a:gd name="connsiteX2" fmla="*/ 839046 w 990827"/>
                            <a:gd name="connsiteY2" fmla="*/ 195262 h 332460"/>
                            <a:gd name="connsiteX3" fmla="*/ 472836 w 990827"/>
                            <a:gd name="connsiteY3" fmla="*/ 332460 h 332460"/>
                            <a:gd name="connsiteX4" fmla="*/ 338348 w 990827"/>
                            <a:gd name="connsiteY4" fmla="*/ 309362 h 332460"/>
                            <a:gd name="connsiteX5" fmla="*/ 0 w 990827"/>
                            <a:gd name="connsiteY5" fmla="*/ 277095 h 332460"/>
                            <a:gd name="connsiteX0" fmla="*/ 1047990 w 1047990"/>
                            <a:gd name="connsiteY0" fmla="*/ 0 h 386239"/>
                            <a:gd name="connsiteX1" fmla="*/ 967028 w 1047990"/>
                            <a:gd name="connsiteY1" fmla="*/ 33337 h 386239"/>
                            <a:gd name="connsiteX2" fmla="*/ 896209 w 1047990"/>
                            <a:gd name="connsiteY2" fmla="*/ 195262 h 386239"/>
                            <a:gd name="connsiteX3" fmla="*/ 529999 w 1047990"/>
                            <a:gd name="connsiteY3" fmla="*/ 332460 h 386239"/>
                            <a:gd name="connsiteX4" fmla="*/ 395511 w 1047990"/>
                            <a:gd name="connsiteY4" fmla="*/ 309362 h 386239"/>
                            <a:gd name="connsiteX5" fmla="*/ 0 w 1047990"/>
                            <a:gd name="connsiteY5" fmla="*/ 385221 h 386239"/>
                            <a:gd name="connsiteX0" fmla="*/ 1419550 w 1419550"/>
                            <a:gd name="connsiteY0" fmla="*/ 0 h 528737"/>
                            <a:gd name="connsiteX1" fmla="*/ 1338588 w 1419550"/>
                            <a:gd name="connsiteY1" fmla="*/ 33337 h 528737"/>
                            <a:gd name="connsiteX2" fmla="*/ 1267769 w 1419550"/>
                            <a:gd name="connsiteY2" fmla="*/ 195262 h 528737"/>
                            <a:gd name="connsiteX3" fmla="*/ 901559 w 1419550"/>
                            <a:gd name="connsiteY3" fmla="*/ 332460 h 528737"/>
                            <a:gd name="connsiteX4" fmla="*/ 767071 w 1419550"/>
                            <a:gd name="connsiteY4" fmla="*/ 309362 h 528737"/>
                            <a:gd name="connsiteX5" fmla="*/ 0 w 1419550"/>
                            <a:gd name="connsiteY5" fmla="*/ 528313 h 528737"/>
                            <a:gd name="connsiteX0" fmla="*/ 1419550 w 1419550"/>
                            <a:gd name="connsiteY0" fmla="*/ 0 h 528313"/>
                            <a:gd name="connsiteX1" fmla="*/ 1338588 w 1419550"/>
                            <a:gd name="connsiteY1" fmla="*/ 33337 h 528313"/>
                            <a:gd name="connsiteX2" fmla="*/ 1267769 w 1419550"/>
                            <a:gd name="connsiteY2" fmla="*/ 195262 h 528313"/>
                            <a:gd name="connsiteX3" fmla="*/ 901559 w 1419550"/>
                            <a:gd name="connsiteY3" fmla="*/ 332460 h 528313"/>
                            <a:gd name="connsiteX4" fmla="*/ 767071 w 1419550"/>
                            <a:gd name="connsiteY4" fmla="*/ 309362 h 528313"/>
                            <a:gd name="connsiteX5" fmla="*/ 0 w 1419550"/>
                            <a:gd name="connsiteY5" fmla="*/ 528313 h 528313"/>
                            <a:gd name="connsiteX0" fmla="*/ 1419550 w 1419550"/>
                            <a:gd name="connsiteY0" fmla="*/ 0 h 528313"/>
                            <a:gd name="connsiteX1" fmla="*/ 1338588 w 1419550"/>
                            <a:gd name="connsiteY1" fmla="*/ 33337 h 528313"/>
                            <a:gd name="connsiteX2" fmla="*/ 1267769 w 1419550"/>
                            <a:gd name="connsiteY2" fmla="*/ 195262 h 528313"/>
                            <a:gd name="connsiteX3" fmla="*/ 901559 w 1419550"/>
                            <a:gd name="connsiteY3" fmla="*/ 332460 h 528313"/>
                            <a:gd name="connsiteX4" fmla="*/ 590685 w 1419550"/>
                            <a:gd name="connsiteY4" fmla="*/ 337971 h 528313"/>
                            <a:gd name="connsiteX5" fmla="*/ 0 w 1419550"/>
                            <a:gd name="connsiteY5" fmla="*/ 528313 h 528313"/>
                            <a:gd name="connsiteX0" fmla="*/ 1419550 w 1419550"/>
                            <a:gd name="connsiteY0" fmla="*/ 0 h 528313"/>
                            <a:gd name="connsiteX1" fmla="*/ 1338588 w 1419550"/>
                            <a:gd name="connsiteY1" fmla="*/ 33337 h 528313"/>
                            <a:gd name="connsiteX2" fmla="*/ 1267769 w 1419550"/>
                            <a:gd name="connsiteY2" fmla="*/ 195262 h 528313"/>
                            <a:gd name="connsiteX3" fmla="*/ 901559 w 1419550"/>
                            <a:gd name="connsiteY3" fmla="*/ 332460 h 528313"/>
                            <a:gd name="connsiteX4" fmla="*/ 624030 w 1419550"/>
                            <a:gd name="connsiteY4" fmla="*/ 328434 h 528313"/>
                            <a:gd name="connsiteX5" fmla="*/ 0 w 1419550"/>
                            <a:gd name="connsiteY5" fmla="*/ 528313 h 528313"/>
                            <a:gd name="connsiteX0" fmla="*/ 1419550 w 1419550"/>
                            <a:gd name="connsiteY0" fmla="*/ 0 h 528313"/>
                            <a:gd name="connsiteX1" fmla="*/ 1338588 w 1419550"/>
                            <a:gd name="connsiteY1" fmla="*/ 33337 h 528313"/>
                            <a:gd name="connsiteX2" fmla="*/ 1267769 w 1419550"/>
                            <a:gd name="connsiteY2" fmla="*/ 195262 h 528313"/>
                            <a:gd name="connsiteX3" fmla="*/ 843156 w 1419550"/>
                            <a:gd name="connsiteY3" fmla="*/ 341997 h 528313"/>
                            <a:gd name="connsiteX4" fmla="*/ 624030 w 1419550"/>
                            <a:gd name="connsiteY4" fmla="*/ 328434 h 528313"/>
                            <a:gd name="connsiteX5" fmla="*/ 0 w 1419550"/>
                            <a:gd name="connsiteY5" fmla="*/ 528313 h 528313"/>
                            <a:gd name="connsiteX0" fmla="*/ 1419550 w 1419550"/>
                            <a:gd name="connsiteY0" fmla="*/ 0 h 528313"/>
                            <a:gd name="connsiteX1" fmla="*/ 1338588 w 1419550"/>
                            <a:gd name="connsiteY1" fmla="*/ 33337 h 528313"/>
                            <a:gd name="connsiteX2" fmla="*/ 1267769 w 1419550"/>
                            <a:gd name="connsiteY2" fmla="*/ 195262 h 528313"/>
                            <a:gd name="connsiteX3" fmla="*/ 843156 w 1419550"/>
                            <a:gd name="connsiteY3" fmla="*/ 341997 h 528313"/>
                            <a:gd name="connsiteX4" fmla="*/ 671666 w 1419550"/>
                            <a:gd name="connsiteY4" fmla="*/ 318898 h 528313"/>
                            <a:gd name="connsiteX5" fmla="*/ 0 w 1419550"/>
                            <a:gd name="connsiteY5" fmla="*/ 528313 h 528313"/>
                            <a:gd name="connsiteX0" fmla="*/ 1419550 w 1419550"/>
                            <a:gd name="connsiteY0" fmla="*/ 0 h 528313"/>
                            <a:gd name="connsiteX1" fmla="*/ 1338588 w 1419550"/>
                            <a:gd name="connsiteY1" fmla="*/ 33337 h 528313"/>
                            <a:gd name="connsiteX2" fmla="*/ 1267769 w 1419550"/>
                            <a:gd name="connsiteY2" fmla="*/ 195262 h 528313"/>
                            <a:gd name="connsiteX3" fmla="*/ 843156 w 1419550"/>
                            <a:gd name="connsiteY3" fmla="*/ 341997 h 528313"/>
                            <a:gd name="connsiteX4" fmla="*/ 671666 w 1419550"/>
                            <a:gd name="connsiteY4" fmla="*/ 318898 h 528313"/>
                            <a:gd name="connsiteX5" fmla="*/ 0 w 1419550"/>
                            <a:gd name="connsiteY5" fmla="*/ 528313 h 528313"/>
                            <a:gd name="connsiteX0" fmla="*/ 1448132 w 1448132"/>
                            <a:gd name="connsiteY0" fmla="*/ 0 h 528313"/>
                            <a:gd name="connsiteX1" fmla="*/ 1367170 w 1448132"/>
                            <a:gd name="connsiteY1" fmla="*/ 33337 h 528313"/>
                            <a:gd name="connsiteX2" fmla="*/ 1296351 w 1448132"/>
                            <a:gd name="connsiteY2" fmla="*/ 195262 h 528313"/>
                            <a:gd name="connsiteX3" fmla="*/ 871738 w 1448132"/>
                            <a:gd name="connsiteY3" fmla="*/ 341997 h 528313"/>
                            <a:gd name="connsiteX4" fmla="*/ 700248 w 1448132"/>
                            <a:gd name="connsiteY4" fmla="*/ 318898 h 528313"/>
                            <a:gd name="connsiteX5" fmla="*/ 0 w 1448132"/>
                            <a:gd name="connsiteY5" fmla="*/ 528313 h 528313"/>
                            <a:gd name="connsiteX0" fmla="*/ 1448132 w 1448132"/>
                            <a:gd name="connsiteY0" fmla="*/ 0 h 528313"/>
                            <a:gd name="connsiteX1" fmla="*/ 1367170 w 1448132"/>
                            <a:gd name="connsiteY1" fmla="*/ 33337 h 528313"/>
                            <a:gd name="connsiteX2" fmla="*/ 1296351 w 1448132"/>
                            <a:gd name="connsiteY2" fmla="*/ 195262 h 528313"/>
                            <a:gd name="connsiteX3" fmla="*/ 871738 w 1448132"/>
                            <a:gd name="connsiteY3" fmla="*/ 341997 h 528313"/>
                            <a:gd name="connsiteX4" fmla="*/ 700248 w 1448132"/>
                            <a:gd name="connsiteY4" fmla="*/ 318898 h 528313"/>
                            <a:gd name="connsiteX5" fmla="*/ 0 w 1448132"/>
                            <a:gd name="connsiteY5" fmla="*/ 528313 h 528313"/>
                            <a:gd name="connsiteX0" fmla="*/ 1500002 w 1500002"/>
                            <a:gd name="connsiteY0" fmla="*/ 0 h 542623"/>
                            <a:gd name="connsiteX1" fmla="*/ 1419040 w 1500002"/>
                            <a:gd name="connsiteY1" fmla="*/ 33337 h 542623"/>
                            <a:gd name="connsiteX2" fmla="*/ 1348221 w 1500002"/>
                            <a:gd name="connsiteY2" fmla="*/ 195262 h 542623"/>
                            <a:gd name="connsiteX3" fmla="*/ 923608 w 1500002"/>
                            <a:gd name="connsiteY3" fmla="*/ 341997 h 542623"/>
                            <a:gd name="connsiteX4" fmla="*/ 752118 w 1500002"/>
                            <a:gd name="connsiteY4" fmla="*/ 318898 h 542623"/>
                            <a:gd name="connsiteX5" fmla="*/ 51870 w 1500002"/>
                            <a:gd name="connsiteY5" fmla="*/ 528313 h 542623"/>
                            <a:gd name="connsiteX6" fmla="*/ 51870 w 1500002"/>
                            <a:gd name="connsiteY6" fmla="*/ 523934 h 542623"/>
                            <a:gd name="connsiteX0" fmla="*/ 1810268 w 1810268"/>
                            <a:gd name="connsiteY0" fmla="*/ 0 h 530564"/>
                            <a:gd name="connsiteX1" fmla="*/ 1729306 w 1810268"/>
                            <a:gd name="connsiteY1" fmla="*/ 33337 h 530564"/>
                            <a:gd name="connsiteX2" fmla="*/ 1658487 w 1810268"/>
                            <a:gd name="connsiteY2" fmla="*/ 195262 h 530564"/>
                            <a:gd name="connsiteX3" fmla="*/ 1233874 w 1810268"/>
                            <a:gd name="connsiteY3" fmla="*/ 341997 h 530564"/>
                            <a:gd name="connsiteX4" fmla="*/ 1062384 w 1810268"/>
                            <a:gd name="connsiteY4" fmla="*/ 318898 h 530564"/>
                            <a:gd name="connsiteX5" fmla="*/ 362136 w 1810268"/>
                            <a:gd name="connsiteY5" fmla="*/ 528313 h 530564"/>
                            <a:gd name="connsiteX6" fmla="*/ 0 w 1810268"/>
                            <a:gd name="connsiteY6" fmla="*/ 195382 h 530564"/>
                            <a:gd name="connsiteX0" fmla="*/ 1810268 w 1810268"/>
                            <a:gd name="connsiteY0" fmla="*/ 0 h 528313"/>
                            <a:gd name="connsiteX1" fmla="*/ 1729306 w 1810268"/>
                            <a:gd name="connsiteY1" fmla="*/ 33337 h 528313"/>
                            <a:gd name="connsiteX2" fmla="*/ 1658487 w 1810268"/>
                            <a:gd name="connsiteY2" fmla="*/ 195262 h 528313"/>
                            <a:gd name="connsiteX3" fmla="*/ 1233874 w 1810268"/>
                            <a:gd name="connsiteY3" fmla="*/ 341997 h 528313"/>
                            <a:gd name="connsiteX4" fmla="*/ 1062384 w 1810268"/>
                            <a:gd name="connsiteY4" fmla="*/ 318898 h 528313"/>
                            <a:gd name="connsiteX5" fmla="*/ 362136 w 1810268"/>
                            <a:gd name="connsiteY5" fmla="*/ 528313 h 528313"/>
                            <a:gd name="connsiteX6" fmla="*/ 0 w 1810268"/>
                            <a:gd name="connsiteY6" fmla="*/ 195382 h 528313"/>
                            <a:gd name="connsiteX0" fmla="*/ 1837092 w 1837092"/>
                            <a:gd name="connsiteY0" fmla="*/ 0 h 528313"/>
                            <a:gd name="connsiteX1" fmla="*/ 1756130 w 1837092"/>
                            <a:gd name="connsiteY1" fmla="*/ 33337 h 528313"/>
                            <a:gd name="connsiteX2" fmla="*/ 1685311 w 1837092"/>
                            <a:gd name="connsiteY2" fmla="*/ 195262 h 528313"/>
                            <a:gd name="connsiteX3" fmla="*/ 1260698 w 1837092"/>
                            <a:gd name="connsiteY3" fmla="*/ 341997 h 528313"/>
                            <a:gd name="connsiteX4" fmla="*/ 1089208 w 1837092"/>
                            <a:gd name="connsiteY4" fmla="*/ 318898 h 528313"/>
                            <a:gd name="connsiteX5" fmla="*/ 388960 w 1837092"/>
                            <a:gd name="connsiteY5" fmla="*/ 528313 h 528313"/>
                            <a:gd name="connsiteX6" fmla="*/ 26824 w 1837092"/>
                            <a:gd name="connsiteY6" fmla="*/ 195382 h 528313"/>
                            <a:gd name="connsiteX7" fmla="*/ 26824 w 1837092"/>
                            <a:gd name="connsiteY7" fmla="*/ 214336 h 528313"/>
                            <a:gd name="connsiteX0" fmla="*/ 2072763 w 2072763"/>
                            <a:gd name="connsiteY0" fmla="*/ 0 h 528313"/>
                            <a:gd name="connsiteX1" fmla="*/ 1991801 w 2072763"/>
                            <a:gd name="connsiteY1" fmla="*/ 33337 h 528313"/>
                            <a:gd name="connsiteX2" fmla="*/ 1920982 w 2072763"/>
                            <a:gd name="connsiteY2" fmla="*/ 195262 h 528313"/>
                            <a:gd name="connsiteX3" fmla="*/ 1496369 w 2072763"/>
                            <a:gd name="connsiteY3" fmla="*/ 341997 h 528313"/>
                            <a:gd name="connsiteX4" fmla="*/ 1324879 w 2072763"/>
                            <a:gd name="connsiteY4" fmla="*/ 318898 h 528313"/>
                            <a:gd name="connsiteX5" fmla="*/ 624631 w 2072763"/>
                            <a:gd name="connsiteY5" fmla="*/ 528313 h 528313"/>
                            <a:gd name="connsiteX6" fmla="*/ 262495 w 2072763"/>
                            <a:gd name="connsiteY6" fmla="*/ 195382 h 528313"/>
                            <a:gd name="connsiteX7" fmla="*/ 0 w 2072763"/>
                            <a:gd name="connsiteY7" fmla="*/ 195494 h 528313"/>
                            <a:gd name="connsiteX0" fmla="*/ 2070222 w 2070222"/>
                            <a:gd name="connsiteY0" fmla="*/ 0 h 528313"/>
                            <a:gd name="connsiteX1" fmla="*/ 1989260 w 2070222"/>
                            <a:gd name="connsiteY1" fmla="*/ 33337 h 528313"/>
                            <a:gd name="connsiteX2" fmla="*/ 1918441 w 2070222"/>
                            <a:gd name="connsiteY2" fmla="*/ 195262 h 528313"/>
                            <a:gd name="connsiteX3" fmla="*/ 1493828 w 2070222"/>
                            <a:gd name="connsiteY3" fmla="*/ 341997 h 528313"/>
                            <a:gd name="connsiteX4" fmla="*/ 1322338 w 2070222"/>
                            <a:gd name="connsiteY4" fmla="*/ 318898 h 528313"/>
                            <a:gd name="connsiteX5" fmla="*/ 622090 w 2070222"/>
                            <a:gd name="connsiteY5" fmla="*/ 528313 h 528313"/>
                            <a:gd name="connsiteX6" fmla="*/ 259954 w 2070222"/>
                            <a:gd name="connsiteY6" fmla="*/ 195382 h 528313"/>
                            <a:gd name="connsiteX7" fmla="*/ 0 w 2070222"/>
                            <a:gd name="connsiteY7" fmla="*/ 171653 h 528313"/>
                            <a:gd name="connsiteX0" fmla="*/ 2070222 w 2070222"/>
                            <a:gd name="connsiteY0" fmla="*/ 0 h 528313"/>
                            <a:gd name="connsiteX1" fmla="*/ 1989260 w 2070222"/>
                            <a:gd name="connsiteY1" fmla="*/ 33337 h 528313"/>
                            <a:gd name="connsiteX2" fmla="*/ 1918441 w 2070222"/>
                            <a:gd name="connsiteY2" fmla="*/ 195262 h 528313"/>
                            <a:gd name="connsiteX3" fmla="*/ 1493828 w 2070222"/>
                            <a:gd name="connsiteY3" fmla="*/ 341997 h 528313"/>
                            <a:gd name="connsiteX4" fmla="*/ 1322338 w 2070222"/>
                            <a:gd name="connsiteY4" fmla="*/ 318898 h 528313"/>
                            <a:gd name="connsiteX5" fmla="*/ 622090 w 2070222"/>
                            <a:gd name="connsiteY5" fmla="*/ 528313 h 528313"/>
                            <a:gd name="connsiteX6" fmla="*/ 259954 w 2070222"/>
                            <a:gd name="connsiteY6" fmla="*/ 195382 h 528313"/>
                            <a:gd name="connsiteX7" fmla="*/ 0 w 2070222"/>
                            <a:gd name="connsiteY7" fmla="*/ 171653 h 528313"/>
                            <a:gd name="connsiteX0" fmla="*/ 2084515 w 2084515"/>
                            <a:gd name="connsiteY0" fmla="*/ 0 h 528313"/>
                            <a:gd name="connsiteX1" fmla="*/ 2003553 w 2084515"/>
                            <a:gd name="connsiteY1" fmla="*/ 33337 h 528313"/>
                            <a:gd name="connsiteX2" fmla="*/ 1932734 w 2084515"/>
                            <a:gd name="connsiteY2" fmla="*/ 195262 h 528313"/>
                            <a:gd name="connsiteX3" fmla="*/ 1508121 w 2084515"/>
                            <a:gd name="connsiteY3" fmla="*/ 341997 h 528313"/>
                            <a:gd name="connsiteX4" fmla="*/ 1336631 w 2084515"/>
                            <a:gd name="connsiteY4" fmla="*/ 318898 h 528313"/>
                            <a:gd name="connsiteX5" fmla="*/ 636383 w 2084515"/>
                            <a:gd name="connsiteY5" fmla="*/ 528313 h 528313"/>
                            <a:gd name="connsiteX6" fmla="*/ 274247 w 2084515"/>
                            <a:gd name="connsiteY6" fmla="*/ 195382 h 528313"/>
                            <a:gd name="connsiteX7" fmla="*/ 0 w 2084515"/>
                            <a:gd name="connsiteY7" fmla="*/ 157348 h 528313"/>
                            <a:gd name="connsiteX0" fmla="*/ 2084515 w 2084515"/>
                            <a:gd name="connsiteY0" fmla="*/ 0 h 528313"/>
                            <a:gd name="connsiteX1" fmla="*/ 2003553 w 2084515"/>
                            <a:gd name="connsiteY1" fmla="*/ 33337 h 528313"/>
                            <a:gd name="connsiteX2" fmla="*/ 1932734 w 2084515"/>
                            <a:gd name="connsiteY2" fmla="*/ 195262 h 528313"/>
                            <a:gd name="connsiteX3" fmla="*/ 1508121 w 2084515"/>
                            <a:gd name="connsiteY3" fmla="*/ 341997 h 528313"/>
                            <a:gd name="connsiteX4" fmla="*/ 1336631 w 2084515"/>
                            <a:gd name="connsiteY4" fmla="*/ 318898 h 528313"/>
                            <a:gd name="connsiteX5" fmla="*/ 636383 w 2084515"/>
                            <a:gd name="connsiteY5" fmla="*/ 528313 h 528313"/>
                            <a:gd name="connsiteX6" fmla="*/ 274247 w 2084515"/>
                            <a:gd name="connsiteY6" fmla="*/ 195382 h 528313"/>
                            <a:gd name="connsiteX7" fmla="*/ 47636 w 2084515"/>
                            <a:gd name="connsiteY7" fmla="*/ 171469 h 528313"/>
                            <a:gd name="connsiteX8" fmla="*/ 0 w 2084515"/>
                            <a:gd name="connsiteY8" fmla="*/ 157348 h 528313"/>
                            <a:gd name="connsiteX0" fmla="*/ 2494302 w 2494302"/>
                            <a:gd name="connsiteY0" fmla="*/ 81060 h 609373"/>
                            <a:gd name="connsiteX1" fmla="*/ 2413340 w 2494302"/>
                            <a:gd name="connsiteY1" fmla="*/ 114397 h 609373"/>
                            <a:gd name="connsiteX2" fmla="*/ 2342521 w 2494302"/>
                            <a:gd name="connsiteY2" fmla="*/ 276322 h 609373"/>
                            <a:gd name="connsiteX3" fmla="*/ 1917908 w 2494302"/>
                            <a:gd name="connsiteY3" fmla="*/ 423057 h 609373"/>
                            <a:gd name="connsiteX4" fmla="*/ 1746418 w 2494302"/>
                            <a:gd name="connsiteY4" fmla="*/ 399958 h 609373"/>
                            <a:gd name="connsiteX5" fmla="*/ 1046170 w 2494302"/>
                            <a:gd name="connsiteY5" fmla="*/ 609373 h 609373"/>
                            <a:gd name="connsiteX6" fmla="*/ 684034 w 2494302"/>
                            <a:gd name="connsiteY6" fmla="*/ 276442 h 609373"/>
                            <a:gd name="connsiteX7" fmla="*/ 457423 w 2494302"/>
                            <a:gd name="connsiteY7" fmla="*/ 252529 h 609373"/>
                            <a:gd name="connsiteX8" fmla="*/ 0 w 2494302"/>
                            <a:gd name="connsiteY8" fmla="*/ 0 h 609373"/>
                            <a:gd name="connsiteX0" fmla="*/ 2494302 w 2494302"/>
                            <a:gd name="connsiteY0" fmla="*/ 81060 h 609373"/>
                            <a:gd name="connsiteX1" fmla="*/ 2413340 w 2494302"/>
                            <a:gd name="connsiteY1" fmla="*/ 114397 h 609373"/>
                            <a:gd name="connsiteX2" fmla="*/ 2342521 w 2494302"/>
                            <a:gd name="connsiteY2" fmla="*/ 276322 h 609373"/>
                            <a:gd name="connsiteX3" fmla="*/ 1917908 w 2494302"/>
                            <a:gd name="connsiteY3" fmla="*/ 423057 h 609373"/>
                            <a:gd name="connsiteX4" fmla="*/ 1746418 w 2494302"/>
                            <a:gd name="connsiteY4" fmla="*/ 399958 h 609373"/>
                            <a:gd name="connsiteX5" fmla="*/ 1046170 w 2494302"/>
                            <a:gd name="connsiteY5" fmla="*/ 609373 h 609373"/>
                            <a:gd name="connsiteX6" fmla="*/ 684034 w 2494302"/>
                            <a:gd name="connsiteY6" fmla="*/ 276442 h 609373"/>
                            <a:gd name="connsiteX7" fmla="*/ 457423 w 2494302"/>
                            <a:gd name="connsiteY7" fmla="*/ 252529 h 609373"/>
                            <a:gd name="connsiteX8" fmla="*/ 0 w 2494302"/>
                            <a:gd name="connsiteY8" fmla="*/ 0 h 609373"/>
                            <a:gd name="connsiteX0" fmla="*/ 2494302 w 2494302"/>
                            <a:gd name="connsiteY0" fmla="*/ 81060 h 609373"/>
                            <a:gd name="connsiteX1" fmla="*/ 2413340 w 2494302"/>
                            <a:gd name="connsiteY1" fmla="*/ 114397 h 609373"/>
                            <a:gd name="connsiteX2" fmla="*/ 2342521 w 2494302"/>
                            <a:gd name="connsiteY2" fmla="*/ 276322 h 609373"/>
                            <a:gd name="connsiteX3" fmla="*/ 1917908 w 2494302"/>
                            <a:gd name="connsiteY3" fmla="*/ 423057 h 609373"/>
                            <a:gd name="connsiteX4" fmla="*/ 1746418 w 2494302"/>
                            <a:gd name="connsiteY4" fmla="*/ 399958 h 609373"/>
                            <a:gd name="connsiteX5" fmla="*/ 1046170 w 2494302"/>
                            <a:gd name="connsiteY5" fmla="*/ 609373 h 609373"/>
                            <a:gd name="connsiteX6" fmla="*/ 684034 w 2494302"/>
                            <a:gd name="connsiteY6" fmla="*/ 276442 h 609373"/>
                            <a:gd name="connsiteX7" fmla="*/ 457423 w 2494302"/>
                            <a:gd name="connsiteY7" fmla="*/ 252529 h 609373"/>
                            <a:gd name="connsiteX8" fmla="*/ 0 w 2494302"/>
                            <a:gd name="connsiteY8" fmla="*/ 0 h 609373"/>
                            <a:gd name="connsiteX0" fmla="*/ 2494302 w 2494302"/>
                            <a:gd name="connsiteY0" fmla="*/ 81060 h 609373"/>
                            <a:gd name="connsiteX1" fmla="*/ 2413340 w 2494302"/>
                            <a:gd name="connsiteY1" fmla="*/ 114397 h 609373"/>
                            <a:gd name="connsiteX2" fmla="*/ 2342521 w 2494302"/>
                            <a:gd name="connsiteY2" fmla="*/ 276322 h 609373"/>
                            <a:gd name="connsiteX3" fmla="*/ 1917908 w 2494302"/>
                            <a:gd name="connsiteY3" fmla="*/ 423057 h 609373"/>
                            <a:gd name="connsiteX4" fmla="*/ 1746418 w 2494302"/>
                            <a:gd name="connsiteY4" fmla="*/ 399958 h 609373"/>
                            <a:gd name="connsiteX5" fmla="*/ 1046170 w 2494302"/>
                            <a:gd name="connsiteY5" fmla="*/ 609373 h 609373"/>
                            <a:gd name="connsiteX6" fmla="*/ 684034 w 2494302"/>
                            <a:gd name="connsiteY6" fmla="*/ 276442 h 609373"/>
                            <a:gd name="connsiteX7" fmla="*/ 409683 w 2494302"/>
                            <a:gd name="connsiteY7" fmla="*/ 247764 h 609373"/>
                            <a:gd name="connsiteX8" fmla="*/ 0 w 2494302"/>
                            <a:gd name="connsiteY8" fmla="*/ 0 h 609373"/>
                            <a:gd name="connsiteX0" fmla="*/ 2494302 w 2494302"/>
                            <a:gd name="connsiteY0" fmla="*/ 81060 h 609373"/>
                            <a:gd name="connsiteX1" fmla="*/ 2413340 w 2494302"/>
                            <a:gd name="connsiteY1" fmla="*/ 114397 h 609373"/>
                            <a:gd name="connsiteX2" fmla="*/ 2342521 w 2494302"/>
                            <a:gd name="connsiteY2" fmla="*/ 276322 h 609373"/>
                            <a:gd name="connsiteX3" fmla="*/ 1917908 w 2494302"/>
                            <a:gd name="connsiteY3" fmla="*/ 423057 h 609373"/>
                            <a:gd name="connsiteX4" fmla="*/ 1746418 w 2494302"/>
                            <a:gd name="connsiteY4" fmla="*/ 399958 h 609373"/>
                            <a:gd name="connsiteX5" fmla="*/ 1046170 w 2494302"/>
                            <a:gd name="connsiteY5" fmla="*/ 609373 h 609373"/>
                            <a:gd name="connsiteX6" fmla="*/ 684034 w 2494302"/>
                            <a:gd name="connsiteY6" fmla="*/ 276442 h 609373"/>
                            <a:gd name="connsiteX7" fmla="*/ 409683 w 2494302"/>
                            <a:gd name="connsiteY7" fmla="*/ 247764 h 609373"/>
                            <a:gd name="connsiteX8" fmla="*/ 0 w 2494302"/>
                            <a:gd name="connsiteY8" fmla="*/ 0 h 609373"/>
                            <a:gd name="connsiteX0" fmla="*/ 2499383 w 2499383"/>
                            <a:gd name="connsiteY0" fmla="*/ 119186 h 647499"/>
                            <a:gd name="connsiteX1" fmla="*/ 2418421 w 2499383"/>
                            <a:gd name="connsiteY1" fmla="*/ 152523 h 647499"/>
                            <a:gd name="connsiteX2" fmla="*/ 2347602 w 2499383"/>
                            <a:gd name="connsiteY2" fmla="*/ 314448 h 647499"/>
                            <a:gd name="connsiteX3" fmla="*/ 1922989 w 2499383"/>
                            <a:gd name="connsiteY3" fmla="*/ 461183 h 647499"/>
                            <a:gd name="connsiteX4" fmla="*/ 1751499 w 2499383"/>
                            <a:gd name="connsiteY4" fmla="*/ 438084 h 647499"/>
                            <a:gd name="connsiteX5" fmla="*/ 1051251 w 2499383"/>
                            <a:gd name="connsiteY5" fmla="*/ 647499 h 647499"/>
                            <a:gd name="connsiteX6" fmla="*/ 689115 w 2499383"/>
                            <a:gd name="connsiteY6" fmla="*/ 314568 h 647499"/>
                            <a:gd name="connsiteX7" fmla="*/ 414764 w 2499383"/>
                            <a:gd name="connsiteY7" fmla="*/ 285890 h 647499"/>
                            <a:gd name="connsiteX8" fmla="*/ 0 w 2499383"/>
                            <a:gd name="connsiteY8" fmla="*/ 0 h 647499"/>
                            <a:gd name="connsiteX0" fmla="*/ 2499383 w 2499383"/>
                            <a:gd name="connsiteY0" fmla="*/ 119186 h 647499"/>
                            <a:gd name="connsiteX1" fmla="*/ 2418421 w 2499383"/>
                            <a:gd name="connsiteY1" fmla="*/ 152523 h 647499"/>
                            <a:gd name="connsiteX2" fmla="*/ 2347602 w 2499383"/>
                            <a:gd name="connsiteY2" fmla="*/ 314448 h 647499"/>
                            <a:gd name="connsiteX3" fmla="*/ 1922989 w 2499383"/>
                            <a:gd name="connsiteY3" fmla="*/ 461183 h 647499"/>
                            <a:gd name="connsiteX4" fmla="*/ 1751499 w 2499383"/>
                            <a:gd name="connsiteY4" fmla="*/ 438084 h 647499"/>
                            <a:gd name="connsiteX5" fmla="*/ 1051251 w 2499383"/>
                            <a:gd name="connsiteY5" fmla="*/ 647499 h 647499"/>
                            <a:gd name="connsiteX6" fmla="*/ 689115 w 2499383"/>
                            <a:gd name="connsiteY6" fmla="*/ 314568 h 647499"/>
                            <a:gd name="connsiteX7" fmla="*/ 414764 w 2499383"/>
                            <a:gd name="connsiteY7" fmla="*/ 285890 h 647499"/>
                            <a:gd name="connsiteX8" fmla="*/ 0 w 2499383"/>
                            <a:gd name="connsiteY8" fmla="*/ 0 h 647499"/>
                            <a:gd name="connsiteX0" fmla="*/ 2499383 w 2499383"/>
                            <a:gd name="connsiteY0" fmla="*/ 119186 h 647499"/>
                            <a:gd name="connsiteX1" fmla="*/ 2418421 w 2499383"/>
                            <a:gd name="connsiteY1" fmla="*/ 152523 h 647499"/>
                            <a:gd name="connsiteX2" fmla="*/ 2347602 w 2499383"/>
                            <a:gd name="connsiteY2" fmla="*/ 314448 h 647499"/>
                            <a:gd name="connsiteX3" fmla="*/ 1922989 w 2499383"/>
                            <a:gd name="connsiteY3" fmla="*/ 461183 h 647499"/>
                            <a:gd name="connsiteX4" fmla="*/ 1751499 w 2499383"/>
                            <a:gd name="connsiteY4" fmla="*/ 438084 h 647499"/>
                            <a:gd name="connsiteX5" fmla="*/ 1051251 w 2499383"/>
                            <a:gd name="connsiteY5" fmla="*/ 647499 h 647499"/>
                            <a:gd name="connsiteX6" fmla="*/ 689115 w 2499383"/>
                            <a:gd name="connsiteY6" fmla="*/ 314568 h 647499"/>
                            <a:gd name="connsiteX7" fmla="*/ 414818 w 2499383"/>
                            <a:gd name="connsiteY7" fmla="*/ 268882 h 647499"/>
                            <a:gd name="connsiteX8" fmla="*/ 0 w 2499383"/>
                            <a:gd name="connsiteY8" fmla="*/ 0 h 647499"/>
                            <a:gd name="connsiteX0" fmla="*/ 2499383 w 2499383"/>
                            <a:gd name="connsiteY0" fmla="*/ 119186 h 647499"/>
                            <a:gd name="connsiteX1" fmla="*/ 2418421 w 2499383"/>
                            <a:gd name="connsiteY1" fmla="*/ 152523 h 647499"/>
                            <a:gd name="connsiteX2" fmla="*/ 2347602 w 2499383"/>
                            <a:gd name="connsiteY2" fmla="*/ 314448 h 647499"/>
                            <a:gd name="connsiteX3" fmla="*/ 1922989 w 2499383"/>
                            <a:gd name="connsiteY3" fmla="*/ 461183 h 647499"/>
                            <a:gd name="connsiteX4" fmla="*/ 1751499 w 2499383"/>
                            <a:gd name="connsiteY4" fmla="*/ 438084 h 647499"/>
                            <a:gd name="connsiteX5" fmla="*/ 1051251 w 2499383"/>
                            <a:gd name="connsiteY5" fmla="*/ 647499 h 647499"/>
                            <a:gd name="connsiteX6" fmla="*/ 689115 w 2499383"/>
                            <a:gd name="connsiteY6" fmla="*/ 314568 h 647499"/>
                            <a:gd name="connsiteX7" fmla="*/ 426851 w 2499383"/>
                            <a:gd name="connsiteY7" fmla="*/ 275685 h 647499"/>
                            <a:gd name="connsiteX8" fmla="*/ 0 w 2499383"/>
                            <a:gd name="connsiteY8" fmla="*/ 0 h 647499"/>
                            <a:gd name="connsiteX0" fmla="*/ 2472182 w 2472182"/>
                            <a:gd name="connsiteY0" fmla="*/ 81769 h 610082"/>
                            <a:gd name="connsiteX1" fmla="*/ 2391220 w 2472182"/>
                            <a:gd name="connsiteY1" fmla="*/ 115106 h 610082"/>
                            <a:gd name="connsiteX2" fmla="*/ 2320401 w 2472182"/>
                            <a:gd name="connsiteY2" fmla="*/ 277031 h 610082"/>
                            <a:gd name="connsiteX3" fmla="*/ 1895788 w 2472182"/>
                            <a:gd name="connsiteY3" fmla="*/ 423766 h 610082"/>
                            <a:gd name="connsiteX4" fmla="*/ 1724298 w 2472182"/>
                            <a:gd name="connsiteY4" fmla="*/ 400667 h 610082"/>
                            <a:gd name="connsiteX5" fmla="*/ 1024050 w 2472182"/>
                            <a:gd name="connsiteY5" fmla="*/ 610082 h 610082"/>
                            <a:gd name="connsiteX6" fmla="*/ 661914 w 2472182"/>
                            <a:gd name="connsiteY6" fmla="*/ 277151 h 610082"/>
                            <a:gd name="connsiteX7" fmla="*/ 399650 w 2472182"/>
                            <a:gd name="connsiteY7" fmla="*/ 238268 h 610082"/>
                            <a:gd name="connsiteX8" fmla="*/ 0 w 2472182"/>
                            <a:gd name="connsiteY8" fmla="*/ 0 h 610082"/>
                            <a:gd name="connsiteX0" fmla="*/ 2472182 w 2472182"/>
                            <a:gd name="connsiteY0" fmla="*/ 81769 h 610082"/>
                            <a:gd name="connsiteX1" fmla="*/ 2391220 w 2472182"/>
                            <a:gd name="connsiteY1" fmla="*/ 115106 h 610082"/>
                            <a:gd name="connsiteX2" fmla="*/ 2320401 w 2472182"/>
                            <a:gd name="connsiteY2" fmla="*/ 277031 h 610082"/>
                            <a:gd name="connsiteX3" fmla="*/ 1895788 w 2472182"/>
                            <a:gd name="connsiteY3" fmla="*/ 423766 h 610082"/>
                            <a:gd name="connsiteX4" fmla="*/ 1724298 w 2472182"/>
                            <a:gd name="connsiteY4" fmla="*/ 400667 h 610082"/>
                            <a:gd name="connsiteX5" fmla="*/ 1024050 w 2472182"/>
                            <a:gd name="connsiteY5" fmla="*/ 610082 h 610082"/>
                            <a:gd name="connsiteX6" fmla="*/ 661914 w 2472182"/>
                            <a:gd name="connsiteY6" fmla="*/ 277151 h 610082"/>
                            <a:gd name="connsiteX7" fmla="*/ 399650 w 2472182"/>
                            <a:gd name="connsiteY7" fmla="*/ 238268 h 610082"/>
                            <a:gd name="connsiteX8" fmla="*/ 0 w 2472182"/>
                            <a:gd name="connsiteY8" fmla="*/ 0 h 610082"/>
                            <a:gd name="connsiteX0" fmla="*/ 2472182 w 2472182"/>
                            <a:gd name="connsiteY0" fmla="*/ 81769 h 610082"/>
                            <a:gd name="connsiteX1" fmla="*/ 2391220 w 2472182"/>
                            <a:gd name="connsiteY1" fmla="*/ 115106 h 610082"/>
                            <a:gd name="connsiteX2" fmla="*/ 2320401 w 2472182"/>
                            <a:gd name="connsiteY2" fmla="*/ 277031 h 610082"/>
                            <a:gd name="connsiteX3" fmla="*/ 1895788 w 2472182"/>
                            <a:gd name="connsiteY3" fmla="*/ 423766 h 610082"/>
                            <a:gd name="connsiteX4" fmla="*/ 1724298 w 2472182"/>
                            <a:gd name="connsiteY4" fmla="*/ 400667 h 610082"/>
                            <a:gd name="connsiteX5" fmla="*/ 1024050 w 2472182"/>
                            <a:gd name="connsiteY5" fmla="*/ 610082 h 610082"/>
                            <a:gd name="connsiteX6" fmla="*/ 661914 w 2472182"/>
                            <a:gd name="connsiteY6" fmla="*/ 277151 h 610082"/>
                            <a:gd name="connsiteX7" fmla="*/ 399650 w 2472182"/>
                            <a:gd name="connsiteY7" fmla="*/ 238268 h 610082"/>
                            <a:gd name="connsiteX8" fmla="*/ 0 w 2472182"/>
                            <a:gd name="connsiteY8" fmla="*/ 0 h 610082"/>
                            <a:gd name="connsiteX0" fmla="*/ 2495984 w 2495984"/>
                            <a:gd name="connsiteY0" fmla="*/ 98779 h 627092"/>
                            <a:gd name="connsiteX1" fmla="*/ 2415022 w 2495984"/>
                            <a:gd name="connsiteY1" fmla="*/ 132116 h 627092"/>
                            <a:gd name="connsiteX2" fmla="*/ 2344203 w 2495984"/>
                            <a:gd name="connsiteY2" fmla="*/ 294041 h 627092"/>
                            <a:gd name="connsiteX3" fmla="*/ 1919590 w 2495984"/>
                            <a:gd name="connsiteY3" fmla="*/ 440776 h 627092"/>
                            <a:gd name="connsiteX4" fmla="*/ 1748100 w 2495984"/>
                            <a:gd name="connsiteY4" fmla="*/ 417677 h 627092"/>
                            <a:gd name="connsiteX5" fmla="*/ 1047852 w 2495984"/>
                            <a:gd name="connsiteY5" fmla="*/ 627092 h 627092"/>
                            <a:gd name="connsiteX6" fmla="*/ 685716 w 2495984"/>
                            <a:gd name="connsiteY6" fmla="*/ 294161 h 627092"/>
                            <a:gd name="connsiteX7" fmla="*/ 423452 w 2495984"/>
                            <a:gd name="connsiteY7" fmla="*/ 255278 h 627092"/>
                            <a:gd name="connsiteX8" fmla="*/ 0 w 2495984"/>
                            <a:gd name="connsiteY8" fmla="*/ 0 h 627092"/>
                            <a:gd name="connsiteX0" fmla="*/ 2495984 w 2495984"/>
                            <a:gd name="connsiteY0" fmla="*/ 98779 h 627092"/>
                            <a:gd name="connsiteX1" fmla="*/ 2415022 w 2495984"/>
                            <a:gd name="connsiteY1" fmla="*/ 132116 h 627092"/>
                            <a:gd name="connsiteX2" fmla="*/ 2344203 w 2495984"/>
                            <a:gd name="connsiteY2" fmla="*/ 294041 h 627092"/>
                            <a:gd name="connsiteX3" fmla="*/ 1919590 w 2495984"/>
                            <a:gd name="connsiteY3" fmla="*/ 440776 h 627092"/>
                            <a:gd name="connsiteX4" fmla="*/ 1748100 w 2495984"/>
                            <a:gd name="connsiteY4" fmla="*/ 417677 h 627092"/>
                            <a:gd name="connsiteX5" fmla="*/ 1047852 w 2495984"/>
                            <a:gd name="connsiteY5" fmla="*/ 627092 h 627092"/>
                            <a:gd name="connsiteX6" fmla="*/ 692812 w 2495984"/>
                            <a:gd name="connsiteY6" fmla="*/ 289097 h 627092"/>
                            <a:gd name="connsiteX7" fmla="*/ 423452 w 2495984"/>
                            <a:gd name="connsiteY7" fmla="*/ 255278 h 627092"/>
                            <a:gd name="connsiteX8" fmla="*/ 0 w 2495984"/>
                            <a:gd name="connsiteY8" fmla="*/ 0 h 627092"/>
                            <a:gd name="connsiteX0" fmla="*/ 2495984 w 2495984"/>
                            <a:gd name="connsiteY0" fmla="*/ 98779 h 627092"/>
                            <a:gd name="connsiteX1" fmla="*/ 2415022 w 2495984"/>
                            <a:gd name="connsiteY1" fmla="*/ 132116 h 627092"/>
                            <a:gd name="connsiteX2" fmla="*/ 2344203 w 2495984"/>
                            <a:gd name="connsiteY2" fmla="*/ 294041 h 627092"/>
                            <a:gd name="connsiteX3" fmla="*/ 1919590 w 2495984"/>
                            <a:gd name="connsiteY3" fmla="*/ 440776 h 627092"/>
                            <a:gd name="connsiteX4" fmla="*/ 1748100 w 2495984"/>
                            <a:gd name="connsiteY4" fmla="*/ 417677 h 627092"/>
                            <a:gd name="connsiteX5" fmla="*/ 1047852 w 2495984"/>
                            <a:gd name="connsiteY5" fmla="*/ 627092 h 627092"/>
                            <a:gd name="connsiteX6" fmla="*/ 679506 w 2495984"/>
                            <a:gd name="connsiteY6" fmla="*/ 289097 h 627092"/>
                            <a:gd name="connsiteX7" fmla="*/ 423452 w 2495984"/>
                            <a:gd name="connsiteY7" fmla="*/ 255278 h 627092"/>
                            <a:gd name="connsiteX8" fmla="*/ 0 w 2495984"/>
                            <a:gd name="connsiteY8" fmla="*/ 0 h 627092"/>
                            <a:gd name="connsiteX0" fmla="*/ 2530442 w 2530442"/>
                            <a:gd name="connsiteY0" fmla="*/ 117688 h 646001"/>
                            <a:gd name="connsiteX1" fmla="*/ 2449480 w 2530442"/>
                            <a:gd name="connsiteY1" fmla="*/ 151025 h 646001"/>
                            <a:gd name="connsiteX2" fmla="*/ 2378661 w 2530442"/>
                            <a:gd name="connsiteY2" fmla="*/ 312950 h 646001"/>
                            <a:gd name="connsiteX3" fmla="*/ 1954048 w 2530442"/>
                            <a:gd name="connsiteY3" fmla="*/ 459685 h 646001"/>
                            <a:gd name="connsiteX4" fmla="*/ 1782558 w 2530442"/>
                            <a:gd name="connsiteY4" fmla="*/ 436586 h 646001"/>
                            <a:gd name="connsiteX5" fmla="*/ 1082310 w 2530442"/>
                            <a:gd name="connsiteY5" fmla="*/ 646001 h 646001"/>
                            <a:gd name="connsiteX6" fmla="*/ 713964 w 2530442"/>
                            <a:gd name="connsiteY6" fmla="*/ 308006 h 646001"/>
                            <a:gd name="connsiteX7" fmla="*/ 457910 w 2530442"/>
                            <a:gd name="connsiteY7" fmla="*/ 274187 h 646001"/>
                            <a:gd name="connsiteX8" fmla="*/ 34458 w 2530442"/>
                            <a:gd name="connsiteY8" fmla="*/ 18909 h 646001"/>
                            <a:gd name="connsiteX9" fmla="*/ 24259 w 2530442"/>
                            <a:gd name="connsiteY9" fmla="*/ 18909 h 646001"/>
                            <a:gd name="connsiteX0" fmla="*/ 2767983 w 2767983"/>
                            <a:gd name="connsiteY0" fmla="*/ 106616 h 634929"/>
                            <a:gd name="connsiteX1" fmla="*/ 2687021 w 2767983"/>
                            <a:gd name="connsiteY1" fmla="*/ 139953 h 634929"/>
                            <a:gd name="connsiteX2" fmla="*/ 2616202 w 2767983"/>
                            <a:gd name="connsiteY2" fmla="*/ 301878 h 634929"/>
                            <a:gd name="connsiteX3" fmla="*/ 2191589 w 2767983"/>
                            <a:gd name="connsiteY3" fmla="*/ 448613 h 634929"/>
                            <a:gd name="connsiteX4" fmla="*/ 2020099 w 2767983"/>
                            <a:gd name="connsiteY4" fmla="*/ 425514 h 634929"/>
                            <a:gd name="connsiteX5" fmla="*/ 1319851 w 2767983"/>
                            <a:gd name="connsiteY5" fmla="*/ 634929 h 634929"/>
                            <a:gd name="connsiteX6" fmla="*/ 951505 w 2767983"/>
                            <a:gd name="connsiteY6" fmla="*/ 296934 h 634929"/>
                            <a:gd name="connsiteX7" fmla="*/ 695451 w 2767983"/>
                            <a:gd name="connsiteY7" fmla="*/ 263115 h 634929"/>
                            <a:gd name="connsiteX8" fmla="*/ 271999 w 2767983"/>
                            <a:gd name="connsiteY8" fmla="*/ 7837 h 634929"/>
                            <a:gd name="connsiteX9" fmla="*/ 0 w 2767983"/>
                            <a:gd name="connsiteY9" fmla="*/ 109853 h 634929"/>
                            <a:gd name="connsiteX0" fmla="*/ 2767983 w 2767983"/>
                            <a:gd name="connsiteY0" fmla="*/ 98779 h 627092"/>
                            <a:gd name="connsiteX1" fmla="*/ 2687021 w 2767983"/>
                            <a:gd name="connsiteY1" fmla="*/ 132116 h 627092"/>
                            <a:gd name="connsiteX2" fmla="*/ 2616202 w 2767983"/>
                            <a:gd name="connsiteY2" fmla="*/ 294041 h 627092"/>
                            <a:gd name="connsiteX3" fmla="*/ 2191589 w 2767983"/>
                            <a:gd name="connsiteY3" fmla="*/ 440776 h 627092"/>
                            <a:gd name="connsiteX4" fmla="*/ 2020099 w 2767983"/>
                            <a:gd name="connsiteY4" fmla="*/ 417677 h 627092"/>
                            <a:gd name="connsiteX5" fmla="*/ 1319851 w 2767983"/>
                            <a:gd name="connsiteY5" fmla="*/ 627092 h 627092"/>
                            <a:gd name="connsiteX6" fmla="*/ 951505 w 2767983"/>
                            <a:gd name="connsiteY6" fmla="*/ 289097 h 627092"/>
                            <a:gd name="connsiteX7" fmla="*/ 695451 w 2767983"/>
                            <a:gd name="connsiteY7" fmla="*/ 255278 h 627092"/>
                            <a:gd name="connsiteX8" fmla="*/ 271999 w 2767983"/>
                            <a:gd name="connsiteY8" fmla="*/ 0 h 627092"/>
                            <a:gd name="connsiteX9" fmla="*/ 0 w 2767983"/>
                            <a:gd name="connsiteY9" fmla="*/ 102016 h 627092"/>
                            <a:gd name="connsiteX0" fmla="*/ 2767983 w 2767983"/>
                            <a:gd name="connsiteY0" fmla="*/ 98779 h 627092"/>
                            <a:gd name="connsiteX1" fmla="*/ 2687021 w 2767983"/>
                            <a:gd name="connsiteY1" fmla="*/ 132116 h 627092"/>
                            <a:gd name="connsiteX2" fmla="*/ 2616202 w 2767983"/>
                            <a:gd name="connsiteY2" fmla="*/ 294041 h 627092"/>
                            <a:gd name="connsiteX3" fmla="*/ 2191589 w 2767983"/>
                            <a:gd name="connsiteY3" fmla="*/ 440776 h 627092"/>
                            <a:gd name="connsiteX4" fmla="*/ 2020099 w 2767983"/>
                            <a:gd name="connsiteY4" fmla="*/ 417677 h 627092"/>
                            <a:gd name="connsiteX5" fmla="*/ 1319851 w 2767983"/>
                            <a:gd name="connsiteY5" fmla="*/ 627092 h 627092"/>
                            <a:gd name="connsiteX6" fmla="*/ 951505 w 2767983"/>
                            <a:gd name="connsiteY6" fmla="*/ 289097 h 627092"/>
                            <a:gd name="connsiteX7" fmla="*/ 695451 w 2767983"/>
                            <a:gd name="connsiteY7" fmla="*/ 255278 h 627092"/>
                            <a:gd name="connsiteX8" fmla="*/ 271999 w 2767983"/>
                            <a:gd name="connsiteY8" fmla="*/ 0 h 627092"/>
                            <a:gd name="connsiteX9" fmla="*/ 0 w 2767983"/>
                            <a:gd name="connsiteY9" fmla="*/ 85067 h 627092"/>
                            <a:gd name="connsiteX0" fmla="*/ 2787181 w 2787181"/>
                            <a:gd name="connsiteY0" fmla="*/ 98779 h 627092"/>
                            <a:gd name="connsiteX1" fmla="*/ 2706219 w 2787181"/>
                            <a:gd name="connsiteY1" fmla="*/ 132116 h 627092"/>
                            <a:gd name="connsiteX2" fmla="*/ 2635400 w 2787181"/>
                            <a:gd name="connsiteY2" fmla="*/ 294041 h 627092"/>
                            <a:gd name="connsiteX3" fmla="*/ 2210787 w 2787181"/>
                            <a:gd name="connsiteY3" fmla="*/ 440776 h 627092"/>
                            <a:gd name="connsiteX4" fmla="*/ 2039297 w 2787181"/>
                            <a:gd name="connsiteY4" fmla="*/ 417677 h 627092"/>
                            <a:gd name="connsiteX5" fmla="*/ 1339049 w 2787181"/>
                            <a:gd name="connsiteY5" fmla="*/ 627092 h 627092"/>
                            <a:gd name="connsiteX6" fmla="*/ 970703 w 2787181"/>
                            <a:gd name="connsiteY6" fmla="*/ 289097 h 627092"/>
                            <a:gd name="connsiteX7" fmla="*/ 714649 w 2787181"/>
                            <a:gd name="connsiteY7" fmla="*/ 255278 h 627092"/>
                            <a:gd name="connsiteX8" fmla="*/ 291197 w 2787181"/>
                            <a:gd name="connsiteY8" fmla="*/ 0 h 627092"/>
                            <a:gd name="connsiteX9" fmla="*/ 19198 w 2787181"/>
                            <a:gd name="connsiteY9" fmla="*/ 85067 h 627092"/>
                            <a:gd name="connsiteX10" fmla="*/ 22598 w 2787181"/>
                            <a:gd name="connsiteY10" fmla="*/ 81608 h 627092"/>
                            <a:gd name="connsiteX0" fmla="*/ 2897190 w 2897190"/>
                            <a:gd name="connsiteY0" fmla="*/ 98779 h 627092"/>
                            <a:gd name="connsiteX1" fmla="*/ 2816228 w 2897190"/>
                            <a:gd name="connsiteY1" fmla="*/ 132116 h 627092"/>
                            <a:gd name="connsiteX2" fmla="*/ 2745409 w 2897190"/>
                            <a:gd name="connsiteY2" fmla="*/ 294041 h 627092"/>
                            <a:gd name="connsiteX3" fmla="*/ 2320796 w 2897190"/>
                            <a:gd name="connsiteY3" fmla="*/ 440776 h 627092"/>
                            <a:gd name="connsiteX4" fmla="*/ 2149306 w 2897190"/>
                            <a:gd name="connsiteY4" fmla="*/ 417677 h 627092"/>
                            <a:gd name="connsiteX5" fmla="*/ 1449058 w 2897190"/>
                            <a:gd name="connsiteY5" fmla="*/ 627092 h 627092"/>
                            <a:gd name="connsiteX6" fmla="*/ 1080712 w 2897190"/>
                            <a:gd name="connsiteY6" fmla="*/ 289097 h 627092"/>
                            <a:gd name="connsiteX7" fmla="*/ 824658 w 2897190"/>
                            <a:gd name="connsiteY7" fmla="*/ 255278 h 627092"/>
                            <a:gd name="connsiteX8" fmla="*/ 401206 w 2897190"/>
                            <a:gd name="connsiteY8" fmla="*/ 0 h 627092"/>
                            <a:gd name="connsiteX9" fmla="*/ 129207 w 2897190"/>
                            <a:gd name="connsiteY9" fmla="*/ 85067 h 627092"/>
                            <a:gd name="connsiteX10" fmla="*/ 4 w 2897190"/>
                            <a:gd name="connsiteY10" fmla="*/ 54444 h 627092"/>
                            <a:gd name="connsiteX0" fmla="*/ 2931193 w 2931193"/>
                            <a:gd name="connsiteY0" fmla="*/ 98779 h 627092"/>
                            <a:gd name="connsiteX1" fmla="*/ 2850231 w 2931193"/>
                            <a:gd name="connsiteY1" fmla="*/ 132116 h 627092"/>
                            <a:gd name="connsiteX2" fmla="*/ 2779412 w 2931193"/>
                            <a:gd name="connsiteY2" fmla="*/ 294041 h 627092"/>
                            <a:gd name="connsiteX3" fmla="*/ 2354799 w 2931193"/>
                            <a:gd name="connsiteY3" fmla="*/ 440776 h 627092"/>
                            <a:gd name="connsiteX4" fmla="*/ 2183309 w 2931193"/>
                            <a:gd name="connsiteY4" fmla="*/ 417677 h 627092"/>
                            <a:gd name="connsiteX5" fmla="*/ 1483061 w 2931193"/>
                            <a:gd name="connsiteY5" fmla="*/ 627092 h 627092"/>
                            <a:gd name="connsiteX6" fmla="*/ 1114715 w 2931193"/>
                            <a:gd name="connsiteY6" fmla="*/ 289097 h 627092"/>
                            <a:gd name="connsiteX7" fmla="*/ 858661 w 2931193"/>
                            <a:gd name="connsiteY7" fmla="*/ 255278 h 627092"/>
                            <a:gd name="connsiteX8" fmla="*/ 435209 w 2931193"/>
                            <a:gd name="connsiteY8" fmla="*/ 0 h 627092"/>
                            <a:gd name="connsiteX9" fmla="*/ 163210 w 2931193"/>
                            <a:gd name="connsiteY9" fmla="*/ 85067 h 627092"/>
                            <a:gd name="connsiteX10" fmla="*/ 3 w 2931193"/>
                            <a:gd name="connsiteY10" fmla="*/ 40870 h 627092"/>
                            <a:gd name="connsiteX0" fmla="*/ 2931190 w 2931190"/>
                            <a:gd name="connsiteY0" fmla="*/ 98779 h 627092"/>
                            <a:gd name="connsiteX1" fmla="*/ 2850228 w 2931190"/>
                            <a:gd name="connsiteY1" fmla="*/ 132116 h 627092"/>
                            <a:gd name="connsiteX2" fmla="*/ 2779409 w 2931190"/>
                            <a:gd name="connsiteY2" fmla="*/ 294041 h 627092"/>
                            <a:gd name="connsiteX3" fmla="*/ 2354796 w 2931190"/>
                            <a:gd name="connsiteY3" fmla="*/ 440776 h 627092"/>
                            <a:gd name="connsiteX4" fmla="*/ 2183306 w 2931190"/>
                            <a:gd name="connsiteY4" fmla="*/ 417677 h 627092"/>
                            <a:gd name="connsiteX5" fmla="*/ 1483058 w 2931190"/>
                            <a:gd name="connsiteY5" fmla="*/ 627092 h 627092"/>
                            <a:gd name="connsiteX6" fmla="*/ 1114712 w 2931190"/>
                            <a:gd name="connsiteY6" fmla="*/ 289097 h 627092"/>
                            <a:gd name="connsiteX7" fmla="*/ 858658 w 2931190"/>
                            <a:gd name="connsiteY7" fmla="*/ 255278 h 627092"/>
                            <a:gd name="connsiteX8" fmla="*/ 435206 w 2931190"/>
                            <a:gd name="connsiteY8" fmla="*/ 0 h 627092"/>
                            <a:gd name="connsiteX9" fmla="*/ 163207 w 2931190"/>
                            <a:gd name="connsiteY9" fmla="*/ 85067 h 627092"/>
                            <a:gd name="connsiteX10" fmla="*/ 0 w 2931190"/>
                            <a:gd name="connsiteY10" fmla="*/ 40870 h 627092"/>
                            <a:gd name="connsiteX0" fmla="*/ 2931190 w 2931190"/>
                            <a:gd name="connsiteY0" fmla="*/ 98779 h 627092"/>
                            <a:gd name="connsiteX1" fmla="*/ 2850228 w 2931190"/>
                            <a:gd name="connsiteY1" fmla="*/ 132116 h 627092"/>
                            <a:gd name="connsiteX2" fmla="*/ 2779409 w 2931190"/>
                            <a:gd name="connsiteY2" fmla="*/ 294041 h 627092"/>
                            <a:gd name="connsiteX3" fmla="*/ 2354796 w 2931190"/>
                            <a:gd name="connsiteY3" fmla="*/ 440776 h 627092"/>
                            <a:gd name="connsiteX4" fmla="*/ 2183306 w 2931190"/>
                            <a:gd name="connsiteY4" fmla="*/ 417677 h 627092"/>
                            <a:gd name="connsiteX5" fmla="*/ 1483058 w 2931190"/>
                            <a:gd name="connsiteY5" fmla="*/ 627092 h 627092"/>
                            <a:gd name="connsiteX6" fmla="*/ 1114712 w 2931190"/>
                            <a:gd name="connsiteY6" fmla="*/ 289097 h 627092"/>
                            <a:gd name="connsiteX7" fmla="*/ 858658 w 2931190"/>
                            <a:gd name="connsiteY7" fmla="*/ 255278 h 627092"/>
                            <a:gd name="connsiteX8" fmla="*/ 435206 w 2931190"/>
                            <a:gd name="connsiteY8" fmla="*/ 0 h 627092"/>
                            <a:gd name="connsiteX9" fmla="*/ 139094 w 2931190"/>
                            <a:gd name="connsiteY9" fmla="*/ 91831 h 627092"/>
                            <a:gd name="connsiteX10" fmla="*/ 0 w 2931190"/>
                            <a:gd name="connsiteY10" fmla="*/ 40870 h 627092"/>
                            <a:gd name="connsiteX0" fmla="*/ 2950150 w 2950150"/>
                            <a:gd name="connsiteY0" fmla="*/ 91844 h 627092"/>
                            <a:gd name="connsiteX1" fmla="*/ 2850228 w 2950150"/>
                            <a:gd name="connsiteY1" fmla="*/ 132116 h 627092"/>
                            <a:gd name="connsiteX2" fmla="*/ 2779409 w 2950150"/>
                            <a:gd name="connsiteY2" fmla="*/ 294041 h 627092"/>
                            <a:gd name="connsiteX3" fmla="*/ 2354796 w 2950150"/>
                            <a:gd name="connsiteY3" fmla="*/ 440776 h 627092"/>
                            <a:gd name="connsiteX4" fmla="*/ 2183306 w 2950150"/>
                            <a:gd name="connsiteY4" fmla="*/ 417677 h 627092"/>
                            <a:gd name="connsiteX5" fmla="*/ 1483058 w 2950150"/>
                            <a:gd name="connsiteY5" fmla="*/ 627092 h 627092"/>
                            <a:gd name="connsiteX6" fmla="*/ 1114712 w 2950150"/>
                            <a:gd name="connsiteY6" fmla="*/ 289097 h 627092"/>
                            <a:gd name="connsiteX7" fmla="*/ 858658 w 2950150"/>
                            <a:gd name="connsiteY7" fmla="*/ 255278 h 627092"/>
                            <a:gd name="connsiteX8" fmla="*/ 435206 w 2950150"/>
                            <a:gd name="connsiteY8" fmla="*/ 0 h 627092"/>
                            <a:gd name="connsiteX9" fmla="*/ 139094 w 2950150"/>
                            <a:gd name="connsiteY9" fmla="*/ 91831 h 627092"/>
                            <a:gd name="connsiteX10" fmla="*/ 0 w 2950150"/>
                            <a:gd name="connsiteY10" fmla="*/ 40870 h 627092"/>
                            <a:gd name="connsiteX0" fmla="*/ 2950150 w 2950150"/>
                            <a:gd name="connsiteY0" fmla="*/ 91844 h 627092"/>
                            <a:gd name="connsiteX1" fmla="*/ 2850228 w 2950150"/>
                            <a:gd name="connsiteY1" fmla="*/ 132116 h 627092"/>
                            <a:gd name="connsiteX2" fmla="*/ 2779409 w 2950150"/>
                            <a:gd name="connsiteY2" fmla="*/ 294041 h 627092"/>
                            <a:gd name="connsiteX3" fmla="*/ 2354796 w 2950150"/>
                            <a:gd name="connsiteY3" fmla="*/ 440776 h 627092"/>
                            <a:gd name="connsiteX4" fmla="*/ 2183306 w 2950150"/>
                            <a:gd name="connsiteY4" fmla="*/ 417677 h 627092"/>
                            <a:gd name="connsiteX5" fmla="*/ 1483058 w 2950150"/>
                            <a:gd name="connsiteY5" fmla="*/ 627092 h 627092"/>
                            <a:gd name="connsiteX6" fmla="*/ 1114712 w 2950150"/>
                            <a:gd name="connsiteY6" fmla="*/ 289097 h 627092"/>
                            <a:gd name="connsiteX7" fmla="*/ 858658 w 2950150"/>
                            <a:gd name="connsiteY7" fmla="*/ 255278 h 627092"/>
                            <a:gd name="connsiteX8" fmla="*/ 435206 w 2950150"/>
                            <a:gd name="connsiteY8" fmla="*/ 0 h 627092"/>
                            <a:gd name="connsiteX9" fmla="*/ 139094 w 2950150"/>
                            <a:gd name="connsiteY9" fmla="*/ 91831 h 627092"/>
                            <a:gd name="connsiteX10" fmla="*/ 0 w 2950150"/>
                            <a:gd name="connsiteY10" fmla="*/ 40870 h 627092"/>
                            <a:gd name="connsiteX0" fmla="*/ 2950150 w 2950150"/>
                            <a:gd name="connsiteY0" fmla="*/ 91844 h 627092"/>
                            <a:gd name="connsiteX1" fmla="*/ 2850228 w 2950150"/>
                            <a:gd name="connsiteY1" fmla="*/ 132116 h 627092"/>
                            <a:gd name="connsiteX2" fmla="*/ 2811204 w 2950150"/>
                            <a:gd name="connsiteY2" fmla="*/ 276378 h 627092"/>
                            <a:gd name="connsiteX3" fmla="*/ 2354796 w 2950150"/>
                            <a:gd name="connsiteY3" fmla="*/ 440776 h 627092"/>
                            <a:gd name="connsiteX4" fmla="*/ 2183306 w 2950150"/>
                            <a:gd name="connsiteY4" fmla="*/ 417677 h 627092"/>
                            <a:gd name="connsiteX5" fmla="*/ 1483058 w 2950150"/>
                            <a:gd name="connsiteY5" fmla="*/ 627092 h 627092"/>
                            <a:gd name="connsiteX6" fmla="*/ 1114712 w 2950150"/>
                            <a:gd name="connsiteY6" fmla="*/ 289097 h 627092"/>
                            <a:gd name="connsiteX7" fmla="*/ 858658 w 2950150"/>
                            <a:gd name="connsiteY7" fmla="*/ 255278 h 627092"/>
                            <a:gd name="connsiteX8" fmla="*/ 435206 w 2950150"/>
                            <a:gd name="connsiteY8" fmla="*/ 0 h 627092"/>
                            <a:gd name="connsiteX9" fmla="*/ 139094 w 2950150"/>
                            <a:gd name="connsiteY9" fmla="*/ 91831 h 627092"/>
                            <a:gd name="connsiteX10" fmla="*/ 0 w 2950150"/>
                            <a:gd name="connsiteY10" fmla="*/ 40870 h 627092"/>
                            <a:gd name="connsiteX0" fmla="*/ 2950150 w 2950150"/>
                            <a:gd name="connsiteY0" fmla="*/ 91844 h 627092"/>
                            <a:gd name="connsiteX1" fmla="*/ 2850228 w 2950150"/>
                            <a:gd name="connsiteY1" fmla="*/ 132116 h 627092"/>
                            <a:gd name="connsiteX2" fmla="*/ 2811204 w 2950150"/>
                            <a:gd name="connsiteY2" fmla="*/ 276378 h 627092"/>
                            <a:gd name="connsiteX3" fmla="*/ 2354796 w 2950150"/>
                            <a:gd name="connsiteY3" fmla="*/ 440776 h 627092"/>
                            <a:gd name="connsiteX4" fmla="*/ 2183306 w 2950150"/>
                            <a:gd name="connsiteY4" fmla="*/ 417677 h 627092"/>
                            <a:gd name="connsiteX5" fmla="*/ 1483058 w 2950150"/>
                            <a:gd name="connsiteY5" fmla="*/ 627092 h 627092"/>
                            <a:gd name="connsiteX6" fmla="*/ 1114712 w 2950150"/>
                            <a:gd name="connsiteY6" fmla="*/ 289097 h 627092"/>
                            <a:gd name="connsiteX7" fmla="*/ 858658 w 2950150"/>
                            <a:gd name="connsiteY7" fmla="*/ 255278 h 627092"/>
                            <a:gd name="connsiteX8" fmla="*/ 435206 w 2950150"/>
                            <a:gd name="connsiteY8" fmla="*/ 0 h 627092"/>
                            <a:gd name="connsiteX9" fmla="*/ 139094 w 2950150"/>
                            <a:gd name="connsiteY9" fmla="*/ 91831 h 627092"/>
                            <a:gd name="connsiteX10" fmla="*/ 0 w 2950150"/>
                            <a:gd name="connsiteY10" fmla="*/ 40870 h 627092"/>
                            <a:gd name="connsiteX0" fmla="*/ 2950150 w 2950150"/>
                            <a:gd name="connsiteY0" fmla="*/ 91844 h 627092"/>
                            <a:gd name="connsiteX1" fmla="*/ 2850228 w 2950150"/>
                            <a:gd name="connsiteY1" fmla="*/ 132116 h 627092"/>
                            <a:gd name="connsiteX2" fmla="*/ 2811204 w 2950150"/>
                            <a:gd name="connsiteY2" fmla="*/ 276378 h 627092"/>
                            <a:gd name="connsiteX3" fmla="*/ 2363384 w 2950150"/>
                            <a:gd name="connsiteY3" fmla="*/ 468072 h 627092"/>
                            <a:gd name="connsiteX4" fmla="*/ 2183306 w 2950150"/>
                            <a:gd name="connsiteY4" fmla="*/ 417677 h 627092"/>
                            <a:gd name="connsiteX5" fmla="*/ 1483058 w 2950150"/>
                            <a:gd name="connsiteY5" fmla="*/ 627092 h 627092"/>
                            <a:gd name="connsiteX6" fmla="*/ 1114712 w 2950150"/>
                            <a:gd name="connsiteY6" fmla="*/ 289097 h 627092"/>
                            <a:gd name="connsiteX7" fmla="*/ 858658 w 2950150"/>
                            <a:gd name="connsiteY7" fmla="*/ 255278 h 627092"/>
                            <a:gd name="connsiteX8" fmla="*/ 435206 w 2950150"/>
                            <a:gd name="connsiteY8" fmla="*/ 0 h 627092"/>
                            <a:gd name="connsiteX9" fmla="*/ 139094 w 2950150"/>
                            <a:gd name="connsiteY9" fmla="*/ 91831 h 627092"/>
                            <a:gd name="connsiteX10" fmla="*/ 0 w 2950150"/>
                            <a:gd name="connsiteY10" fmla="*/ 40870 h 627092"/>
                            <a:gd name="connsiteX0" fmla="*/ 2950150 w 2950150"/>
                            <a:gd name="connsiteY0" fmla="*/ 91844 h 627092"/>
                            <a:gd name="connsiteX1" fmla="*/ 2850228 w 2950150"/>
                            <a:gd name="connsiteY1" fmla="*/ 132116 h 627092"/>
                            <a:gd name="connsiteX2" fmla="*/ 2825335 w 2950150"/>
                            <a:gd name="connsiteY2" fmla="*/ 279910 h 627092"/>
                            <a:gd name="connsiteX3" fmla="*/ 2363384 w 2950150"/>
                            <a:gd name="connsiteY3" fmla="*/ 468072 h 627092"/>
                            <a:gd name="connsiteX4" fmla="*/ 2183306 w 2950150"/>
                            <a:gd name="connsiteY4" fmla="*/ 417677 h 627092"/>
                            <a:gd name="connsiteX5" fmla="*/ 1483058 w 2950150"/>
                            <a:gd name="connsiteY5" fmla="*/ 627092 h 627092"/>
                            <a:gd name="connsiteX6" fmla="*/ 1114712 w 2950150"/>
                            <a:gd name="connsiteY6" fmla="*/ 289097 h 627092"/>
                            <a:gd name="connsiteX7" fmla="*/ 858658 w 2950150"/>
                            <a:gd name="connsiteY7" fmla="*/ 255278 h 627092"/>
                            <a:gd name="connsiteX8" fmla="*/ 435206 w 2950150"/>
                            <a:gd name="connsiteY8" fmla="*/ 0 h 627092"/>
                            <a:gd name="connsiteX9" fmla="*/ 139094 w 2950150"/>
                            <a:gd name="connsiteY9" fmla="*/ 91831 h 627092"/>
                            <a:gd name="connsiteX10" fmla="*/ 0 w 2950150"/>
                            <a:gd name="connsiteY10" fmla="*/ 40870 h 627092"/>
                            <a:gd name="connsiteX0" fmla="*/ 2950150 w 2950150"/>
                            <a:gd name="connsiteY0" fmla="*/ 91844 h 627092"/>
                            <a:gd name="connsiteX1" fmla="*/ 2850228 w 2950150"/>
                            <a:gd name="connsiteY1" fmla="*/ 132116 h 627092"/>
                            <a:gd name="connsiteX2" fmla="*/ 2814737 w 2950150"/>
                            <a:gd name="connsiteY2" fmla="*/ 272845 h 627092"/>
                            <a:gd name="connsiteX3" fmla="*/ 2363384 w 2950150"/>
                            <a:gd name="connsiteY3" fmla="*/ 468072 h 627092"/>
                            <a:gd name="connsiteX4" fmla="*/ 2183306 w 2950150"/>
                            <a:gd name="connsiteY4" fmla="*/ 417677 h 627092"/>
                            <a:gd name="connsiteX5" fmla="*/ 1483058 w 2950150"/>
                            <a:gd name="connsiteY5" fmla="*/ 627092 h 627092"/>
                            <a:gd name="connsiteX6" fmla="*/ 1114712 w 2950150"/>
                            <a:gd name="connsiteY6" fmla="*/ 289097 h 627092"/>
                            <a:gd name="connsiteX7" fmla="*/ 858658 w 2950150"/>
                            <a:gd name="connsiteY7" fmla="*/ 255278 h 627092"/>
                            <a:gd name="connsiteX8" fmla="*/ 435206 w 2950150"/>
                            <a:gd name="connsiteY8" fmla="*/ 0 h 627092"/>
                            <a:gd name="connsiteX9" fmla="*/ 139094 w 2950150"/>
                            <a:gd name="connsiteY9" fmla="*/ 91831 h 627092"/>
                            <a:gd name="connsiteX10" fmla="*/ 0 w 2950150"/>
                            <a:gd name="connsiteY10" fmla="*/ 40870 h 627092"/>
                            <a:gd name="connsiteX0" fmla="*/ 2950150 w 2950150"/>
                            <a:gd name="connsiteY0" fmla="*/ 91844 h 627092"/>
                            <a:gd name="connsiteX1" fmla="*/ 2850228 w 2950150"/>
                            <a:gd name="connsiteY1" fmla="*/ 132116 h 627092"/>
                            <a:gd name="connsiteX2" fmla="*/ 2814737 w 2950150"/>
                            <a:gd name="connsiteY2" fmla="*/ 272845 h 627092"/>
                            <a:gd name="connsiteX3" fmla="*/ 2363384 w 2950150"/>
                            <a:gd name="connsiteY3" fmla="*/ 468072 h 627092"/>
                            <a:gd name="connsiteX4" fmla="*/ 2183306 w 2950150"/>
                            <a:gd name="connsiteY4" fmla="*/ 417677 h 627092"/>
                            <a:gd name="connsiteX5" fmla="*/ 1483058 w 2950150"/>
                            <a:gd name="connsiteY5" fmla="*/ 627092 h 627092"/>
                            <a:gd name="connsiteX6" fmla="*/ 1114712 w 2950150"/>
                            <a:gd name="connsiteY6" fmla="*/ 289097 h 627092"/>
                            <a:gd name="connsiteX7" fmla="*/ 858658 w 2950150"/>
                            <a:gd name="connsiteY7" fmla="*/ 255278 h 627092"/>
                            <a:gd name="connsiteX8" fmla="*/ 435206 w 2950150"/>
                            <a:gd name="connsiteY8" fmla="*/ 0 h 627092"/>
                            <a:gd name="connsiteX9" fmla="*/ 139094 w 2950150"/>
                            <a:gd name="connsiteY9" fmla="*/ 91831 h 627092"/>
                            <a:gd name="connsiteX10" fmla="*/ 0 w 2950150"/>
                            <a:gd name="connsiteY10" fmla="*/ 40870 h 627092"/>
                            <a:gd name="connsiteX0" fmla="*/ 2950150 w 2950150"/>
                            <a:gd name="connsiteY0" fmla="*/ 91844 h 627092"/>
                            <a:gd name="connsiteX1" fmla="*/ 2850228 w 2950150"/>
                            <a:gd name="connsiteY1" fmla="*/ 132116 h 627092"/>
                            <a:gd name="connsiteX2" fmla="*/ 2814737 w 2950150"/>
                            <a:gd name="connsiteY2" fmla="*/ 272845 h 627092"/>
                            <a:gd name="connsiteX3" fmla="*/ 2392895 w 2950150"/>
                            <a:gd name="connsiteY3" fmla="*/ 468072 h 627092"/>
                            <a:gd name="connsiteX4" fmla="*/ 2183306 w 2950150"/>
                            <a:gd name="connsiteY4" fmla="*/ 417677 h 627092"/>
                            <a:gd name="connsiteX5" fmla="*/ 1483058 w 2950150"/>
                            <a:gd name="connsiteY5" fmla="*/ 627092 h 627092"/>
                            <a:gd name="connsiteX6" fmla="*/ 1114712 w 2950150"/>
                            <a:gd name="connsiteY6" fmla="*/ 289097 h 627092"/>
                            <a:gd name="connsiteX7" fmla="*/ 858658 w 2950150"/>
                            <a:gd name="connsiteY7" fmla="*/ 255278 h 627092"/>
                            <a:gd name="connsiteX8" fmla="*/ 435206 w 2950150"/>
                            <a:gd name="connsiteY8" fmla="*/ 0 h 627092"/>
                            <a:gd name="connsiteX9" fmla="*/ 139094 w 2950150"/>
                            <a:gd name="connsiteY9" fmla="*/ 91831 h 627092"/>
                            <a:gd name="connsiteX10" fmla="*/ 0 w 2950150"/>
                            <a:gd name="connsiteY10" fmla="*/ 40870 h 627092"/>
                            <a:gd name="connsiteX0" fmla="*/ 2950150 w 2950150"/>
                            <a:gd name="connsiteY0" fmla="*/ 91844 h 627092"/>
                            <a:gd name="connsiteX1" fmla="*/ 2850228 w 2950150"/>
                            <a:gd name="connsiteY1" fmla="*/ 132116 h 627092"/>
                            <a:gd name="connsiteX2" fmla="*/ 2814737 w 2950150"/>
                            <a:gd name="connsiteY2" fmla="*/ 272845 h 627092"/>
                            <a:gd name="connsiteX3" fmla="*/ 2325774 w 2950150"/>
                            <a:gd name="connsiteY3" fmla="*/ 521059 h 627092"/>
                            <a:gd name="connsiteX4" fmla="*/ 2183306 w 2950150"/>
                            <a:gd name="connsiteY4" fmla="*/ 417677 h 627092"/>
                            <a:gd name="connsiteX5" fmla="*/ 1483058 w 2950150"/>
                            <a:gd name="connsiteY5" fmla="*/ 627092 h 627092"/>
                            <a:gd name="connsiteX6" fmla="*/ 1114712 w 2950150"/>
                            <a:gd name="connsiteY6" fmla="*/ 289097 h 627092"/>
                            <a:gd name="connsiteX7" fmla="*/ 858658 w 2950150"/>
                            <a:gd name="connsiteY7" fmla="*/ 255278 h 627092"/>
                            <a:gd name="connsiteX8" fmla="*/ 435206 w 2950150"/>
                            <a:gd name="connsiteY8" fmla="*/ 0 h 627092"/>
                            <a:gd name="connsiteX9" fmla="*/ 139094 w 2950150"/>
                            <a:gd name="connsiteY9" fmla="*/ 91831 h 627092"/>
                            <a:gd name="connsiteX10" fmla="*/ 0 w 2950150"/>
                            <a:gd name="connsiteY10" fmla="*/ 40870 h 627092"/>
                            <a:gd name="connsiteX0" fmla="*/ 2950150 w 2950150"/>
                            <a:gd name="connsiteY0" fmla="*/ 91844 h 627092"/>
                            <a:gd name="connsiteX1" fmla="*/ 2850228 w 2950150"/>
                            <a:gd name="connsiteY1" fmla="*/ 132116 h 627092"/>
                            <a:gd name="connsiteX2" fmla="*/ 2814737 w 2950150"/>
                            <a:gd name="connsiteY2" fmla="*/ 272845 h 627092"/>
                            <a:gd name="connsiteX3" fmla="*/ 2392895 w 2950150"/>
                            <a:gd name="connsiteY3" fmla="*/ 446878 h 627092"/>
                            <a:gd name="connsiteX4" fmla="*/ 2183306 w 2950150"/>
                            <a:gd name="connsiteY4" fmla="*/ 417677 h 627092"/>
                            <a:gd name="connsiteX5" fmla="*/ 1483058 w 2950150"/>
                            <a:gd name="connsiteY5" fmla="*/ 627092 h 627092"/>
                            <a:gd name="connsiteX6" fmla="*/ 1114712 w 2950150"/>
                            <a:gd name="connsiteY6" fmla="*/ 289097 h 627092"/>
                            <a:gd name="connsiteX7" fmla="*/ 858658 w 2950150"/>
                            <a:gd name="connsiteY7" fmla="*/ 255278 h 627092"/>
                            <a:gd name="connsiteX8" fmla="*/ 435206 w 2950150"/>
                            <a:gd name="connsiteY8" fmla="*/ 0 h 627092"/>
                            <a:gd name="connsiteX9" fmla="*/ 139094 w 2950150"/>
                            <a:gd name="connsiteY9" fmla="*/ 91831 h 627092"/>
                            <a:gd name="connsiteX10" fmla="*/ 0 w 2950150"/>
                            <a:gd name="connsiteY10" fmla="*/ 40870 h 627092"/>
                            <a:gd name="connsiteX0" fmla="*/ 2950150 w 2950150"/>
                            <a:gd name="connsiteY0" fmla="*/ 91844 h 627092"/>
                            <a:gd name="connsiteX1" fmla="*/ 2850228 w 2950150"/>
                            <a:gd name="connsiteY1" fmla="*/ 132116 h 627092"/>
                            <a:gd name="connsiteX2" fmla="*/ 2814737 w 2950150"/>
                            <a:gd name="connsiteY2" fmla="*/ 272845 h 627092"/>
                            <a:gd name="connsiteX3" fmla="*/ 2392895 w 2950150"/>
                            <a:gd name="connsiteY3" fmla="*/ 446878 h 627092"/>
                            <a:gd name="connsiteX4" fmla="*/ 2200969 w 2950150"/>
                            <a:gd name="connsiteY4" fmla="*/ 410612 h 627092"/>
                            <a:gd name="connsiteX5" fmla="*/ 1483058 w 2950150"/>
                            <a:gd name="connsiteY5" fmla="*/ 627092 h 627092"/>
                            <a:gd name="connsiteX6" fmla="*/ 1114712 w 2950150"/>
                            <a:gd name="connsiteY6" fmla="*/ 289097 h 627092"/>
                            <a:gd name="connsiteX7" fmla="*/ 858658 w 2950150"/>
                            <a:gd name="connsiteY7" fmla="*/ 255278 h 627092"/>
                            <a:gd name="connsiteX8" fmla="*/ 435206 w 2950150"/>
                            <a:gd name="connsiteY8" fmla="*/ 0 h 627092"/>
                            <a:gd name="connsiteX9" fmla="*/ 139094 w 2950150"/>
                            <a:gd name="connsiteY9" fmla="*/ 91831 h 627092"/>
                            <a:gd name="connsiteX10" fmla="*/ 0 w 2950150"/>
                            <a:gd name="connsiteY10" fmla="*/ 40870 h 627092"/>
                            <a:gd name="connsiteX0" fmla="*/ 2950150 w 2950150"/>
                            <a:gd name="connsiteY0" fmla="*/ 91844 h 627092"/>
                            <a:gd name="connsiteX1" fmla="*/ 2850228 w 2950150"/>
                            <a:gd name="connsiteY1" fmla="*/ 132116 h 627092"/>
                            <a:gd name="connsiteX2" fmla="*/ 2814737 w 2950150"/>
                            <a:gd name="connsiteY2" fmla="*/ 272845 h 627092"/>
                            <a:gd name="connsiteX3" fmla="*/ 2392895 w 2950150"/>
                            <a:gd name="connsiteY3" fmla="*/ 446878 h 627092"/>
                            <a:gd name="connsiteX4" fmla="*/ 2200969 w 2950150"/>
                            <a:gd name="connsiteY4" fmla="*/ 410612 h 627092"/>
                            <a:gd name="connsiteX5" fmla="*/ 1483058 w 2950150"/>
                            <a:gd name="connsiteY5" fmla="*/ 627092 h 627092"/>
                            <a:gd name="connsiteX6" fmla="*/ 1114712 w 2950150"/>
                            <a:gd name="connsiteY6" fmla="*/ 289097 h 627092"/>
                            <a:gd name="connsiteX7" fmla="*/ 858658 w 2950150"/>
                            <a:gd name="connsiteY7" fmla="*/ 255278 h 627092"/>
                            <a:gd name="connsiteX8" fmla="*/ 435206 w 2950150"/>
                            <a:gd name="connsiteY8" fmla="*/ 0 h 627092"/>
                            <a:gd name="connsiteX9" fmla="*/ 139094 w 2950150"/>
                            <a:gd name="connsiteY9" fmla="*/ 91831 h 627092"/>
                            <a:gd name="connsiteX10" fmla="*/ 0 w 2950150"/>
                            <a:gd name="connsiteY10" fmla="*/ 40870 h 627092"/>
                            <a:gd name="connsiteX0" fmla="*/ 2950150 w 2950150"/>
                            <a:gd name="connsiteY0" fmla="*/ 91844 h 627092"/>
                            <a:gd name="connsiteX1" fmla="*/ 2850228 w 2950150"/>
                            <a:gd name="connsiteY1" fmla="*/ 132116 h 627092"/>
                            <a:gd name="connsiteX2" fmla="*/ 2814737 w 2950150"/>
                            <a:gd name="connsiteY2" fmla="*/ 272845 h 627092"/>
                            <a:gd name="connsiteX3" fmla="*/ 2392895 w 2950150"/>
                            <a:gd name="connsiteY3" fmla="*/ 446878 h 627092"/>
                            <a:gd name="connsiteX4" fmla="*/ 2200969 w 2950150"/>
                            <a:gd name="connsiteY4" fmla="*/ 410612 h 627092"/>
                            <a:gd name="connsiteX5" fmla="*/ 1483058 w 2950150"/>
                            <a:gd name="connsiteY5" fmla="*/ 627092 h 627092"/>
                            <a:gd name="connsiteX6" fmla="*/ 1114712 w 2950150"/>
                            <a:gd name="connsiteY6" fmla="*/ 289097 h 627092"/>
                            <a:gd name="connsiteX7" fmla="*/ 858658 w 2950150"/>
                            <a:gd name="connsiteY7" fmla="*/ 255278 h 627092"/>
                            <a:gd name="connsiteX8" fmla="*/ 435206 w 2950150"/>
                            <a:gd name="connsiteY8" fmla="*/ 0 h 627092"/>
                            <a:gd name="connsiteX9" fmla="*/ 139094 w 2950150"/>
                            <a:gd name="connsiteY9" fmla="*/ 91831 h 627092"/>
                            <a:gd name="connsiteX10" fmla="*/ 0 w 2950150"/>
                            <a:gd name="connsiteY10" fmla="*/ 40870 h 627092"/>
                            <a:gd name="connsiteX0" fmla="*/ 2950150 w 2950150"/>
                            <a:gd name="connsiteY0" fmla="*/ 91844 h 627092"/>
                            <a:gd name="connsiteX1" fmla="*/ 2850228 w 2950150"/>
                            <a:gd name="connsiteY1" fmla="*/ 132116 h 627092"/>
                            <a:gd name="connsiteX2" fmla="*/ 2814737 w 2950150"/>
                            <a:gd name="connsiteY2" fmla="*/ 272845 h 627092"/>
                            <a:gd name="connsiteX3" fmla="*/ 2392895 w 2950150"/>
                            <a:gd name="connsiteY3" fmla="*/ 446878 h 627092"/>
                            <a:gd name="connsiteX4" fmla="*/ 2200969 w 2950150"/>
                            <a:gd name="connsiteY4" fmla="*/ 410612 h 627092"/>
                            <a:gd name="connsiteX5" fmla="*/ 1483058 w 2950150"/>
                            <a:gd name="connsiteY5" fmla="*/ 627092 h 627092"/>
                            <a:gd name="connsiteX6" fmla="*/ 1114712 w 2950150"/>
                            <a:gd name="connsiteY6" fmla="*/ 289097 h 627092"/>
                            <a:gd name="connsiteX7" fmla="*/ 858658 w 2950150"/>
                            <a:gd name="connsiteY7" fmla="*/ 255278 h 627092"/>
                            <a:gd name="connsiteX8" fmla="*/ 435206 w 2950150"/>
                            <a:gd name="connsiteY8" fmla="*/ 0 h 627092"/>
                            <a:gd name="connsiteX9" fmla="*/ 139094 w 2950150"/>
                            <a:gd name="connsiteY9" fmla="*/ 91831 h 627092"/>
                            <a:gd name="connsiteX10" fmla="*/ 0 w 2950150"/>
                            <a:gd name="connsiteY10" fmla="*/ 40870 h 627092"/>
                            <a:gd name="connsiteX0" fmla="*/ 2950150 w 2950150"/>
                            <a:gd name="connsiteY0" fmla="*/ 91844 h 627092"/>
                            <a:gd name="connsiteX1" fmla="*/ 2850228 w 2950150"/>
                            <a:gd name="connsiteY1" fmla="*/ 132116 h 627092"/>
                            <a:gd name="connsiteX2" fmla="*/ 2814737 w 2950150"/>
                            <a:gd name="connsiteY2" fmla="*/ 272845 h 627092"/>
                            <a:gd name="connsiteX3" fmla="*/ 2392895 w 2950150"/>
                            <a:gd name="connsiteY3" fmla="*/ 446878 h 627092"/>
                            <a:gd name="connsiteX4" fmla="*/ 2200969 w 2950150"/>
                            <a:gd name="connsiteY4" fmla="*/ 410612 h 627092"/>
                            <a:gd name="connsiteX5" fmla="*/ 1483058 w 2950150"/>
                            <a:gd name="connsiteY5" fmla="*/ 627092 h 627092"/>
                            <a:gd name="connsiteX6" fmla="*/ 1132375 w 2950150"/>
                            <a:gd name="connsiteY6" fmla="*/ 300258 h 627092"/>
                            <a:gd name="connsiteX7" fmla="*/ 858658 w 2950150"/>
                            <a:gd name="connsiteY7" fmla="*/ 255278 h 627092"/>
                            <a:gd name="connsiteX8" fmla="*/ 435206 w 2950150"/>
                            <a:gd name="connsiteY8" fmla="*/ 0 h 627092"/>
                            <a:gd name="connsiteX9" fmla="*/ 139094 w 2950150"/>
                            <a:gd name="connsiteY9" fmla="*/ 91831 h 627092"/>
                            <a:gd name="connsiteX10" fmla="*/ 0 w 2950150"/>
                            <a:gd name="connsiteY10" fmla="*/ 40870 h 627092"/>
                            <a:gd name="connsiteX0" fmla="*/ 2950150 w 2950150"/>
                            <a:gd name="connsiteY0" fmla="*/ 91844 h 627092"/>
                            <a:gd name="connsiteX1" fmla="*/ 2850228 w 2950150"/>
                            <a:gd name="connsiteY1" fmla="*/ 132116 h 627092"/>
                            <a:gd name="connsiteX2" fmla="*/ 2814737 w 2950150"/>
                            <a:gd name="connsiteY2" fmla="*/ 272845 h 627092"/>
                            <a:gd name="connsiteX3" fmla="*/ 2392895 w 2950150"/>
                            <a:gd name="connsiteY3" fmla="*/ 446878 h 627092"/>
                            <a:gd name="connsiteX4" fmla="*/ 2200969 w 2950150"/>
                            <a:gd name="connsiteY4" fmla="*/ 410612 h 627092"/>
                            <a:gd name="connsiteX5" fmla="*/ 1483058 w 2950150"/>
                            <a:gd name="connsiteY5" fmla="*/ 627092 h 627092"/>
                            <a:gd name="connsiteX6" fmla="*/ 1132375 w 2950150"/>
                            <a:gd name="connsiteY6" fmla="*/ 300258 h 627092"/>
                            <a:gd name="connsiteX7" fmla="*/ 858658 w 2950150"/>
                            <a:gd name="connsiteY7" fmla="*/ 255278 h 627092"/>
                            <a:gd name="connsiteX8" fmla="*/ 444737 w 2950150"/>
                            <a:gd name="connsiteY8" fmla="*/ 0 h 627092"/>
                            <a:gd name="connsiteX9" fmla="*/ 139094 w 2950150"/>
                            <a:gd name="connsiteY9" fmla="*/ 91831 h 627092"/>
                            <a:gd name="connsiteX10" fmla="*/ 0 w 2950150"/>
                            <a:gd name="connsiteY10" fmla="*/ 40870 h 627092"/>
                            <a:gd name="connsiteX0" fmla="*/ 2950150 w 2950150"/>
                            <a:gd name="connsiteY0" fmla="*/ 91844 h 627092"/>
                            <a:gd name="connsiteX1" fmla="*/ 2850228 w 2950150"/>
                            <a:gd name="connsiteY1" fmla="*/ 132116 h 627092"/>
                            <a:gd name="connsiteX2" fmla="*/ 2814737 w 2950150"/>
                            <a:gd name="connsiteY2" fmla="*/ 272845 h 627092"/>
                            <a:gd name="connsiteX3" fmla="*/ 2392895 w 2950150"/>
                            <a:gd name="connsiteY3" fmla="*/ 446878 h 627092"/>
                            <a:gd name="connsiteX4" fmla="*/ 2200969 w 2950150"/>
                            <a:gd name="connsiteY4" fmla="*/ 410612 h 627092"/>
                            <a:gd name="connsiteX5" fmla="*/ 1483058 w 2950150"/>
                            <a:gd name="connsiteY5" fmla="*/ 627092 h 627092"/>
                            <a:gd name="connsiteX6" fmla="*/ 1122844 w 2950150"/>
                            <a:gd name="connsiteY6" fmla="*/ 301792 h 627092"/>
                            <a:gd name="connsiteX7" fmla="*/ 858658 w 2950150"/>
                            <a:gd name="connsiteY7" fmla="*/ 255278 h 627092"/>
                            <a:gd name="connsiteX8" fmla="*/ 444737 w 2950150"/>
                            <a:gd name="connsiteY8" fmla="*/ 0 h 627092"/>
                            <a:gd name="connsiteX9" fmla="*/ 139094 w 2950150"/>
                            <a:gd name="connsiteY9" fmla="*/ 91831 h 627092"/>
                            <a:gd name="connsiteX10" fmla="*/ 0 w 2950150"/>
                            <a:gd name="connsiteY10" fmla="*/ 40870 h 627092"/>
                            <a:gd name="connsiteX0" fmla="*/ 2950150 w 2950150"/>
                            <a:gd name="connsiteY0" fmla="*/ 91844 h 627092"/>
                            <a:gd name="connsiteX1" fmla="*/ 2850228 w 2950150"/>
                            <a:gd name="connsiteY1" fmla="*/ 132116 h 627092"/>
                            <a:gd name="connsiteX2" fmla="*/ 2814737 w 2950150"/>
                            <a:gd name="connsiteY2" fmla="*/ 272845 h 627092"/>
                            <a:gd name="connsiteX3" fmla="*/ 2392895 w 2950150"/>
                            <a:gd name="connsiteY3" fmla="*/ 446878 h 627092"/>
                            <a:gd name="connsiteX4" fmla="*/ 2200969 w 2950150"/>
                            <a:gd name="connsiteY4" fmla="*/ 410612 h 627092"/>
                            <a:gd name="connsiteX5" fmla="*/ 1483058 w 2950150"/>
                            <a:gd name="connsiteY5" fmla="*/ 627092 h 627092"/>
                            <a:gd name="connsiteX6" fmla="*/ 1122844 w 2950150"/>
                            <a:gd name="connsiteY6" fmla="*/ 301792 h 627092"/>
                            <a:gd name="connsiteX7" fmla="*/ 858658 w 2950150"/>
                            <a:gd name="connsiteY7" fmla="*/ 255278 h 627092"/>
                            <a:gd name="connsiteX8" fmla="*/ 457445 w 2950150"/>
                            <a:gd name="connsiteY8" fmla="*/ 0 h 627092"/>
                            <a:gd name="connsiteX9" fmla="*/ 139094 w 2950150"/>
                            <a:gd name="connsiteY9" fmla="*/ 91831 h 627092"/>
                            <a:gd name="connsiteX10" fmla="*/ 0 w 2950150"/>
                            <a:gd name="connsiteY10" fmla="*/ 40870 h 6270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950150" h="627092">
                              <a:moveTo>
                                <a:pt x="2950150" y="91844"/>
                              </a:moveTo>
                              <a:lnTo>
                                <a:pt x="2850228" y="132116"/>
                              </a:lnTo>
                              <a:lnTo>
                                <a:pt x="2814737" y="272845"/>
                              </a:lnTo>
                              <a:lnTo>
                                <a:pt x="2392895" y="446878"/>
                              </a:lnTo>
                              <a:lnTo>
                                <a:pt x="2200969" y="410612"/>
                              </a:lnTo>
                              <a:lnTo>
                                <a:pt x="1483058" y="627092"/>
                              </a:lnTo>
                              <a:lnTo>
                                <a:pt x="1122844" y="301792"/>
                              </a:lnTo>
                              <a:lnTo>
                                <a:pt x="858658" y="255278"/>
                              </a:lnTo>
                              <a:lnTo>
                                <a:pt x="457445" y="0"/>
                              </a:lnTo>
                              <a:lnTo>
                                <a:pt x="139094" y="91831"/>
                              </a:lnTo>
                              <a:lnTo>
                                <a:pt x="0" y="40870"/>
                              </a:lnTo>
                            </a:path>
                          </a:pathLst>
                        </a:custGeom>
                        <a:no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6DEB2F" id="Freeform 14" o:spid="_x0000_s1026" style="position:absolute;margin-left:218.65pt;margin-top:87.95pt;width:232.15pt;height:49.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950150,627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" path="m2950150,91844r-99922,40272l2814737,272845,2392895,446878,2200969,410612,1483058,627092,1122844,301792,858658,255278,457445,,139094,91831,,40870e" filled="f" strokecolor="#f79646 [3209]" strokeweight="2pt">
                <v:path arrowok="t" o:connecttype="custom" o:connectlocs="2948305,91793;2848445,132043;2812977,272694;2391399,446631;2199593,410385;1482131,626745;1122142,301625;858121,255137;457159,0;139007,91780;0,40847" o:connectangles="0,0,0,0,0,0,0,0,0,0,0"/>
              </v:shape>
            </w:pict>
          </mc:Fallback>
        </mc:AlternateContent>
      </w:r>
      <w:r>
        <w:rPr>
          <w:noProof/>
        </w:rPr>
        <mc:AlternateContent>
          <mc:Choice Requires="wps">
            <w:drawing>
              <wp:anchor distT="0" distB="0" distL="114300" distR="114300" simplePos="0" relativeHeight="251671552" behindDoc="0" locked="0" layoutInCell="1" allowOverlap="1" wp14:anchorId="06B423DA" wp14:editId="47D00A0F">
                <wp:simplePos x="0" y="0"/>
                <wp:positionH relativeFrom="column">
                  <wp:posOffset>5028565</wp:posOffset>
                </wp:positionH>
                <wp:positionV relativeFrom="paragraph">
                  <wp:posOffset>1419391</wp:posOffset>
                </wp:positionV>
                <wp:extent cx="38100" cy="123825"/>
                <wp:effectExtent l="0" t="0" r="19050" b="28575"/>
                <wp:wrapNone/>
                <wp:docPr id="317" name="Straight Connector 317"/>
                <wp:cNvGraphicFramePr/>
                <a:graphic xmlns:a="http://schemas.openxmlformats.org/drawingml/2006/main">
                  <a:graphicData uri="http://schemas.microsoft.com/office/word/2010/wordprocessingShape">
                    <wps:wsp>
                      <wps:cNvCnPr/>
                      <wps:spPr>
                        <a:xfrm flipH="1" flipV="1">
                          <a:off x="0" y="0"/>
                          <a:ext cx="38100" cy="123825"/>
                        </a:xfrm>
                        <a:prstGeom prst="line">
                          <a:avLst/>
                        </a:prstGeom>
                        <a:ln w="25400">
                          <a:solidFill>
                            <a:schemeClr val="accent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69314D" id="Straight Connector 317" o:spid="_x0000_s1026" style="position:absolute;flip:x 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95pt,111.75pt" to="398.9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" strokecolor="#f79646 [3209]" strokeweight="2pt"/>
            </w:pict>
          </mc:Fallback>
        </mc:AlternateContent>
      </w:r>
      <w:r>
        <w:rPr>
          <w:noProof/>
        </w:rPr>
        <mc:AlternateContent>
          <mc:Choice Requires="wps">
            <w:drawing>
              <wp:anchor distT="0" distB="0" distL="114300" distR="114300" simplePos="0" relativeHeight="251672576" behindDoc="0" locked="0" layoutInCell="1" allowOverlap="1" wp14:anchorId="131EAD34" wp14:editId="1AE76FDF">
                <wp:simplePos x="0" y="0"/>
                <wp:positionH relativeFrom="column">
                  <wp:posOffset>4675187</wp:posOffset>
                </wp:positionH>
                <wp:positionV relativeFrom="paragraph">
                  <wp:posOffset>1043305</wp:posOffset>
                </wp:positionV>
                <wp:extent cx="161925" cy="537209"/>
                <wp:effectExtent l="0" t="0" r="28575" b="15875"/>
                <wp:wrapNone/>
                <wp:docPr id="318" name="Straight Connector 318"/>
                <wp:cNvGraphicFramePr/>
                <a:graphic xmlns:a="http://schemas.openxmlformats.org/drawingml/2006/main">
                  <a:graphicData uri="http://schemas.microsoft.com/office/word/2010/wordprocessingShape">
                    <wps:wsp>
                      <wps:cNvCnPr/>
                      <wps:spPr>
                        <a:xfrm flipH="1" flipV="1">
                          <a:off x="0" y="0"/>
                          <a:ext cx="161925" cy="537209"/>
                        </a:xfrm>
                        <a:prstGeom prst="line">
                          <a:avLst/>
                        </a:prstGeom>
                        <a:ln w="25400">
                          <a:solidFill>
                            <a:schemeClr val="accent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05C272" id="Straight Connector 318" o:spid="_x0000_s1026" style="position:absolute;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8.1pt,82.15pt" to="380.85pt,1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" strokecolor="#f79646 [3209]" strokeweight="2pt"/>
            </w:pict>
          </mc:Fallback>
        </mc:AlternateContent>
      </w:r>
      <w:r>
        <w:rPr>
          <w:noProof/>
        </w:rPr>
        <mc:AlternateContent>
          <mc:Choice Requires="wps">
            <w:drawing>
              <wp:anchor distT="0" distB="0" distL="114300" distR="114300" simplePos="0" relativeHeight="251670528" behindDoc="0" locked="0" layoutInCell="1" allowOverlap="1" wp14:anchorId="3BBB7888" wp14:editId="220BCDED">
                <wp:simplePos x="0" y="0"/>
                <wp:positionH relativeFrom="column">
                  <wp:posOffset>4619942</wp:posOffset>
                </wp:positionH>
                <wp:positionV relativeFrom="paragraph">
                  <wp:posOffset>1494155</wp:posOffset>
                </wp:positionV>
                <wp:extent cx="38100" cy="123825"/>
                <wp:effectExtent l="0" t="0" r="19050" b="28575"/>
                <wp:wrapNone/>
                <wp:docPr id="316" name="Straight Connector 316"/>
                <wp:cNvGraphicFramePr/>
                <a:graphic xmlns:a="http://schemas.openxmlformats.org/drawingml/2006/main">
                  <a:graphicData uri="http://schemas.microsoft.com/office/word/2010/wordprocessingShape">
                    <wps:wsp>
                      <wps:cNvCnPr/>
                      <wps:spPr>
                        <a:xfrm flipH="1" flipV="1">
                          <a:off x="0" y="0"/>
                          <a:ext cx="38100" cy="123825"/>
                        </a:xfrm>
                        <a:prstGeom prst="line">
                          <a:avLst/>
                        </a:prstGeom>
                        <a:ln w="25400">
                          <a:solidFill>
                            <a:schemeClr val="accent6"/>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BDD1266" id="Straight Connector 316" o:spid="_x0000_s1026" style="position:absolute;flip:x y;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63.75pt,117.65pt" to="366.75pt,1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" strokecolor="#f79646 [3209]" strokeweight="2pt"/>
            </w:pict>
          </mc:Fallback>
        </mc:AlternateContent>
      </w:r>
      <w:r>
        <w:rPr>
          <w:noProof/>
        </w:rPr>
        <mc:AlternateContent>
          <mc:Choice Requires="wps">
            <w:drawing>
              <wp:anchor distT="0" distB="0" distL="114300" distR="114300" simplePos="0" relativeHeight="251669504" behindDoc="0" locked="0" layoutInCell="1" allowOverlap="1" wp14:anchorId="39E7D2BE" wp14:editId="0D8C8E1B">
                <wp:simplePos x="0" y="0"/>
                <wp:positionH relativeFrom="column">
                  <wp:posOffset>19685</wp:posOffset>
                </wp:positionH>
                <wp:positionV relativeFrom="paragraph">
                  <wp:posOffset>332626</wp:posOffset>
                </wp:positionV>
                <wp:extent cx="3597275" cy="1251585"/>
                <wp:effectExtent l="0" t="0" r="22225" b="24765"/>
                <wp:wrapNone/>
                <wp:docPr id="15" name="Freeform 15"/>
                <wp:cNvGraphicFramePr/>
                <a:graphic xmlns:a="http://schemas.openxmlformats.org/drawingml/2006/main">
                  <a:graphicData uri="http://schemas.microsoft.com/office/word/2010/wordprocessingShape">
                    <wps:wsp>
                      <wps:cNvSpPr/>
                      <wps:spPr>
                        <a:xfrm>
                          <a:off x="0" y="0"/>
                          <a:ext cx="3597275" cy="1251585"/>
                        </a:xfrm>
                        <a:custGeom>
                          <a:avLst/>
                          <a:gdLst>
                            <a:gd name="connsiteX0" fmla="*/ 1726415 w 1726415"/>
                            <a:gd name="connsiteY0" fmla="*/ 70610 h 144751"/>
                            <a:gd name="connsiteX1" fmla="*/ 769649 w 1726415"/>
                            <a:gd name="connsiteY1" fmla="*/ 144751 h 144751"/>
                            <a:gd name="connsiteX2" fmla="*/ 0 w 1726415"/>
                            <a:gd name="connsiteY2" fmla="*/ 0 h 144751"/>
                            <a:gd name="connsiteX0" fmla="*/ 1726415 w 1726415"/>
                            <a:gd name="connsiteY0" fmla="*/ 70610 h 258500"/>
                            <a:gd name="connsiteX1" fmla="*/ 1052169 w 1726415"/>
                            <a:gd name="connsiteY1" fmla="*/ 258500 h 258500"/>
                            <a:gd name="connsiteX2" fmla="*/ 0 w 1726415"/>
                            <a:gd name="connsiteY2" fmla="*/ 0 h 258500"/>
                            <a:gd name="connsiteX0" fmla="*/ 1726415 w 1726415"/>
                            <a:gd name="connsiteY0" fmla="*/ 70610 h 233836"/>
                            <a:gd name="connsiteX1" fmla="*/ 1052465 w 1726415"/>
                            <a:gd name="connsiteY1" fmla="*/ 233836 h 233836"/>
                            <a:gd name="connsiteX2" fmla="*/ 0 w 1726415"/>
                            <a:gd name="connsiteY2" fmla="*/ 0 h 233836"/>
                            <a:gd name="connsiteX0" fmla="*/ 1726415 w 1726415"/>
                            <a:gd name="connsiteY0" fmla="*/ 70610 h 438742"/>
                            <a:gd name="connsiteX1" fmla="*/ 985366 w 1726415"/>
                            <a:gd name="connsiteY1" fmla="*/ 438742 h 438742"/>
                            <a:gd name="connsiteX2" fmla="*/ 0 w 1726415"/>
                            <a:gd name="connsiteY2" fmla="*/ 0 h 438742"/>
                            <a:gd name="connsiteX0" fmla="*/ 1726415 w 1726415"/>
                            <a:gd name="connsiteY0" fmla="*/ 70610 h 237231"/>
                            <a:gd name="connsiteX1" fmla="*/ 1052464 w 1726415"/>
                            <a:gd name="connsiteY1" fmla="*/ 237231 h 237231"/>
                            <a:gd name="connsiteX2" fmla="*/ 0 w 1726415"/>
                            <a:gd name="connsiteY2" fmla="*/ 0 h 237231"/>
                            <a:gd name="connsiteX0" fmla="*/ 1726415 w 1726415"/>
                            <a:gd name="connsiteY0" fmla="*/ 70610 h 421108"/>
                            <a:gd name="connsiteX1" fmla="*/ 1006554 w 1726415"/>
                            <a:gd name="connsiteY1" fmla="*/ 421108 h 421108"/>
                            <a:gd name="connsiteX2" fmla="*/ 0 w 1726415"/>
                            <a:gd name="connsiteY2" fmla="*/ 0 h 421108"/>
                            <a:gd name="connsiteX0" fmla="*/ 1726415 w 1726415"/>
                            <a:gd name="connsiteY0" fmla="*/ 70610 h 257481"/>
                            <a:gd name="connsiteX1" fmla="*/ 1045683 w 1726415"/>
                            <a:gd name="connsiteY1" fmla="*/ 257481 h 257481"/>
                            <a:gd name="connsiteX2" fmla="*/ 0 w 1726415"/>
                            <a:gd name="connsiteY2" fmla="*/ 0 h 257481"/>
                            <a:gd name="connsiteX0" fmla="*/ 1726415 w 1726415"/>
                            <a:gd name="connsiteY0" fmla="*/ 70610 h 490771"/>
                            <a:gd name="connsiteX1" fmla="*/ 967990 w 1726415"/>
                            <a:gd name="connsiteY1" fmla="*/ 490771 h 490771"/>
                            <a:gd name="connsiteX2" fmla="*/ 0 w 1726415"/>
                            <a:gd name="connsiteY2" fmla="*/ 0 h 490771"/>
                            <a:gd name="connsiteX0" fmla="*/ 1726415 w 1726415"/>
                            <a:gd name="connsiteY0" fmla="*/ 70610 h 257707"/>
                            <a:gd name="connsiteX1" fmla="*/ 1056278 w 1726415"/>
                            <a:gd name="connsiteY1" fmla="*/ 257707 h 257707"/>
                            <a:gd name="connsiteX2" fmla="*/ 0 w 1726415"/>
                            <a:gd name="connsiteY2" fmla="*/ 0 h 257707"/>
                            <a:gd name="connsiteX0" fmla="*/ 1726415 w 1726415"/>
                            <a:gd name="connsiteY0" fmla="*/ 70610 h 240017"/>
                            <a:gd name="connsiteX1" fmla="*/ 1059809 w 1726415"/>
                            <a:gd name="connsiteY1" fmla="*/ 240017 h 240017"/>
                            <a:gd name="connsiteX2" fmla="*/ 0 w 1726415"/>
                            <a:gd name="connsiteY2" fmla="*/ 0 h 240017"/>
                            <a:gd name="connsiteX0" fmla="*/ 1726415 w 1726415"/>
                            <a:gd name="connsiteY0" fmla="*/ 67254 h 240017"/>
                            <a:gd name="connsiteX1" fmla="*/ 1059809 w 1726415"/>
                            <a:gd name="connsiteY1" fmla="*/ 240017 h 240017"/>
                            <a:gd name="connsiteX2" fmla="*/ 0 w 1726415"/>
                            <a:gd name="connsiteY2" fmla="*/ 0 h 240017"/>
                            <a:gd name="connsiteX0" fmla="*/ 1808027 w 1808027"/>
                            <a:gd name="connsiteY0" fmla="*/ 86079 h 258842"/>
                            <a:gd name="connsiteX1" fmla="*/ 1141421 w 1808027"/>
                            <a:gd name="connsiteY1" fmla="*/ 258842 h 258842"/>
                            <a:gd name="connsiteX2" fmla="*/ 81612 w 1808027"/>
                            <a:gd name="connsiteY2" fmla="*/ 18825 h 258842"/>
                            <a:gd name="connsiteX3" fmla="*/ 71020 w 1808027"/>
                            <a:gd name="connsiteY3" fmla="*/ 15295 h 258842"/>
                            <a:gd name="connsiteX0" fmla="*/ 2298413 w 2298413"/>
                            <a:gd name="connsiteY0" fmla="*/ 673043 h 845806"/>
                            <a:gd name="connsiteX1" fmla="*/ 1631807 w 2298413"/>
                            <a:gd name="connsiteY1" fmla="*/ 845806 h 845806"/>
                            <a:gd name="connsiteX2" fmla="*/ 571998 w 2298413"/>
                            <a:gd name="connsiteY2" fmla="*/ 605789 h 845806"/>
                            <a:gd name="connsiteX3" fmla="*/ 0 w 2298413"/>
                            <a:gd name="connsiteY3" fmla="*/ 0 h 845806"/>
                            <a:gd name="connsiteX0" fmla="*/ 2298413 w 2298413"/>
                            <a:gd name="connsiteY0" fmla="*/ 673043 h 845806"/>
                            <a:gd name="connsiteX1" fmla="*/ 1631807 w 2298413"/>
                            <a:gd name="connsiteY1" fmla="*/ 845806 h 845806"/>
                            <a:gd name="connsiteX2" fmla="*/ 579060 w 2298413"/>
                            <a:gd name="connsiteY2" fmla="*/ 605789 h 845806"/>
                            <a:gd name="connsiteX3" fmla="*/ 0 w 2298413"/>
                            <a:gd name="connsiteY3" fmla="*/ 0 h 845806"/>
                            <a:gd name="connsiteX0" fmla="*/ 2298413 w 2298413"/>
                            <a:gd name="connsiteY0" fmla="*/ 673043 h 845806"/>
                            <a:gd name="connsiteX1" fmla="*/ 1631807 w 2298413"/>
                            <a:gd name="connsiteY1" fmla="*/ 845806 h 845806"/>
                            <a:gd name="connsiteX2" fmla="*/ 579060 w 2298413"/>
                            <a:gd name="connsiteY2" fmla="*/ 605789 h 845806"/>
                            <a:gd name="connsiteX3" fmla="*/ 0 w 2298413"/>
                            <a:gd name="connsiteY3" fmla="*/ 0 h 845806"/>
                            <a:gd name="connsiteX0" fmla="*/ 2298413 w 2298413"/>
                            <a:gd name="connsiteY0" fmla="*/ 673043 h 845806"/>
                            <a:gd name="connsiteX1" fmla="*/ 1631807 w 2298413"/>
                            <a:gd name="connsiteY1" fmla="*/ 845806 h 845806"/>
                            <a:gd name="connsiteX2" fmla="*/ 579060 w 2298413"/>
                            <a:gd name="connsiteY2" fmla="*/ 605789 h 845806"/>
                            <a:gd name="connsiteX3" fmla="*/ 0 w 2298413"/>
                            <a:gd name="connsiteY3" fmla="*/ 0 h 845806"/>
                            <a:gd name="connsiteX0" fmla="*/ 2298413 w 2298413"/>
                            <a:gd name="connsiteY0" fmla="*/ 673043 h 845806"/>
                            <a:gd name="connsiteX1" fmla="*/ 1631807 w 2298413"/>
                            <a:gd name="connsiteY1" fmla="*/ 845806 h 845806"/>
                            <a:gd name="connsiteX2" fmla="*/ 579060 w 2298413"/>
                            <a:gd name="connsiteY2" fmla="*/ 605789 h 845806"/>
                            <a:gd name="connsiteX3" fmla="*/ 0 w 2298413"/>
                            <a:gd name="connsiteY3" fmla="*/ 0 h 845806"/>
                            <a:gd name="connsiteX0" fmla="*/ 2361972 w 2361972"/>
                            <a:gd name="connsiteY0" fmla="*/ 690709 h 863472"/>
                            <a:gd name="connsiteX1" fmla="*/ 1695366 w 2361972"/>
                            <a:gd name="connsiteY1" fmla="*/ 863472 h 863472"/>
                            <a:gd name="connsiteX2" fmla="*/ 642619 w 2361972"/>
                            <a:gd name="connsiteY2" fmla="*/ 623455 h 863472"/>
                            <a:gd name="connsiteX3" fmla="*/ 0 w 2361972"/>
                            <a:gd name="connsiteY3" fmla="*/ 0 h 863472"/>
                            <a:gd name="connsiteX0" fmla="*/ 2361972 w 2361972"/>
                            <a:gd name="connsiteY0" fmla="*/ 690709 h 863472"/>
                            <a:gd name="connsiteX1" fmla="*/ 1695366 w 2361972"/>
                            <a:gd name="connsiteY1" fmla="*/ 863472 h 863472"/>
                            <a:gd name="connsiteX2" fmla="*/ 642619 w 2361972"/>
                            <a:gd name="connsiteY2" fmla="*/ 623455 h 863472"/>
                            <a:gd name="connsiteX3" fmla="*/ 0 w 2361972"/>
                            <a:gd name="connsiteY3" fmla="*/ 0 h 863472"/>
                            <a:gd name="connsiteX0" fmla="*/ 2361972 w 2361972"/>
                            <a:gd name="connsiteY0" fmla="*/ 690709 h 863472"/>
                            <a:gd name="connsiteX1" fmla="*/ 1695366 w 2361972"/>
                            <a:gd name="connsiteY1" fmla="*/ 863472 h 863472"/>
                            <a:gd name="connsiteX2" fmla="*/ 642619 w 2361972"/>
                            <a:gd name="connsiteY2" fmla="*/ 623455 h 863472"/>
                            <a:gd name="connsiteX3" fmla="*/ 0 w 2361972"/>
                            <a:gd name="connsiteY3" fmla="*/ 0 h 863472"/>
                            <a:gd name="connsiteX0" fmla="*/ 2361972 w 2361972"/>
                            <a:gd name="connsiteY0" fmla="*/ 690709 h 863472"/>
                            <a:gd name="connsiteX1" fmla="*/ 1695366 w 2361972"/>
                            <a:gd name="connsiteY1" fmla="*/ 863472 h 863472"/>
                            <a:gd name="connsiteX2" fmla="*/ 642619 w 2361972"/>
                            <a:gd name="connsiteY2" fmla="*/ 623455 h 863472"/>
                            <a:gd name="connsiteX3" fmla="*/ 0 w 2361972"/>
                            <a:gd name="connsiteY3" fmla="*/ 0 h 863472"/>
                            <a:gd name="connsiteX0" fmla="*/ 2309006 w 2309006"/>
                            <a:gd name="connsiteY0" fmla="*/ 673047 h 845810"/>
                            <a:gd name="connsiteX1" fmla="*/ 1642400 w 2309006"/>
                            <a:gd name="connsiteY1" fmla="*/ 845810 h 845810"/>
                            <a:gd name="connsiteX2" fmla="*/ 589653 w 2309006"/>
                            <a:gd name="connsiteY2" fmla="*/ 605793 h 845810"/>
                            <a:gd name="connsiteX3" fmla="*/ 0 w 2309006"/>
                            <a:gd name="connsiteY3" fmla="*/ 0 h 845810"/>
                            <a:gd name="connsiteX0" fmla="*/ 2309006 w 2309006"/>
                            <a:gd name="connsiteY0" fmla="*/ 673047 h 845810"/>
                            <a:gd name="connsiteX1" fmla="*/ 1642400 w 2309006"/>
                            <a:gd name="connsiteY1" fmla="*/ 845810 h 845810"/>
                            <a:gd name="connsiteX2" fmla="*/ 589653 w 2309006"/>
                            <a:gd name="connsiteY2" fmla="*/ 605793 h 845810"/>
                            <a:gd name="connsiteX3" fmla="*/ 0 w 2309006"/>
                            <a:gd name="connsiteY3" fmla="*/ 0 h 845810"/>
                            <a:gd name="connsiteX0" fmla="*/ 2347251 w 2347251"/>
                            <a:gd name="connsiteY0" fmla="*/ 709815 h 882578"/>
                            <a:gd name="connsiteX1" fmla="*/ 1680645 w 2347251"/>
                            <a:gd name="connsiteY1" fmla="*/ 882578 h 882578"/>
                            <a:gd name="connsiteX2" fmla="*/ 627898 w 2347251"/>
                            <a:gd name="connsiteY2" fmla="*/ 642561 h 882578"/>
                            <a:gd name="connsiteX3" fmla="*/ 45306 w 2347251"/>
                            <a:gd name="connsiteY3" fmla="*/ 47360 h 882578"/>
                            <a:gd name="connsiteX4" fmla="*/ 38245 w 2347251"/>
                            <a:gd name="connsiteY4" fmla="*/ 36768 h 882578"/>
                            <a:gd name="connsiteX0" fmla="*/ 2626791 w 2626791"/>
                            <a:gd name="connsiteY0" fmla="*/ 747459 h 920222"/>
                            <a:gd name="connsiteX1" fmla="*/ 1960185 w 2626791"/>
                            <a:gd name="connsiteY1" fmla="*/ 920222 h 920222"/>
                            <a:gd name="connsiteX2" fmla="*/ 907438 w 2626791"/>
                            <a:gd name="connsiteY2" fmla="*/ 680205 h 920222"/>
                            <a:gd name="connsiteX3" fmla="*/ 324846 w 2626791"/>
                            <a:gd name="connsiteY3" fmla="*/ 85004 h 920222"/>
                            <a:gd name="connsiteX4" fmla="*/ 0 w 2626791"/>
                            <a:gd name="connsiteY4" fmla="*/ 224 h 920222"/>
                            <a:gd name="connsiteX0" fmla="*/ 2626791 w 2626791"/>
                            <a:gd name="connsiteY0" fmla="*/ 747235 h 919998"/>
                            <a:gd name="connsiteX1" fmla="*/ 1960185 w 2626791"/>
                            <a:gd name="connsiteY1" fmla="*/ 919998 h 919998"/>
                            <a:gd name="connsiteX2" fmla="*/ 907438 w 2626791"/>
                            <a:gd name="connsiteY2" fmla="*/ 679981 h 919998"/>
                            <a:gd name="connsiteX3" fmla="*/ 324846 w 2626791"/>
                            <a:gd name="connsiteY3" fmla="*/ 84780 h 919998"/>
                            <a:gd name="connsiteX4" fmla="*/ 0 w 2626791"/>
                            <a:gd name="connsiteY4" fmla="*/ 0 h 919998"/>
                            <a:gd name="connsiteX0" fmla="*/ 2626791 w 2626791"/>
                            <a:gd name="connsiteY0" fmla="*/ 747235 h 919998"/>
                            <a:gd name="connsiteX1" fmla="*/ 1960185 w 2626791"/>
                            <a:gd name="connsiteY1" fmla="*/ 919998 h 919998"/>
                            <a:gd name="connsiteX2" fmla="*/ 907438 w 2626791"/>
                            <a:gd name="connsiteY2" fmla="*/ 679981 h 919998"/>
                            <a:gd name="connsiteX3" fmla="*/ 324846 w 2626791"/>
                            <a:gd name="connsiteY3" fmla="*/ 84780 h 919998"/>
                            <a:gd name="connsiteX4" fmla="*/ 0 w 2626791"/>
                            <a:gd name="connsiteY4" fmla="*/ 0 h 919998"/>
                            <a:gd name="connsiteX0" fmla="*/ 2803345 w 2803345"/>
                            <a:gd name="connsiteY0" fmla="*/ 803755 h 976518"/>
                            <a:gd name="connsiteX1" fmla="*/ 2136739 w 2803345"/>
                            <a:gd name="connsiteY1" fmla="*/ 976518 h 976518"/>
                            <a:gd name="connsiteX2" fmla="*/ 1083992 w 2803345"/>
                            <a:gd name="connsiteY2" fmla="*/ 736501 h 976518"/>
                            <a:gd name="connsiteX3" fmla="*/ 501400 w 2803345"/>
                            <a:gd name="connsiteY3" fmla="*/ 141300 h 976518"/>
                            <a:gd name="connsiteX4" fmla="*/ 0 w 2803345"/>
                            <a:gd name="connsiteY4" fmla="*/ 0 h 976518"/>
                            <a:gd name="connsiteX0" fmla="*/ 3085831 w 3085831"/>
                            <a:gd name="connsiteY0" fmla="*/ 874403 h 1047166"/>
                            <a:gd name="connsiteX1" fmla="*/ 2419225 w 3085831"/>
                            <a:gd name="connsiteY1" fmla="*/ 1047166 h 1047166"/>
                            <a:gd name="connsiteX2" fmla="*/ 1366478 w 3085831"/>
                            <a:gd name="connsiteY2" fmla="*/ 807149 h 1047166"/>
                            <a:gd name="connsiteX3" fmla="*/ 783886 w 3085831"/>
                            <a:gd name="connsiteY3" fmla="*/ 211948 h 1047166"/>
                            <a:gd name="connsiteX4" fmla="*/ 0 w 3085831"/>
                            <a:gd name="connsiteY4" fmla="*/ 0 h 1047166"/>
                            <a:gd name="connsiteX0" fmla="*/ 3223536 w 3223536"/>
                            <a:gd name="connsiteY0" fmla="*/ 902648 h 1075411"/>
                            <a:gd name="connsiteX1" fmla="*/ 2556930 w 3223536"/>
                            <a:gd name="connsiteY1" fmla="*/ 1075411 h 1075411"/>
                            <a:gd name="connsiteX2" fmla="*/ 1504183 w 3223536"/>
                            <a:gd name="connsiteY2" fmla="*/ 835394 h 1075411"/>
                            <a:gd name="connsiteX3" fmla="*/ 921591 w 3223536"/>
                            <a:gd name="connsiteY3" fmla="*/ 240193 h 1075411"/>
                            <a:gd name="connsiteX4" fmla="*/ 0 w 3223536"/>
                            <a:gd name="connsiteY4" fmla="*/ 0 h 1075411"/>
                            <a:gd name="connsiteX0" fmla="*/ 2584460 w 2584460"/>
                            <a:gd name="connsiteY0" fmla="*/ 761381 h 934144"/>
                            <a:gd name="connsiteX1" fmla="*/ 1917854 w 2584460"/>
                            <a:gd name="connsiteY1" fmla="*/ 934144 h 934144"/>
                            <a:gd name="connsiteX2" fmla="*/ 865107 w 2584460"/>
                            <a:gd name="connsiteY2" fmla="*/ 694127 h 934144"/>
                            <a:gd name="connsiteX3" fmla="*/ 282515 w 2584460"/>
                            <a:gd name="connsiteY3" fmla="*/ 98926 h 934144"/>
                            <a:gd name="connsiteX4" fmla="*/ 0 w 2584460"/>
                            <a:gd name="connsiteY4" fmla="*/ 0 h 934144"/>
                            <a:gd name="connsiteX0" fmla="*/ 2584460 w 2584460"/>
                            <a:gd name="connsiteY0" fmla="*/ 743727 h 916490"/>
                            <a:gd name="connsiteX1" fmla="*/ 1917854 w 2584460"/>
                            <a:gd name="connsiteY1" fmla="*/ 916490 h 916490"/>
                            <a:gd name="connsiteX2" fmla="*/ 865107 w 2584460"/>
                            <a:gd name="connsiteY2" fmla="*/ 676473 h 916490"/>
                            <a:gd name="connsiteX3" fmla="*/ 282515 w 2584460"/>
                            <a:gd name="connsiteY3" fmla="*/ 81272 h 916490"/>
                            <a:gd name="connsiteX4" fmla="*/ 0 w 2584460"/>
                            <a:gd name="connsiteY4" fmla="*/ 0 h 916490"/>
                            <a:gd name="connsiteX0" fmla="*/ 2584460 w 2584460"/>
                            <a:gd name="connsiteY0" fmla="*/ 743727 h 916490"/>
                            <a:gd name="connsiteX1" fmla="*/ 1917854 w 2584460"/>
                            <a:gd name="connsiteY1" fmla="*/ 916490 h 916490"/>
                            <a:gd name="connsiteX2" fmla="*/ 865107 w 2584460"/>
                            <a:gd name="connsiteY2" fmla="*/ 676473 h 916490"/>
                            <a:gd name="connsiteX3" fmla="*/ 282515 w 2584460"/>
                            <a:gd name="connsiteY3" fmla="*/ 81272 h 916490"/>
                            <a:gd name="connsiteX4" fmla="*/ 0 w 2584460"/>
                            <a:gd name="connsiteY4" fmla="*/ 0 h 916490"/>
                            <a:gd name="connsiteX0" fmla="*/ 2584460 w 2584460"/>
                            <a:gd name="connsiteY0" fmla="*/ 743727 h 916490"/>
                            <a:gd name="connsiteX1" fmla="*/ 1917854 w 2584460"/>
                            <a:gd name="connsiteY1" fmla="*/ 916490 h 916490"/>
                            <a:gd name="connsiteX2" fmla="*/ 865107 w 2584460"/>
                            <a:gd name="connsiteY2" fmla="*/ 676473 h 916490"/>
                            <a:gd name="connsiteX3" fmla="*/ 282515 w 2584460"/>
                            <a:gd name="connsiteY3" fmla="*/ 81272 h 916490"/>
                            <a:gd name="connsiteX4" fmla="*/ 0 w 2584460"/>
                            <a:gd name="connsiteY4" fmla="*/ 0 h 916490"/>
                            <a:gd name="connsiteX0" fmla="*/ 2584460 w 2584460"/>
                            <a:gd name="connsiteY0" fmla="*/ 743727 h 916490"/>
                            <a:gd name="connsiteX1" fmla="*/ 1917854 w 2584460"/>
                            <a:gd name="connsiteY1" fmla="*/ 916490 h 916490"/>
                            <a:gd name="connsiteX2" fmla="*/ 865107 w 2584460"/>
                            <a:gd name="connsiteY2" fmla="*/ 676473 h 916490"/>
                            <a:gd name="connsiteX3" fmla="*/ 282515 w 2584460"/>
                            <a:gd name="connsiteY3" fmla="*/ 81272 h 916490"/>
                            <a:gd name="connsiteX4" fmla="*/ 0 w 2584460"/>
                            <a:gd name="connsiteY4" fmla="*/ 0 h 916490"/>
                            <a:gd name="connsiteX0" fmla="*/ 2584460 w 2584460"/>
                            <a:gd name="connsiteY0" fmla="*/ 743727 h 916490"/>
                            <a:gd name="connsiteX1" fmla="*/ 1917854 w 2584460"/>
                            <a:gd name="connsiteY1" fmla="*/ 916490 h 916490"/>
                            <a:gd name="connsiteX2" fmla="*/ 865107 w 2584460"/>
                            <a:gd name="connsiteY2" fmla="*/ 676473 h 916490"/>
                            <a:gd name="connsiteX3" fmla="*/ 282515 w 2584460"/>
                            <a:gd name="connsiteY3" fmla="*/ 81272 h 916490"/>
                            <a:gd name="connsiteX4" fmla="*/ 0 w 2584460"/>
                            <a:gd name="connsiteY4" fmla="*/ 0 h 916490"/>
                            <a:gd name="connsiteX0" fmla="*/ 2584460 w 2584460"/>
                            <a:gd name="connsiteY0" fmla="*/ 743727 h 916490"/>
                            <a:gd name="connsiteX1" fmla="*/ 1917854 w 2584460"/>
                            <a:gd name="connsiteY1" fmla="*/ 916490 h 916490"/>
                            <a:gd name="connsiteX2" fmla="*/ 865107 w 2584460"/>
                            <a:gd name="connsiteY2" fmla="*/ 676473 h 916490"/>
                            <a:gd name="connsiteX3" fmla="*/ 282515 w 2584460"/>
                            <a:gd name="connsiteY3" fmla="*/ 81272 h 916490"/>
                            <a:gd name="connsiteX4" fmla="*/ 0 w 2584460"/>
                            <a:gd name="connsiteY4" fmla="*/ 0 h 916490"/>
                            <a:gd name="connsiteX0" fmla="*/ 2584460 w 2584460"/>
                            <a:gd name="connsiteY0" fmla="*/ 743727 h 916490"/>
                            <a:gd name="connsiteX1" fmla="*/ 1917854 w 2584460"/>
                            <a:gd name="connsiteY1" fmla="*/ 916490 h 916490"/>
                            <a:gd name="connsiteX2" fmla="*/ 865107 w 2584460"/>
                            <a:gd name="connsiteY2" fmla="*/ 676473 h 916490"/>
                            <a:gd name="connsiteX3" fmla="*/ 282515 w 2584460"/>
                            <a:gd name="connsiteY3" fmla="*/ 81272 h 916490"/>
                            <a:gd name="connsiteX4" fmla="*/ 0 w 2584460"/>
                            <a:gd name="connsiteY4" fmla="*/ 0 h 916490"/>
                            <a:gd name="connsiteX0" fmla="*/ 2606428 w 2606428"/>
                            <a:gd name="connsiteY0" fmla="*/ 748049 h 920812"/>
                            <a:gd name="connsiteX1" fmla="*/ 1939822 w 2606428"/>
                            <a:gd name="connsiteY1" fmla="*/ 920812 h 920812"/>
                            <a:gd name="connsiteX2" fmla="*/ 887075 w 2606428"/>
                            <a:gd name="connsiteY2" fmla="*/ 680795 h 920812"/>
                            <a:gd name="connsiteX3" fmla="*/ 304483 w 2606428"/>
                            <a:gd name="connsiteY3" fmla="*/ 85594 h 920812"/>
                            <a:gd name="connsiteX4" fmla="*/ 21968 w 2606428"/>
                            <a:gd name="connsiteY4" fmla="*/ 4322 h 920812"/>
                            <a:gd name="connsiteX5" fmla="*/ 18438 w 2606428"/>
                            <a:gd name="connsiteY5" fmla="*/ 11383 h 920812"/>
                            <a:gd name="connsiteX0" fmla="*/ 3315379 w 3315379"/>
                            <a:gd name="connsiteY0" fmla="*/ 913212 h 1085975"/>
                            <a:gd name="connsiteX1" fmla="*/ 2648773 w 3315379"/>
                            <a:gd name="connsiteY1" fmla="*/ 1085975 h 1085975"/>
                            <a:gd name="connsiteX2" fmla="*/ 1596026 w 3315379"/>
                            <a:gd name="connsiteY2" fmla="*/ 845958 h 1085975"/>
                            <a:gd name="connsiteX3" fmla="*/ 1013434 w 3315379"/>
                            <a:gd name="connsiteY3" fmla="*/ 250757 h 1085975"/>
                            <a:gd name="connsiteX4" fmla="*/ 730919 w 3315379"/>
                            <a:gd name="connsiteY4" fmla="*/ 169485 h 1085975"/>
                            <a:gd name="connsiteX5" fmla="*/ 0 w 3315379"/>
                            <a:gd name="connsiteY5" fmla="*/ 10 h 1085975"/>
                            <a:gd name="connsiteX0" fmla="*/ 3372661 w 3372661"/>
                            <a:gd name="connsiteY0" fmla="*/ 924789 h 1097552"/>
                            <a:gd name="connsiteX1" fmla="*/ 2706055 w 3372661"/>
                            <a:gd name="connsiteY1" fmla="*/ 1097552 h 1097552"/>
                            <a:gd name="connsiteX2" fmla="*/ 1653308 w 3372661"/>
                            <a:gd name="connsiteY2" fmla="*/ 857535 h 1097552"/>
                            <a:gd name="connsiteX3" fmla="*/ 1070716 w 3372661"/>
                            <a:gd name="connsiteY3" fmla="*/ 262334 h 1097552"/>
                            <a:gd name="connsiteX4" fmla="*/ 788201 w 3372661"/>
                            <a:gd name="connsiteY4" fmla="*/ 181062 h 1097552"/>
                            <a:gd name="connsiteX5" fmla="*/ 57282 w 3372661"/>
                            <a:gd name="connsiteY5" fmla="*/ 11587 h 1097552"/>
                            <a:gd name="connsiteX6" fmla="*/ 46691 w 3372661"/>
                            <a:gd name="connsiteY6" fmla="*/ 15107 h 1097552"/>
                            <a:gd name="connsiteX0" fmla="*/ 3537810 w 3537810"/>
                            <a:gd name="connsiteY0" fmla="*/ 929687 h 1102450"/>
                            <a:gd name="connsiteX1" fmla="*/ 2871204 w 3537810"/>
                            <a:gd name="connsiteY1" fmla="*/ 1102450 h 1102450"/>
                            <a:gd name="connsiteX2" fmla="*/ 1818457 w 3537810"/>
                            <a:gd name="connsiteY2" fmla="*/ 862433 h 1102450"/>
                            <a:gd name="connsiteX3" fmla="*/ 1235865 w 3537810"/>
                            <a:gd name="connsiteY3" fmla="*/ 267232 h 1102450"/>
                            <a:gd name="connsiteX4" fmla="*/ 953350 w 3537810"/>
                            <a:gd name="connsiteY4" fmla="*/ 185960 h 1102450"/>
                            <a:gd name="connsiteX5" fmla="*/ 222431 w 3537810"/>
                            <a:gd name="connsiteY5" fmla="*/ 16485 h 1102450"/>
                            <a:gd name="connsiteX6" fmla="*/ 0 w 3537810"/>
                            <a:gd name="connsiteY6" fmla="*/ 4898 h 1102450"/>
                            <a:gd name="connsiteX0" fmla="*/ 3537810 w 3537810"/>
                            <a:gd name="connsiteY0" fmla="*/ 929687 h 1102450"/>
                            <a:gd name="connsiteX1" fmla="*/ 2871204 w 3537810"/>
                            <a:gd name="connsiteY1" fmla="*/ 1102450 h 1102450"/>
                            <a:gd name="connsiteX2" fmla="*/ 1818457 w 3537810"/>
                            <a:gd name="connsiteY2" fmla="*/ 862433 h 1102450"/>
                            <a:gd name="connsiteX3" fmla="*/ 1235865 w 3537810"/>
                            <a:gd name="connsiteY3" fmla="*/ 267232 h 1102450"/>
                            <a:gd name="connsiteX4" fmla="*/ 953350 w 3537810"/>
                            <a:gd name="connsiteY4" fmla="*/ 185960 h 1102450"/>
                            <a:gd name="connsiteX5" fmla="*/ 222431 w 3537810"/>
                            <a:gd name="connsiteY5" fmla="*/ 16485 h 1102450"/>
                            <a:gd name="connsiteX6" fmla="*/ 0 w 3537810"/>
                            <a:gd name="connsiteY6" fmla="*/ 4898 h 1102450"/>
                            <a:gd name="connsiteX0" fmla="*/ 3537810 w 3537810"/>
                            <a:gd name="connsiteY0" fmla="*/ 929687 h 1102450"/>
                            <a:gd name="connsiteX1" fmla="*/ 2871204 w 3537810"/>
                            <a:gd name="connsiteY1" fmla="*/ 1102450 h 1102450"/>
                            <a:gd name="connsiteX2" fmla="*/ 1818457 w 3537810"/>
                            <a:gd name="connsiteY2" fmla="*/ 862433 h 1102450"/>
                            <a:gd name="connsiteX3" fmla="*/ 1235865 w 3537810"/>
                            <a:gd name="connsiteY3" fmla="*/ 267232 h 1102450"/>
                            <a:gd name="connsiteX4" fmla="*/ 953350 w 3537810"/>
                            <a:gd name="connsiteY4" fmla="*/ 185960 h 1102450"/>
                            <a:gd name="connsiteX5" fmla="*/ 222431 w 3537810"/>
                            <a:gd name="connsiteY5" fmla="*/ 16485 h 1102450"/>
                            <a:gd name="connsiteX6" fmla="*/ 0 w 3537810"/>
                            <a:gd name="connsiteY6" fmla="*/ 4898 h 1102450"/>
                            <a:gd name="connsiteX0" fmla="*/ 3537810 w 3537810"/>
                            <a:gd name="connsiteY0" fmla="*/ 925947 h 1098710"/>
                            <a:gd name="connsiteX1" fmla="*/ 2871204 w 3537810"/>
                            <a:gd name="connsiteY1" fmla="*/ 1098710 h 1098710"/>
                            <a:gd name="connsiteX2" fmla="*/ 1818457 w 3537810"/>
                            <a:gd name="connsiteY2" fmla="*/ 858693 h 1098710"/>
                            <a:gd name="connsiteX3" fmla="*/ 1235865 w 3537810"/>
                            <a:gd name="connsiteY3" fmla="*/ 263492 h 1098710"/>
                            <a:gd name="connsiteX4" fmla="*/ 953350 w 3537810"/>
                            <a:gd name="connsiteY4" fmla="*/ 182220 h 1098710"/>
                            <a:gd name="connsiteX5" fmla="*/ 222431 w 3537810"/>
                            <a:gd name="connsiteY5" fmla="*/ 12745 h 1098710"/>
                            <a:gd name="connsiteX6" fmla="*/ 0 w 3537810"/>
                            <a:gd name="connsiteY6" fmla="*/ 1158 h 1098710"/>
                            <a:gd name="connsiteX0" fmla="*/ 3556465 w 3556465"/>
                            <a:gd name="connsiteY0" fmla="*/ 925947 h 1098710"/>
                            <a:gd name="connsiteX1" fmla="*/ 2889859 w 3556465"/>
                            <a:gd name="connsiteY1" fmla="*/ 1098710 h 1098710"/>
                            <a:gd name="connsiteX2" fmla="*/ 1837112 w 3556465"/>
                            <a:gd name="connsiteY2" fmla="*/ 858693 h 1098710"/>
                            <a:gd name="connsiteX3" fmla="*/ 1254520 w 3556465"/>
                            <a:gd name="connsiteY3" fmla="*/ 263492 h 1098710"/>
                            <a:gd name="connsiteX4" fmla="*/ 972005 w 3556465"/>
                            <a:gd name="connsiteY4" fmla="*/ 182220 h 1098710"/>
                            <a:gd name="connsiteX5" fmla="*/ 241086 w 3556465"/>
                            <a:gd name="connsiteY5" fmla="*/ 12745 h 1098710"/>
                            <a:gd name="connsiteX6" fmla="*/ 18655 w 3556465"/>
                            <a:gd name="connsiteY6" fmla="*/ 1158 h 1098710"/>
                            <a:gd name="connsiteX7" fmla="*/ 11594 w 3556465"/>
                            <a:gd name="connsiteY7" fmla="*/ 10592 h 1098710"/>
                            <a:gd name="connsiteX0" fmla="*/ 3550449 w 3550449"/>
                            <a:gd name="connsiteY0" fmla="*/ 1067206 h 1239969"/>
                            <a:gd name="connsiteX1" fmla="*/ 2883843 w 3550449"/>
                            <a:gd name="connsiteY1" fmla="*/ 1239969 h 1239969"/>
                            <a:gd name="connsiteX2" fmla="*/ 1831096 w 3550449"/>
                            <a:gd name="connsiteY2" fmla="*/ 999952 h 1239969"/>
                            <a:gd name="connsiteX3" fmla="*/ 1248504 w 3550449"/>
                            <a:gd name="connsiteY3" fmla="*/ 404751 h 1239969"/>
                            <a:gd name="connsiteX4" fmla="*/ 965989 w 3550449"/>
                            <a:gd name="connsiteY4" fmla="*/ 323479 h 1239969"/>
                            <a:gd name="connsiteX5" fmla="*/ 235070 w 3550449"/>
                            <a:gd name="connsiteY5" fmla="*/ 154004 h 1239969"/>
                            <a:gd name="connsiteX6" fmla="*/ 12639 w 3550449"/>
                            <a:gd name="connsiteY6" fmla="*/ 142417 h 1239969"/>
                            <a:gd name="connsiteX7" fmla="*/ 33827 w 3550449"/>
                            <a:gd name="connsiteY7" fmla="*/ 19 h 1239969"/>
                            <a:gd name="connsiteX0" fmla="*/ 3537810 w 3537810"/>
                            <a:gd name="connsiteY0" fmla="*/ 1067598 h 1240361"/>
                            <a:gd name="connsiteX1" fmla="*/ 2871204 w 3537810"/>
                            <a:gd name="connsiteY1" fmla="*/ 1240361 h 1240361"/>
                            <a:gd name="connsiteX2" fmla="*/ 1818457 w 3537810"/>
                            <a:gd name="connsiteY2" fmla="*/ 1000344 h 1240361"/>
                            <a:gd name="connsiteX3" fmla="*/ 1235865 w 3537810"/>
                            <a:gd name="connsiteY3" fmla="*/ 405143 h 1240361"/>
                            <a:gd name="connsiteX4" fmla="*/ 953350 w 3537810"/>
                            <a:gd name="connsiteY4" fmla="*/ 323871 h 1240361"/>
                            <a:gd name="connsiteX5" fmla="*/ 222431 w 3537810"/>
                            <a:gd name="connsiteY5" fmla="*/ 154396 h 1240361"/>
                            <a:gd name="connsiteX6" fmla="*/ 0 w 3537810"/>
                            <a:gd name="connsiteY6" fmla="*/ 142809 h 1240361"/>
                            <a:gd name="connsiteX7" fmla="*/ 21188 w 3537810"/>
                            <a:gd name="connsiteY7" fmla="*/ 411 h 1240361"/>
                            <a:gd name="connsiteX0" fmla="*/ 3537810 w 3537810"/>
                            <a:gd name="connsiteY0" fmla="*/ 1078939 h 1251702"/>
                            <a:gd name="connsiteX1" fmla="*/ 2871204 w 3537810"/>
                            <a:gd name="connsiteY1" fmla="*/ 1251702 h 1251702"/>
                            <a:gd name="connsiteX2" fmla="*/ 1818457 w 3537810"/>
                            <a:gd name="connsiteY2" fmla="*/ 1011685 h 1251702"/>
                            <a:gd name="connsiteX3" fmla="*/ 1235865 w 3537810"/>
                            <a:gd name="connsiteY3" fmla="*/ 416484 h 1251702"/>
                            <a:gd name="connsiteX4" fmla="*/ 953350 w 3537810"/>
                            <a:gd name="connsiteY4" fmla="*/ 335212 h 1251702"/>
                            <a:gd name="connsiteX5" fmla="*/ 222431 w 3537810"/>
                            <a:gd name="connsiteY5" fmla="*/ 165737 h 1251702"/>
                            <a:gd name="connsiteX6" fmla="*/ 0 w 3537810"/>
                            <a:gd name="connsiteY6" fmla="*/ 154150 h 1251702"/>
                            <a:gd name="connsiteX7" fmla="*/ 21188 w 3537810"/>
                            <a:gd name="connsiteY7" fmla="*/ 11752 h 1251702"/>
                            <a:gd name="connsiteX8" fmla="*/ 10591 w 3537810"/>
                            <a:gd name="connsiteY8" fmla="*/ 7811 h 1251702"/>
                            <a:gd name="connsiteX0" fmla="*/ 3622547 w 3622547"/>
                            <a:gd name="connsiteY0" fmla="*/ 1081912 h 1254675"/>
                            <a:gd name="connsiteX1" fmla="*/ 2955941 w 3622547"/>
                            <a:gd name="connsiteY1" fmla="*/ 1254675 h 1254675"/>
                            <a:gd name="connsiteX2" fmla="*/ 1903194 w 3622547"/>
                            <a:gd name="connsiteY2" fmla="*/ 1014658 h 1254675"/>
                            <a:gd name="connsiteX3" fmla="*/ 1320602 w 3622547"/>
                            <a:gd name="connsiteY3" fmla="*/ 419457 h 1254675"/>
                            <a:gd name="connsiteX4" fmla="*/ 1038087 w 3622547"/>
                            <a:gd name="connsiteY4" fmla="*/ 338185 h 1254675"/>
                            <a:gd name="connsiteX5" fmla="*/ 307168 w 3622547"/>
                            <a:gd name="connsiteY5" fmla="*/ 168710 h 1254675"/>
                            <a:gd name="connsiteX6" fmla="*/ 84737 w 3622547"/>
                            <a:gd name="connsiteY6" fmla="*/ 157123 h 1254675"/>
                            <a:gd name="connsiteX7" fmla="*/ 105925 w 3622547"/>
                            <a:gd name="connsiteY7" fmla="*/ 14725 h 1254675"/>
                            <a:gd name="connsiteX8" fmla="*/ 0 w 3622547"/>
                            <a:gd name="connsiteY8" fmla="*/ 2973 h 1254675"/>
                            <a:gd name="connsiteX0" fmla="*/ 3622547 w 3622547"/>
                            <a:gd name="connsiteY0" fmla="*/ 1079439 h 1252202"/>
                            <a:gd name="connsiteX1" fmla="*/ 2955941 w 3622547"/>
                            <a:gd name="connsiteY1" fmla="*/ 1252202 h 1252202"/>
                            <a:gd name="connsiteX2" fmla="*/ 1903194 w 3622547"/>
                            <a:gd name="connsiteY2" fmla="*/ 1012185 h 1252202"/>
                            <a:gd name="connsiteX3" fmla="*/ 1320602 w 3622547"/>
                            <a:gd name="connsiteY3" fmla="*/ 416984 h 1252202"/>
                            <a:gd name="connsiteX4" fmla="*/ 1038087 w 3622547"/>
                            <a:gd name="connsiteY4" fmla="*/ 335712 h 1252202"/>
                            <a:gd name="connsiteX5" fmla="*/ 307168 w 3622547"/>
                            <a:gd name="connsiteY5" fmla="*/ 166237 h 1252202"/>
                            <a:gd name="connsiteX6" fmla="*/ 84737 w 3622547"/>
                            <a:gd name="connsiteY6" fmla="*/ 154650 h 1252202"/>
                            <a:gd name="connsiteX7" fmla="*/ 105925 w 3622547"/>
                            <a:gd name="connsiteY7" fmla="*/ 12252 h 1252202"/>
                            <a:gd name="connsiteX8" fmla="*/ 0 w 3622547"/>
                            <a:gd name="connsiteY8" fmla="*/ 500 h 1252202"/>
                            <a:gd name="connsiteX0" fmla="*/ 3565259 w 3565259"/>
                            <a:gd name="connsiteY0" fmla="*/ 1269526 h 1269526"/>
                            <a:gd name="connsiteX1" fmla="*/ 2955941 w 3565259"/>
                            <a:gd name="connsiteY1" fmla="*/ 1252202 h 1269526"/>
                            <a:gd name="connsiteX2" fmla="*/ 1903194 w 3565259"/>
                            <a:gd name="connsiteY2" fmla="*/ 1012185 h 1269526"/>
                            <a:gd name="connsiteX3" fmla="*/ 1320602 w 3565259"/>
                            <a:gd name="connsiteY3" fmla="*/ 416984 h 1269526"/>
                            <a:gd name="connsiteX4" fmla="*/ 1038087 w 3565259"/>
                            <a:gd name="connsiteY4" fmla="*/ 335712 h 1269526"/>
                            <a:gd name="connsiteX5" fmla="*/ 307168 w 3565259"/>
                            <a:gd name="connsiteY5" fmla="*/ 166237 h 1269526"/>
                            <a:gd name="connsiteX6" fmla="*/ 84737 w 3565259"/>
                            <a:gd name="connsiteY6" fmla="*/ 154650 h 1269526"/>
                            <a:gd name="connsiteX7" fmla="*/ 105925 w 3565259"/>
                            <a:gd name="connsiteY7" fmla="*/ 12252 h 1269526"/>
                            <a:gd name="connsiteX8" fmla="*/ 0 w 3565259"/>
                            <a:gd name="connsiteY8" fmla="*/ 500 h 1269526"/>
                            <a:gd name="connsiteX0" fmla="*/ 3623982 w 3623982"/>
                            <a:gd name="connsiteY0" fmla="*/ 1084501 h 1252202"/>
                            <a:gd name="connsiteX1" fmla="*/ 2955941 w 3623982"/>
                            <a:gd name="connsiteY1" fmla="*/ 1252202 h 1252202"/>
                            <a:gd name="connsiteX2" fmla="*/ 1903194 w 3623982"/>
                            <a:gd name="connsiteY2" fmla="*/ 1012185 h 1252202"/>
                            <a:gd name="connsiteX3" fmla="*/ 1320602 w 3623982"/>
                            <a:gd name="connsiteY3" fmla="*/ 416984 h 1252202"/>
                            <a:gd name="connsiteX4" fmla="*/ 1038087 w 3623982"/>
                            <a:gd name="connsiteY4" fmla="*/ 335712 h 1252202"/>
                            <a:gd name="connsiteX5" fmla="*/ 307168 w 3623982"/>
                            <a:gd name="connsiteY5" fmla="*/ 166237 h 1252202"/>
                            <a:gd name="connsiteX6" fmla="*/ 84737 w 3623982"/>
                            <a:gd name="connsiteY6" fmla="*/ 154650 h 1252202"/>
                            <a:gd name="connsiteX7" fmla="*/ 105925 w 3623982"/>
                            <a:gd name="connsiteY7" fmla="*/ 12252 h 1252202"/>
                            <a:gd name="connsiteX8" fmla="*/ 0 w 3623982"/>
                            <a:gd name="connsiteY8" fmla="*/ 500 h 1252202"/>
                            <a:gd name="connsiteX0" fmla="*/ 3580381 w 3580381"/>
                            <a:gd name="connsiteY0" fmla="*/ 1104775 h 1252202"/>
                            <a:gd name="connsiteX1" fmla="*/ 2955941 w 3580381"/>
                            <a:gd name="connsiteY1" fmla="*/ 1252202 h 1252202"/>
                            <a:gd name="connsiteX2" fmla="*/ 1903194 w 3580381"/>
                            <a:gd name="connsiteY2" fmla="*/ 1012185 h 1252202"/>
                            <a:gd name="connsiteX3" fmla="*/ 1320602 w 3580381"/>
                            <a:gd name="connsiteY3" fmla="*/ 416984 h 1252202"/>
                            <a:gd name="connsiteX4" fmla="*/ 1038087 w 3580381"/>
                            <a:gd name="connsiteY4" fmla="*/ 335712 h 1252202"/>
                            <a:gd name="connsiteX5" fmla="*/ 307168 w 3580381"/>
                            <a:gd name="connsiteY5" fmla="*/ 166237 h 1252202"/>
                            <a:gd name="connsiteX6" fmla="*/ 84737 w 3580381"/>
                            <a:gd name="connsiteY6" fmla="*/ 154650 h 1252202"/>
                            <a:gd name="connsiteX7" fmla="*/ 105925 w 3580381"/>
                            <a:gd name="connsiteY7" fmla="*/ 12252 h 1252202"/>
                            <a:gd name="connsiteX8" fmla="*/ 0 w 3580381"/>
                            <a:gd name="connsiteY8" fmla="*/ 500 h 1252202"/>
                            <a:gd name="connsiteX0" fmla="*/ 3598579 w 3598579"/>
                            <a:gd name="connsiteY0" fmla="*/ 1088009 h 1252202"/>
                            <a:gd name="connsiteX1" fmla="*/ 2955941 w 3598579"/>
                            <a:gd name="connsiteY1" fmla="*/ 1252202 h 1252202"/>
                            <a:gd name="connsiteX2" fmla="*/ 1903194 w 3598579"/>
                            <a:gd name="connsiteY2" fmla="*/ 1012185 h 1252202"/>
                            <a:gd name="connsiteX3" fmla="*/ 1320602 w 3598579"/>
                            <a:gd name="connsiteY3" fmla="*/ 416984 h 1252202"/>
                            <a:gd name="connsiteX4" fmla="*/ 1038087 w 3598579"/>
                            <a:gd name="connsiteY4" fmla="*/ 335712 h 1252202"/>
                            <a:gd name="connsiteX5" fmla="*/ 307168 w 3598579"/>
                            <a:gd name="connsiteY5" fmla="*/ 166237 h 1252202"/>
                            <a:gd name="connsiteX6" fmla="*/ 84737 w 3598579"/>
                            <a:gd name="connsiteY6" fmla="*/ 154650 h 1252202"/>
                            <a:gd name="connsiteX7" fmla="*/ 105925 w 3598579"/>
                            <a:gd name="connsiteY7" fmla="*/ 12252 h 1252202"/>
                            <a:gd name="connsiteX8" fmla="*/ 0 w 3598579"/>
                            <a:gd name="connsiteY8" fmla="*/ 500 h 12522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598579" h="1252202">
                              <a:moveTo>
                                <a:pt x="3598579" y="1088009"/>
                              </a:moveTo>
                              <a:lnTo>
                                <a:pt x="2955941" y="1252202"/>
                              </a:lnTo>
                              <a:lnTo>
                                <a:pt x="1903194" y="1012185"/>
                              </a:lnTo>
                              <a:cubicBezTo>
                                <a:pt x="1630637" y="872982"/>
                                <a:pt x="1418877" y="517949"/>
                                <a:pt x="1320602" y="416984"/>
                              </a:cubicBezTo>
                              <a:cubicBezTo>
                                <a:pt x="1204743" y="379597"/>
                                <a:pt x="1039264" y="337477"/>
                                <a:pt x="1038087" y="335712"/>
                              </a:cubicBezTo>
                              <a:cubicBezTo>
                                <a:pt x="990413" y="323344"/>
                                <a:pt x="308808" y="166365"/>
                                <a:pt x="307168" y="166237"/>
                              </a:cubicBezTo>
                              <a:cubicBezTo>
                                <a:pt x="88259" y="149169"/>
                                <a:pt x="86943" y="153917"/>
                                <a:pt x="84737" y="154650"/>
                              </a:cubicBezTo>
                              <a:cubicBezTo>
                                <a:pt x="102977" y="9540"/>
                                <a:pt x="107396" y="10287"/>
                                <a:pt x="105925" y="12252"/>
                              </a:cubicBezTo>
                              <a:cubicBezTo>
                                <a:pt x="-1756" y="-5078"/>
                                <a:pt x="2208" y="1321"/>
                                <a:pt x="0" y="500"/>
                              </a:cubicBezTo>
                            </a:path>
                          </a:pathLst>
                        </a:cu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8DBC6A" w14:textId="77777777" w:rsidR="00AF2833" w:rsidRDefault="00AF2833" w:rsidP="001932F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7D2BE" id="Freeform 15" o:spid="_x0000_s1027" style="position:absolute;margin-left:1.55pt;margin-top:26.2pt;width:283.25pt;height:98.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598579,125220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" adj="-11796480,,5400" path="m3598579,1088009r-642638,164193l1903194,1012185c1630637,872982,1418877,517949,1320602,416984,1204743,379597,1039264,337477,1038087,335712,990413,323344,308808,166365,307168,166237,88259,149169,86943,153917,84737,154650,102977,9540,107396,10287,105925,12252,-1756,-5078,2208,1321,,500e" filled="f" strokecolor="red" strokeweight="2pt">
                <v:stroke joinstyle="miter"/>
                <v:formulas/>
                <v:path arrowok="t" o:connecttype="custom" o:connectlocs="3597275,1087473;2954870,1251585;1902504,1011686;1320123,416779;1037711,335547;307057,166155;84706,154574;105887,12246;0,500" o:connectangles="0,0,0,0,0,0,0,0,0" textboxrect="0,0,3598579,1252202"/>
                <v:textbox>
                  <w:txbxContent>
                    <w:p w14:paraId="658DBC6A" w14:textId="77777777" w:rsidR="00AF2833" w:rsidRDefault="00AF2833" w:rsidP="001932FD">
                      <w:pPr>
                        <w:jc w:val="center"/>
                      </w:pP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6434556F" wp14:editId="46BE62EF">
                <wp:simplePos x="0" y="0"/>
                <wp:positionH relativeFrom="column">
                  <wp:posOffset>2882752</wp:posOffset>
                </wp:positionH>
                <wp:positionV relativeFrom="paragraph">
                  <wp:posOffset>1211141</wp:posOffset>
                </wp:positionV>
                <wp:extent cx="33992" cy="227330"/>
                <wp:effectExtent l="0" t="0" r="23495" b="20320"/>
                <wp:wrapNone/>
                <wp:docPr id="313" name="Straight Connector 313"/>
                <wp:cNvGraphicFramePr/>
                <a:graphic xmlns:a="http://schemas.openxmlformats.org/drawingml/2006/main">
                  <a:graphicData uri="http://schemas.microsoft.com/office/word/2010/wordprocessingShape">
                    <wps:wsp>
                      <wps:cNvCnPr/>
                      <wps:spPr>
                        <a:xfrm flipH="1">
                          <a:off x="0" y="0"/>
                          <a:ext cx="33992" cy="227330"/>
                        </a:xfrm>
                        <a:prstGeom prst="line">
                          <a:avLst/>
                        </a:prstGeom>
                        <a:ln w="25400">
                          <a:solidFill>
                            <a:schemeClr val="accent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FED7C8" id="Straight Connector 313" o:spid="_x0000_s1026" style="position:absolute;flip:x;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7pt,95.35pt" to="229.7pt,1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" strokecolor="#f79646 [3209]" strokeweight="2pt"/>
            </w:pict>
          </mc:Fallback>
        </mc:AlternateContent>
      </w:r>
      <w:r>
        <w:rPr>
          <w:noProof/>
        </w:rPr>
        <mc:AlternateContent>
          <mc:Choice Requires="wps">
            <w:drawing>
              <wp:anchor distT="0" distB="0" distL="114300" distR="114300" simplePos="0" relativeHeight="251661312" behindDoc="0" locked="0" layoutInCell="1" allowOverlap="1" wp14:anchorId="10E63BFA" wp14:editId="6B978E6E">
                <wp:simplePos x="0" y="0"/>
                <wp:positionH relativeFrom="column">
                  <wp:posOffset>5257482</wp:posOffset>
                </wp:positionH>
                <wp:positionV relativeFrom="paragraph">
                  <wp:posOffset>988695</wp:posOffset>
                </wp:positionV>
                <wp:extent cx="218440" cy="469991"/>
                <wp:effectExtent l="95250" t="38100" r="86360" b="25400"/>
                <wp:wrapNone/>
                <wp:docPr id="297" name="Rectangle 297"/>
                <wp:cNvGraphicFramePr/>
                <a:graphic xmlns:a="http://schemas.openxmlformats.org/drawingml/2006/main">
                  <a:graphicData uri="http://schemas.microsoft.com/office/word/2010/wordprocessingShape">
                    <wps:wsp>
                      <wps:cNvSpPr/>
                      <wps:spPr>
                        <a:xfrm rot="20141911">
                          <a:off x="0" y="0"/>
                          <a:ext cx="218440" cy="469991"/>
                        </a:xfrm>
                        <a:prstGeom prst="rect">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C72BAE" id="Rectangle 297" o:spid="_x0000_s1026" style="position:absolute;margin-left:413.95pt;margin-top:77.85pt;width:17.2pt;height:37pt;rotation:-1592622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" fillcolor="#00b050" stroked="f" strokeweight="2pt"/>
            </w:pict>
          </mc:Fallback>
        </mc:AlternateContent>
      </w:r>
      <w:r>
        <w:rPr>
          <w:noProof/>
        </w:rPr>
        <mc:AlternateContent>
          <mc:Choice Requires="wps">
            <w:drawing>
              <wp:anchor distT="0" distB="0" distL="114300" distR="114300" simplePos="0" relativeHeight="251665408" behindDoc="0" locked="0" layoutInCell="1" allowOverlap="1" wp14:anchorId="303FFD09" wp14:editId="21DB0B7A">
                <wp:simplePos x="0" y="0"/>
                <wp:positionH relativeFrom="column">
                  <wp:posOffset>179705</wp:posOffset>
                </wp:positionH>
                <wp:positionV relativeFrom="paragraph">
                  <wp:posOffset>186690</wp:posOffset>
                </wp:positionV>
                <wp:extent cx="655983" cy="224473"/>
                <wp:effectExtent l="0" t="0" r="10795" b="23495"/>
                <wp:wrapNone/>
                <wp:docPr id="311" name="Rectangle 311"/>
                <wp:cNvGraphicFramePr/>
                <a:graphic xmlns:a="http://schemas.openxmlformats.org/drawingml/2006/main">
                  <a:graphicData uri="http://schemas.microsoft.com/office/word/2010/wordprocessingShape">
                    <wps:wsp>
                      <wps:cNvSpPr/>
                      <wps:spPr>
                        <a:xfrm>
                          <a:off x="0" y="0"/>
                          <a:ext cx="655983" cy="224473"/>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A6E0CC" id="Rectangle 311" o:spid="_x0000_s1026" style="position:absolute;margin-left:14.15pt;margin-top:14.7pt;width:51.65pt;height:17.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" fillcolor="white [3212]" strokecolor="black [3213]" strokeweight=".5pt"/>
            </w:pict>
          </mc:Fallback>
        </mc:AlternateContent>
      </w:r>
      <w:r>
        <w:rPr>
          <w:noProof/>
        </w:rPr>
        <mc:AlternateContent>
          <mc:Choice Requires="wpg">
            <w:drawing>
              <wp:anchor distT="0" distB="0" distL="114300" distR="114300" simplePos="0" relativeHeight="251666432" behindDoc="0" locked="0" layoutInCell="1" allowOverlap="1" wp14:anchorId="6B540C8D" wp14:editId="12727722">
                <wp:simplePos x="0" y="0"/>
                <wp:positionH relativeFrom="column">
                  <wp:posOffset>178214</wp:posOffset>
                </wp:positionH>
                <wp:positionV relativeFrom="paragraph">
                  <wp:posOffset>151903</wp:posOffset>
                </wp:positionV>
                <wp:extent cx="720090" cy="317500"/>
                <wp:effectExtent l="19050" t="0" r="0" b="6350"/>
                <wp:wrapNone/>
                <wp:docPr id="310" name="Group 310"/>
                <wp:cNvGraphicFramePr/>
                <a:graphic xmlns:a="http://schemas.openxmlformats.org/drawingml/2006/main">
                  <a:graphicData uri="http://schemas.microsoft.com/office/word/2010/wordprocessingGroup">
                    <wpg:wgp>
                      <wpg:cNvGrpSpPr/>
                      <wpg:grpSpPr>
                        <a:xfrm>
                          <a:off x="0" y="0"/>
                          <a:ext cx="720090" cy="317500"/>
                          <a:chOff x="0" y="0"/>
                          <a:chExt cx="720090" cy="317500"/>
                        </a:xfrm>
                      </wpg:grpSpPr>
                      <wps:wsp>
                        <wps:cNvPr id="308" name="Text Box 2"/>
                        <wps:cNvSpPr txBox="1">
                          <a:spLocks noChangeArrowheads="1"/>
                        </wps:cNvSpPr>
                        <wps:spPr bwMode="auto">
                          <a:xfrm>
                            <a:off x="0" y="0"/>
                            <a:ext cx="720090" cy="317500"/>
                          </a:xfrm>
                          <a:prstGeom prst="rect">
                            <a:avLst/>
                          </a:prstGeom>
                          <a:noFill/>
                          <a:ln w="9525">
                            <a:noFill/>
                            <a:miter lim="800000"/>
                            <a:headEnd/>
                            <a:tailEnd/>
                          </a:ln>
                        </wps:spPr>
                        <wps:txbx>
                          <w:txbxContent>
                            <w:p w14:paraId="62216F78" w14:textId="77777777" w:rsidR="00AF2833" w:rsidRPr="00986CB8" w:rsidRDefault="00AF2833" w:rsidP="001932FD">
                              <w:pPr>
                                <w:spacing w:after="0"/>
                                <w:jc w:val="right"/>
                                <w:rPr>
                                  <w:sz w:val="12"/>
                                  <w:szCs w:val="12"/>
                                </w:rPr>
                              </w:pPr>
                              <w:r w:rsidRPr="00986CB8">
                                <w:rPr>
                                  <w:sz w:val="12"/>
                                  <w:szCs w:val="12"/>
                                </w:rPr>
                                <w:t>To sewage pumping house</w:t>
                              </w:r>
                            </w:p>
                          </w:txbxContent>
                        </wps:txbx>
                        <wps:bodyPr rot="0" vert="horz" wrap="square" lIns="91440" tIns="45720" rIns="91440" bIns="45720" anchor="t" anchorCtr="0">
                          <a:noAutofit/>
                        </wps:bodyPr>
                      </wps:wsp>
                      <wps:wsp>
                        <wps:cNvPr id="309" name="Straight Arrow Connector 309"/>
                        <wps:cNvCnPr/>
                        <wps:spPr>
                          <a:xfrm flipH="1">
                            <a:off x="23854" y="103367"/>
                            <a:ext cx="208300" cy="3531"/>
                          </a:xfrm>
                          <a:prstGeom prst="straightConnector1">
                            <a:avLst/>
                          </a:prstGeom>
                          <a:ln>
                            <a:solidFill>
                              <a:srgbClr val="FF0000"/>
                            </a:solidFill>
                            <a:tailEnd type="triangle" w="med"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B540C8D" id="Group 310" o:spid="_x0000_s1028" style="position:absolute;margin-left:14.05pt;margin-top:11.95pt;width:56.7pt;height:25pt;z-index:251666432" coordsize="720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">
                <v:shape id="_x0000_s1029" type="#_x0000_t202" style="position:absolute;width:7200;height:31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9B8IA&#10;AADcAAAADwAAAGRycy9kb3ducmV2LnhtbERPW2vCMBR+H+w/hCPsbU28bMzOKEMZ7Emxm4Jvh+bY&#10;ljUnocls/ffmQdjjx3dfrAbbigt1oXGsYZwpEMSlMw1XGn6+P5/fQISIbLB1TBquFGC1fHxYYG5c&#10;z3u6FLESKYRDjhrqGH0uZShrshgy54kTd3adxZhgV0nTYZ/CbSsnSr1Kiw2nhho9rWsqf4s/q+Gw&#10;PZ+OM7WrNvbF925Qku1cav00Gj7eQUQa4r/47v4yGqYqrU1n0hGQy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n0HwgAAANwAAAAPAAAAAAAAAAAAAAAAAJgCAABkcnMvZG93&#10;bnJldi54bWxQSwUGAAAAAAQABAD1AAAAhwMAAAAA&#10;" filled="f" stroked="f">
                  <v:textbox>
                    <w:txbxContent>
                      <w:p w14:paraId="62216F78" w14:textId="77777777" w:rsidR="00AF2833" w:rsidRPr="00986CB8" w:rsidRDefault="00AF2833" w:rsidP="001932FD">
                        <w:pPr>
                          <w:spacing w:after="0"/>
                          <w:jc w:val="right"/>
                          <w:rPr>
                            <w:sz w:val="12"/>
                            <w:szCs w:val="12"/>
                          </w:rPr>
                        </w:pPr>
                        <w:r w:rsidRPr="00986CB8">
                          <w:rPr>
                            <w:sz w:val="12"/>
                            <w:szCs w:val="12"/>
                          </w:rPr>
                          <w:t>To sewage pumping house</w:t>
                        </w:r>
                      </w:p>
                    </w:txbxContent>
                  </v:textbox>
                </v:shape>
                <v:shapetype id="_x0000_t32" coordsize="21600,21600" o:spt="32" o:oned="t" path="m,l21600,21600e" filled="f">
                  <v:path arrowok="t" fillok="f" o:connecttype="none"/>
                  <o:lock v:ext="edit" shapetype="t"/>
                </v:shapetype>
                <v:shape id="Straight Arrow Connector 309" o:spid="_x0000_s1030" type="#_x0000_t32" style="position:absolute;left:238;top:1033;width:2083;height:3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Qk8UAAADcAAAADwAAAGRycy9kb3ducmV2LnhtbESP0WoCMRRE3wX/IVyhb5q1ldKuRpGK&#10;1AcLVvsB1811s+3mZk1SXf36piD4OMzMGWYya20tTuRD5VjBcJCBIC6crrhU8LVb9l9AhIissXZM&#10;Ci4UYDbtdiaYa3fmTzptYykShEOOCkyMTS5lKAxZDAPXECfv4LzFmKQvpfZ4TnBby8cse5YWK04L&#10;Bht6M1T8bH+tAr++LkfH/cfoPew3l+/VwjizM0o99Nr5GESkNt7Dt/ZKK3jKXuH/TDoCcv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Y+Qk8UAAADcAAAADwAAAAAAAAAA&#10;AAAAAAChAgAAZHJzL2Rvd25yZXYueG1sUEsFBgAAAAAEAAQA+QAAAJMDAAAAAA==&#10;" strokecolor="red">
                  <v:stroke endarrow="block" endarrowlength="short"/>
                </v:shape>
              </v:group>
            </w:pict>
          </mc:Fallback>
        </mc:AlternateContent>
      </w:r>
      <w:r>
        <w:rPr>
          <w:noProof/>
        </w:rPr>
        <mc:AlternateContent>
          <mc:Choice Requires="wps">
            <w:drawing>
              <wp:anchor distT="0" distB="0" distL="114300" distR="114300" simplePos="0" relativeHeight="251663360" behindDoc="0" locked="0" layoutInCell="1" allowOverlap="1" wp14:anchorId="4C511B35" wp14:editId="5E8DA182">
                <wp:simplePos x="0" y="0"/>
                <wp:positionH relativeFrom="column">
                  <wp:posOffset>5681940</wp:posOffset>
                </wp:positionH>
                <wp:positionV relativeFrom="paragraph">
                  <wp:posOffset>952274</wp:posOffset>
                </wp:positionV>
                <wp:extent cx="191821" cy="340486"/>
                <wp:effectExtent l="76200" t="38100" r="74930" b="40640"/>
                <wp:wrapNone/>
                <wp:docPr id="301" name="Rectangle 301"/>
                <wp:cNvGraphicFramePr/>
                <a:graphic xmlns:a="http://schemas.openxmlformats.org/drawingml/2006/main">
                  <a:graphicData uri="http://schemas.microsoft.com/office/word/2010/wordprocessingShape">
                    <wps:wsp>
                      <wps:cNvSpPr/>
                      <wps:spPr>
                        <a:xfrm rot="20141911">
                          <a:off x="0" y="0"/>
                          <a:ext cx="191821" cy="340486"/>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57E978" id="Rectangle 301" o:spid="_x0000_s1026" style="position:absolute;margin-left:447.4pt;margin-top:75pt;width:15.1pt;height:26.8pt;rotation:-1592622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" fillcolor="red" stroked="f" strokeweight="2pt"/>
            </w:pict>
          </mc:Fallback>
        </mc:AlternateContent>
      </w:r>
      <w:r>
        <w:rPr>
          <w:noProof/>
        </w:rPr>
        <mc:AlternateContent>
          <mc:Choice Requires="wps">
            <w:drawing>
              <wp:anchor distT="0" distB="0" distL="114300" distR="114300" simplePos="0" relativeHeight="251660288" behindDoc="0" locked="0" layoutInCell="1" allowOverlap="1" wp14:anchorId="7A79EF96" wp14:editId="32E934E5">
                <wp:simplePos x="0" y="0"/>
                <wp:positionH relativeFrom="column">
                  <wp:posOffset>5139398</wp:posOffset>
                </wp:positionH>
                <wp:positionV relativeFrom="paragraph">
                  <wp:posOffset>838509</wp:posOffset>
                </wp:positionV>
                <wp:extent cx="910870" cy="766119"/>
                <wp:effectExtent l="0" t="0" r="22860" b="15240"/>
                <wp:wrapNone/>
                <wp:docPr id="24" name="Freeform 24"/>
                <wp:cNvGraphicFramePr/>
                <a:graphic xmlns:a="http://schemas.openxmlformats.org/drawingml/2006/main">
                  <a:graphicData uri="http://schemas.microsoft.com/office/word/2010/wordprocessingShape">
                    <wps:wsp>
                      <wps:cNvSpPr/>
                      <wps:spPr>
                        <a:xfrm>
                          <a:off x="0" y="0"/>
                          <a:ext cx="910870" cy="766119"/>
                        </a:xfrm>
                        <a:custGeom>
                          <a:avLst/>
                          <a:gdLst>
                            <a:gd name="connsiteX0" fmla="*/ 17653 w 910870"/>
                            <a:gd name="connsiteY0" fmla="*/ 494270 h 766119"/>
                            <a:gd name="connsiteX1" fmla="*/ 116507 w 910870"/>
                            <a:gd name="connsiteY1" fmla="*/ 766119 h 766119"/>
                            <a:gd name="connsiteX2" fmla="*/ 910870 w 910870"/>
                            <a:gd name="connsiteY2" fmla="*/ 413069 h 766119"/>
                            <a:gd name="connsiteX3" fmla="*/ 889687 w 910870"/>
                            <a:gd name="connsiteY3" fmla="*/ 289501 h 766119"/>
                            <a:gd name="connsiteX4" fmla="*/ 840260 w 910870"/>
                            <a:gd name="connsiteY4" fmla="*/ 296562 h 766119"/>
                            <a:gd name="connsiteX5" fmla="*/ 836729 w 910870"/>
                            <a:gd name="connsiteY5" fmla="*/ 218891 h 766119"/>
                            <a:gd name="connsiteX6" fmla="*/ 797894 w 910870"/>
                            <a:gd name="connsiteY6" fmla="*/ 105915 h 766119"/>
                            <a:gd name="connsiteX7" fmla="*/ 762589 w 910870"/>
                            <a:gd name="connsiteY7" fmla="*/ 63549 h 766119"/>
                            <a:gd name="connsiteX8" fmla="*/ 723753 w 910870"/>
                            <a:gd name="connsiteY8" fmla="*/ 49427 h 766119"/>
                            <a:gd name="connsiteX9" fmla="*/ 695509 w 910870"/>
                            <a:gd name="connsiteY9" fmla="*/ 56488 h 766119"/>
                            <a:gd name="connsiteX10" fmla="*/ 660204 w 910870"/>
                            <a:gd name="connsiteY10" fmla="*/ 84732 h 766119"/>
                            <a:gd name="connsiteX11" fmla="*/ 631960 w 910870"/>
                            <a:gd name="connsiteY11" fmla="*/ 0 h 766119"/>
                            <a:gd name="connsiteX12" fmla="*/ 285971 w 910870"/>
                            <a:gd name="connsiteY12" fmla="*/ 91793 h 766119"/>
                            <a:gd name="connsiteX13" fmla="*/ 38836 w 910870"/>
                            <a:gd name="connsiteY13" fmla="*/ 180056 h 766119"/>
                            <a:gd name="connsiteX14" fmla="*/ 0 w 910870"/>
                            <a:gd name="connsiteY14" fmla="*/ 204769 h 766119"/>
                            <a:gd name="connsiteX15" fmla="*/ 123568 w 910870"/>
                            <a:gd name="connsiteY15" fmla="*/ 455435 h 766119"/>
                            <a:gd name="connsiteX16" fmla="*/ 17653 w 910870"/>
                            <a:gd name="connsiteY16" fmla="*/ 494270 h 76611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910870" h="766119">
                              <a:moveTo>
                                <a:pt x="17653" y="494270"/>
                              </a:moveTo>
                              <a:lnTo>
                                <a:pt x="116507" y="766119"/>
                              </a:lnTo>
                              <a:lnTo>
                                <a:pt x="910870" y="413069"/>
                              </a:lnTo>
                              <a:lnTo>
                                <a:pt x="889687" y="289501"/>
                              </a:lnTo>
                              <a:lnTo>
                                <a:pt x="840260" y="296562"/>
                              </a:lnTo>
                              <a:lnTo>
                                <a:pt x="836729" y="218891"/>
                              </a:lnTo>
                              <a:lnTo>
                                <a:pt x="797894" y="105915"/>
                              </a:lnTo>
                              <a:lnTo>
                                <a:pt x="762589" y="63549"/>
                              </a:lnTo>
                              <a:lnTo>
                                <a:pt x="723753" y="49427"/>
                              </a:lnTo>
                              <a:lnTo>
                                <a:pt x="695509" y="56488"/>
                              </a:lnTo>
                              <a:lnTo>
                                <a:pt x="660204" y="84732"/>
                              </a:lnTo>
                              <a:lnTo>
                                <a:pt x="631960" y="0"/>
                              </a:lnTo>
                              <a:lnTo>
                                <a:pt x="285971" y="91793"/>
                              </a:lnTo>
                              <a:lnTo>
                                <a:pt x="38836" y="180056"/>
                              </a:lnTo>
                              <a:lnTo>
                                <a:pt x="0" y="204769"/>
                              </a:lnTo>
                              <a:lnTo>
                                <a:pt x="123568" y="455435"/>
                              </a:lnTo>
                              <a:lnTo>
                                <a:pt x="17653" y="494270"/>
                              </a:lnTo>
                              <a:close/>
                            </a:path>
                          </a:pathLst>
                        </a:custGeom>
                        <a:pattFill prst="pct25">
                          <a:fgClr>
                            <a:schemeClr val="accent1"/>
                          </a:fgClr>
                          <a:bgClr>
                            <a:schemeClr val="bg1"/>
                          </a:bgClr>
                        </a:pattFill>
                        <a:ln w="1270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5BCA47C" id="Freeform 24" o:spid="_x0000_s1026" style="position:absolute;margin-left:404.7pt;margin-top:66pt;width:71.7pt;height:60.3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910870,766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" path="m17653,494270r98854,271849l910870,413069,889687,289501r-49427,7061l836729,218891,797894,105915,762589,63549,723753,49427r-28244,7061l660204,84732,631960,,285971,91793,38836,180056,,204769,123568,455435,17653,494270xe" fillcolor="#4f81bd [3204]" strokecolor="#0070c0" strokeweight="1pt">
                <v:fill r:id="rId18" o:title="" color2="white [3212]" type="pattern"/>
                <v:path arrowok="t" o:connecttype="custom" o:connectlocs="17653,494270;116507,766119;910870,413069;889687,289501;840260,296562;836729,218891;797894,105915;762589,63549;723753,49427;695509,56488;660204,84732;631960,0;285971,91793;38836,180056;0,204769;123568,455435;17653,494270" o:connectangles="0,0,0,0,0,0,0,0,0,0,0,0,0,0,0,0,0"/>
              </v:shape>
            </w:pict>
          </mc:Fallback>
        </mc:AlternateContent>
      </w:r>
      <w:r>
        <w:rPr>
          <w:noProof/>
        </w:rPr>
        <w:drawing>
          <wp:inline distT="0" distB="0" distL="0" distR="0" wp14:anchorId="379F0225" wp14:editId="6A220DD2">
            <wp:extent cx="6112800" cy="2116800"/>
            <wp:effectExtent l="19050" t="19050" r="21590" b="17145"/>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9"/>
                    <a:srcRect l="5682" t="35035" r="5119" b="6978"/>
                    <a:stretch/>
                  </pic:blipFill>
                  <pic:spPr bwMode="auto">
                    <a:xfrm>
                      <a:off x="0" y="0"/>
                      <a:ext cx="6112800" cy="2116800"/>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226FE0FB" w14:textId="77777777" w:rsidR="00280E3C" w:rsidRDefault="00280E3C" w:rsidP="00581482"/>
    <w:p w14:paraId="392A768C" w14:textId="77777777" w:rsidR="00280E3C" w:rsidRDefault="00280E3C" w:rsidP="00581482"/>
    <w:p w14:paraId="2D12A4C3" w14:textId="77777777" w:rsidR="00280E3C" w:rsidRDefault="00280E3C" w:rsidP="00581482"/>
    <w:p w14:paraId="3F47A6C1" w14:textId="77777777" w:rsidR="00280E3C" w:rsidRDefault="00280E3C" w:rsidP="00581482"/>
    <w:p w14:paraId="3AD512C1" w14:textId="77777777" w:rsidR="00280E3C" w:rsidRDefault="00280E3C" w:rsidP="00581482"/>
    <w:p w14:paraId="1B3D4B62" w14:textId="77777777" w:rsidR="00280E3C" w:rsidRDefault="00280E3C" w:rsidP="00581482"/>
    <w:p w14:paraId="1981BD34" w14:textId="77777777" w:rsidR="00280E3C" w:rsidRDefault="00280E3C" w:rsidP="00581482"/>
    <w:p w14:paraId="21443C20" w14:textId="77777777" w:rsidR="00280E3C" w:rsidRDefault="00280E3C" w:rsidP="00581482"/>
    <w:p w14:paraId="2CE7D41D" w14:textId="77777777" w:rsidR="00280E3C" w:rsidRDefault="00280E3C" w:rsidP="00581482"/>
    <w:p w14:paraId="54C12B35" w14:textId="49517C8A" w:rsidR="00280E3C" w:rsidRPr="00280E3C" w:rsidRDefault="00280E3C" w:rsidP="00581482">
      <w:pPr>
        <w:rPr>
          <w:rStyle w:val="Heading2Char"/>
        </w:rPr>
      </w:pPr>
      <w:r w:rsidRPr="00280E3C">
        <w:rPr>
          <w:rStyle w:val="Heading2Char"/>
        </w:rPr>
        <w:lastRenderedPageBreak/>
        <w:t>Appendix 2  - Hyperlinks to background information</w:t>
      </w:r>
    </w:p>
    <w:p w14:paraId="11A385D2" w14:textId="0C21DE01" w:rsidR="00280E3C" w:rsidRDefault="00904FBA" w:rsidP="00581482">
      <w:pPr>
        <w:rPr>
          <w:rStyle w:val="Hyperlink"/>
        </w:rPr>
      </w:pPr>
      <w:r>
        <w:t xml:space="preserve">Energy Infrastructure Plan  - </w:t>
      </w:r>
      <w:hyperlink r:id="rId20" w:history="1">
        <w:r w:rsidR="00280E3C" w:rsidRPr="005F7148">
          <w:rPr>
            <w:rStyle w:val="Hyperlink"/>
          </w:rPr>
          <w:t>http://committees.scilly.gov.uk/documents/s20103/IoS_Infrastructure%20Plan_FINAL_IoS.pdf</w:t>
        </w:r>
      </w:hyperlink>
    </w:p>
    <w:p w14:paraId="0DCC4571" w14:textId="2A47122E" w:rsidR="00E57E74" w:rsidRDefault="00E57E74" w:rsidP="00581482">
      <w:pPr>
        <w:rPr>
          <w:rStyle w:val="Hyperlink"/>
        </w:rPr>
      </w:pPr>
      <w:r w:rsidRPr="00A22FD3">
        <w:rPr>
          <w:rStyle w:val="Hyperlink"/>
          <w:color w:val="auto"/>
          <w:u w:val="none"/>
        </w:rPr>
        <w:t>Island Futures Strategic Economic Plan -</w:t>
      </w:r>
      <w:r w:rsidRPr="00A22FD3">
        <w:rPr>
          <w:rStyle w:val="Hyperlink"/>
          <w:color w:val="auto"/>
        </w:rPr>
        <w:t xml:space="preserve"> </w:t>
      </w:r>
      <w:r w:rsidRPr="00E57E74">
        <w:rPr>
          <w:rStyle w:val="Hyperlink"/>
        </w:rPr>
        <w:t>http://www.scilly.gov.uk/island-futures-strategic-economic-plan-isles-scilly</w:t>
      </w:r>
    </w:p>
    <w:p w14:paraId="0A4E920D" w14:textId="32BCF787" w:rsidR="00904FBA" w:rsidRDefault="00904FBA" w:rsidP="00581482">
      <w:pPr>
        <w:rPr>
          <w:rStyle w:val="Hyperlink"/>
        </w:rPr>
      </w:pPr>
      <w:r w:rsidRPr="00A22FD3">
        <w:rPr>
          <w:rStyle w:val="Hyperlink"/>
          <w:color w:val="auto"/>
          <w:u w:val="none"/>
        </w:rPr>
        <w:t>Island Futures Infrastructure Plan -</w:t>
      </w:r>
      <w:r w:rsidRPr="00A22FD3">
        <w:rPr>
          <w:rStyle w:val="Hyperlink"/>
          <w:color w:val="auto"/>
        </w:rPr>
        <w:t xml:space="preserve"> </w:t>
      </w:r>
      <w:hyperlink r:id="rId21" w:history="1">
        <w:r w:rsidRPr="007D6368">
          <w:rPr>
            <w:rStyle w:val="Hyperlink"/>
          </w:rPr>
          <w:t>http://www.scilly.gov.uk/island-futures-infrastructure-plan</w:t>
        </w:r>
      </w:hyperlink>
    </w:p>
    <w:p w14:paraId="7709E407" w14:textId="239C7922" w:rsidR="00904FBA" w:rsidRDefault="00E57E74" w:rsidP="00581482">
      <w:pPr>
        <w:rPr>
          <w:rStyle w:val="Hyperlink"/>
        </w:rPr>
      </w:pPr>
      <w:r w:rsidRPr="00A22FD3">
        <w:rPr>
          <w:rStyle w:val="Hyperlink"/>
          <w:color w:val="auto"/>
          <w:u w:val="none"/>
        </w:rPr>
        <w:t>Island Futures Key Actions -</w:t>
      </w:r>
      <w:r w:rsidR="00EB45EE" w:rsidRPr="00A22FD3">
        <w:rPr>
          <w:rStyle w:val="Hyperlink"/>
          <w:color w:val="auto"/>
        </w:rPr>
        <w:t xml:space="preserve"> </w:t>
      </w:r>
      <w:r w:rsidRPr="00A22FD3">
        <w:rPr>
          <w:rStyle w:val="Hyperlink"/>
          <w:color w:val="auto"/>
        </w:rPr>
        <w:t xml:space="preserve"> </w:t>
      </w:r>
      <w:hyperlink r:id="rId22" w:history="1">
        <w:r w:rsidRPr="007D6368">
          <w:rPr>
            <w:rStyle w:val="Hyperlink"/>
          </w:rPr>
          <w:t>http://www.scilly.gov.uk/island-futures-key-actions</w:t>
        </w:r>
      </w:hyperlink>
    </w:p>
    <w:p w14:paraId="4231547A" w14:textId="7E9E8D37" w:rsidR="00E57E74" w:rsidRDefault="00EB45EE" w:rsidP="00581482">
      <w:r>
        <w:t xml:space="preserve">Island Futures Housing Growth Plan - </w:t>
      </w:r>
      <w:hyperlink r:id="rId23" w:history="1">
        <w:r w:rsidRPr="008917AB">
          <w:rPr>
            <w:rStyle w:val="Hyperlink"/>
          </w:rPr>
          <w:t>http://www.scilly.gov.uk/island-futures-housing-growth-plan</w:t>
        </w:r>
      </w:hyperlink>
      <w:bookmarkStart w:id="85" w:name="_GoBack"/>
      <w:bookmarkEnd w:id="85"/>
    </w:p>
    <w:p w14:paraId="6A535FAA" w14:textId="77777777" w:rsidR="00EB45EE" w:rsidRPr="00F95D89" w:rsidRDefault="00EB45EE" w:rsidP="00581482"/>
    <w:sectPr w:rsidR="00EB45EE" w:rsidRPr="00F95D89" w:rsidSect="00D45BDD">
      <w:pgSz w:w="16838" w:h="11906" w:orient="landscape"/>
      <w:pgMar w:top="1440" w:right="1276"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82649F" w14:textId="77777777" w:rsidR="00F52E8D" w:rsidRDefault="00F52E8D" w:rsidP="00124005">
      <w:pPr>
        <w:spacing w:after="0" w:line="240" w:lineRule="auto"/>
      </w:pPr>
      <w:r>
        <w:separator/>
      </w:r>
    </w:p>
  </w:endnote>
  <w:endnote w:type="continuationSeparator" w:id="0">
    <w:p w14:paraId="354DEEA5" w14:textId="77777777" w:rsidR="00F52E8D" w:rsidRDefault="00F52E8D" w:rsidP="001240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57CEB7" w14:textId="77777777" w:rsidR="00AF2833" w:rsidRDefault="00AF2833" w:rsidP="007340B8">
    <w:pPr>
      <w:pStyle w:val="Footer"/>
      <w:jc w:val="center"/>
      <w:rPr>
        <w:noProof/>
      </w:rPr>
    </w:pPr>
    <w:r>
      <w:fldChar w:fldCharType="begin"/>
    </w:r>
    <w:r>
      <w:instrText xml:space="preserve"> PAGE   \* MERGEFORMAT </w:instrText>
    </w:r>
    <w:r>
      <w:fldChar w:fldCharType="separate"/>
    </w:r>
    <w:r w:rsidR="00BF0591">
      <w:rPr>
        <w:noProof/>
      </w:rPr>
      <w:t>2</w:t>
    </w:r>
    <w:r>
      <w:rPr>
        <w:noProof/>
      </w:rPr>
      <w:fldChar w:fldCharType="end"/>
    </w:r>
  </w:p>
  <w:p w14:paraId="4257CEB8" w14:textId="77777777" w:rsidR="00AF2833" w:rsidRDefault="00AF28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FF3AF4" w14:textId="77777777" w:rsidR="00F52E8D" w:rsidRDefault="00F52E8D" w:rsidP="00124005">
      <w:pPr>
        <w:spacing w:after="0" w:line="240" w:lineRule="auto"/>
      </w:pPr>
      <w:r>
        <w:separator/>
      </w:r>
    </w:p>
  </w:footnote>
  <w:footnote w:type="continuationSeparator" w:id="0">
    <w:p w14:paraId="6D675EFA" w14:textId="77777777" w:rsidR="00F52E8D" w:rsidRDefault="00F52E8D" w:rsidP="00124005">
      <w:pPr>
        <w:spacing w:after="0" w:line="240" w:lineRule="auto"/>
      </w:pPr>
      <w:r>
        <w:continuationSeparator/>
      </w:r>
    </w:p>
  </w:footnote>
  <w:footnote w:id="1">
    <w:p w14:paraId="4257CEC3" w14:textId="660FECD3" w:rsidR="00AF2833" w:rsidRDefault="008A553F" w:rsidP="008A553F">
      <w:pPr>
        <w:pStyle w:val="FootnoteText"/>
        <w:tabs>
          <w:tab w:val="left" w:pos="956"/>
        </w:tabs>
      </w:pPr>
      <w:r>
        <w:tab/>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709A1"/>
    <w:multiLevelType w:val="multilevel"/>
    <w:tmpl w:val="26A6006C"/>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sz w:val="22"/>
        <w:szCs w:val="22"/>
      </w:rPr>
    </w:lvl>
    <w:lvl w:ilvl="2">
      <w:start w:val="1"/>
      <w:numFmt w:val="decimal"/>
      <w:lvlText w:val="%1.%2.%3."/>
      <w:lvlJc w:val="left"/>
      <w:pPr>
        <w:ind w:left="1224" w:hanging="504"/>
      </w:pPr>
      <w:rPr>
        <w:b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68F5759"/>
    <w:multiLevelType w:val="hybridMultilevel"/>
    <w:tmpl w:val="999428A8"/>
    <w:lvl w:ilvl="0" w:tplc="08090001">
      <w:start w:val="1"/>
      <w:numFmt w:val="bullet"/>
      <w:lvlText w:val=""/>
      <w:lvlJc w:val="left"/>
      <w:pPr>
        <w:ind w:left="2280" w:hanging="360"/>
      </w:pPr>
      <w:rPr>
        <w:rFonts w:ascii="Symbol" w:hAnsi="Symbol" w:hint="default"/>
      </w:rPr>
    </w:lvl>
    <w:lvl w:ilvl="1" w:tplc="08090003" w:tentative="1">
      <w:start w:val="1"/>
      <w:numFmt w:val="bullet"/>
      <w:lvlText w:val="o"/>
      <w:lvlJc w:val="left"/>
      <w:pPr>
        <w:ind w:left="3000" w:hanging="360"/>
      </w:pPr>
      <w:rPr>
        <w:rFonts w:ascii="Courier New" w:hAnsi="Courier New" w:cs="Courier New" w:hint="default"/>
      </w:rPr>
    </w:lvl>
    <w:lvl w:ilvl="2" w:tplc="08090005" w:tentative="1">
      <w:start w:val="1"/>
      <w:numFmt w:val="bullet"/>
      <w:lvlText w:val=""/>
      <w:lvlJc w:val="left"/>
      <w:pPr>
        <w:ind w:left="3720" w:hanging="360"/>
      </w:pPr>
      <w:rPr>
        <w:rFonts w:ascii="Wingdings" w:hAnsi="Wingdings" w:hint="default"/>
      </w:rPr>
    </w:lvl>
    <w:lvl w:ilvl="3" w:tplc="08090001" w:tentative="1">
      <w:start w:val="1"/>
      <w:numFmt w:val="bullet"/>
      <w:lvlText w:val=""/>
      <w:lvlJc w:val="left"/>
      <w:pPr>
        <w:ind w:left="4440" w:hanging="360"/>
      </w:pPr>
      <w:rPr>
        <w:rFonts w:ascii="Symbol" w:hAnsi="Symbol" w:hint="default"/>
      </w:rPr>
    </w:lvl>
    <w:lvl w:ilvl="4" w:tplc="08090003" w:tentative="1">
      <w:start w:val="1"/>
      <w:numFmt w:val="bullet"/>
      <w:lvlText w:val="o"/>
      <w:lvlJc w:val="left"/>
      <w:pPr>
        <w:ind w:left="5160" w:hanging="360"/>
      </w:pPr>
      <w:rPr>
        <w:rFonts w:ascii="Courier New" w:hAnsi="Courier New" w:cs="Courier New" w:hint="default"/>
      </w:rPr>
    </w:lvl>
    <w:lvl w:ilvl="5" w:tplc="08090005" w:tentative="1">
      <w:start w:val="1"/>
      <w:numFmt w:val="bullet"/>
      <w:lvlText w:val=""/>
      <w:lvlJc w:val="left"/>
      <w:pPr>
        <w:ind w:left="5880" w:hanging="360"/>
      </w:pPr>
      <w:rPr>
        <w:rFonts w:ascii="Wingdings" w:hAnsi="Wingdings" w:hint="default"/>
      </w:rPr>
    </w:lvl>
    <w:lvl w:ilvl="6" w:tplc="08090001" w:tentative="1">
      <w:start w:val="1"/>
      <w:numFmt w:val="bullet"/>
      <w:lvlText w:val=""/>
      <w:lvlJc w:val="left"/>
      <w:pPr>
        <w:ind w:left="6600" w:hanging="360"/>
      </w:pPr>
      <w:rPr>
        <w:rFonts w:ascii="Symbol" w:hAnsi="Symbol" w:hint="default"/>
      </w:rPr>
    </w:lvl>
    <w:lvl w:ilvl="7" w:tplc="08090003" w:tentative="1">
      <w:start w:val="1"/>
      <w:numFmt w:val="bullet"/>
      <w:lvlText w:val="o"/>
      <w:lvlJc w:val="left"/>
      <w:pPr>
        <w:ind w:left="7320" w:hanging="360"/>
      </w:pPr>
      <w:rPr>
        <w:rFonts w:ascii="Courier New" w:hAnsi="Courier New" w:cs="Courier New" w:hint="default"/>
      </w:rPr>
    </w:lvl>
    <w:lvl w:ilvl="8" w:tplc="08090005" w:tentative="1">
      <w:start w:val="1"/>
      <w:numFmt w:val="bullet"/>
      <w:lvlText w:val=""/>
      <w:lvlJc w:val="left"/>
      <w:pPr>
        <w:ind w:left="8040" w:hanging="360"/>
      </w:pPr>
      <w:rPr>
        <w:rFonts w:ascii="Wingdings" w:hAnsi="Wingdings" w:hint="default"/>
      </w:rPr>
    </w:lvl>
  </w:abstractNum>
  <w:abstractNum w:abstractNumId="2">
    <w:nsid w:val="234E3083"/>
    <w:multiLevelType w:val="multilevel"/>
    <w:tmpl w:val="51AA7210"/>
    <w:numStyleLink w:val="Style1"/>
  </w:abstractNum>
  <w:abstractNum w:abstractNumId="3">
    <w:nsid w:val="2D9C6B10"/>
    <w:multiLevelType w:val="hybridMultilevel"/>
    <w:tmpl w:val="15FCD0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47531A3"/>
    <w:multiLevelType w:val="multilevel"/>
    <w:tmpl w:val="7A908C08"/>
    <w:lvl w:ilvl="0">
      <w:start w:val="1"/>
      <w:numFmt w:val="decimal"/>
      <w:lvlText w:val="%1."/>
      <w:lvlJc w:val="left"/>
      <w:pPr>
        <w:ind w:left="432" w:hanging="432"/>
      </w:pPr>
      <w:rPr>
        <w:rFonts w:hint="default"/>
        <w:sz w:val="22"/>
        <w:szCs w:val="22"/>
      </w:rPr>
    </w:lvl>
    <w:lvl w:ilvl="1">
      <w:start w:val="3"/>
      <w:numFmt w:val="decimal"/>
      <w:lvlText w:val="%1.%2"/>
      <w:lvlJc w:val="left"/>
      <w:pPr>
        <w:ind w:left="576" w:hanging="576"/>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rPr>
    </w:lvl>
    <w:lvl w:ilvl="5">
      <w:start w:val="1"/>
      <w:numFmt w:val="decimal"/>
      <w:lvlText w:val="%1.%2.%3.%4.%5.%6"/>
      <w:lvlJc w:val="left"/>
      <w:pPr>
        <w:ind w:left="1152" w:hanging="1152"/>
      </w:pPr>
      <w:rPr>
        <w:rFonts w:hint="default"/>
        <w:b/>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584" w:hanging="1584"/>
      </w:pPr>
      <w:rPr>
        <w:rFonts w:hint="default"/>
        <w:b/>
      </w:rPr>
    </w:lvl>
  </w:abstractNum>
  <w:abstractNum w:abstractNumId="5">
    <w:nsid w:val="35182863"/>
    <w:multiLevelType w:val="hybridMultilevel"/>
    <w:tmpl w:val="4EFEF4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56E7935"/>
    <w:multiLevelType w:val="multilevel"/>
    <w:tmpl w:val="493C1472"/>
    <w:lvl w:ilvl="0">
      <w:start w:val="1"/>
      <w:numFmt w:val="decimal"/>
      <w:pStyle w:val="Heading1"/>
      <w:lvlText w:val="%1."/>
      <w:lvlJc w:val="left"/>
      <w:pPr>
        <w:ind w:left="432" w:hanging="432"/>
      </w:pPr>
      <w:rPr>
        <w:rFonts w:hint="default"/>
      </w:rPr>
    </w:lvl>
    <w:lvl w:ilvl="1">
      <w:start w:val="3"/>
      <w:numFmt w:val="decimal"/>
      <w:pStyle w:val="Heading2"/>
      <w:lvlText w:val="%1.%2"/>
      <w:lvlJc w:val="left"/>
      <w:pPr>
        <w:ind w:left="576" w:hanging="576"/>
      </w:pPr>
      <w:rPr>
        <w:rFonts w:hint="default"/>
        <w:b/>
      </w:rPr>
    </w:lvl>
    <w:lvl w:ilvl="2">
      <w:start w:val="1"/>
      <w:numFmt w:val="decimal"/>
      <w:pStyle w:val="Heading3"/>
      <w:lvlText w:val="%1.%2.%3"/>
      <w:lvlJc w:val="left"/>
      <w:pPr>
        <w:ind w:left="720" w:hanging="720"/>
      </w:pPr>
      <w:rPr>
        <w:rFonts w:hint="default"/>
        <w:b/>
      </w:rPr>
    </w:lvl>
    <w:lvl w:ilvl="3">
      <w:start w:val="1"/>
      <w:numFmt w:val="decimal"/>
      <w:pStyle w:val="Heading4"/>
      <w:lvlText w:val="%1.%2.%3.%4"/>
      <w:lvlJc w:val="left"/>
      <w:pPr>
        <w:ind w:left="864" w:hanging="864"/>
      </w:pPr>
      <w:rPr>
        <w:rFonts w:hint="default"/>
        <w:b/>
      </w:rPr>
    </w:lvl>
    <w:lvl w:ilvl="4">
      <w:start w:val="1"/>
      <w:numFmt w:val="decimal"/>
      <w:pStyle w:val="Heading5"/>
      <w:lvlText w:val="%1.%2.%3.%4.%5"/>
      <w:lvlJc w:val="left"/>
      <w:pPr>
        <w:ind w:left="1008" w:hanging="1008"/>
      </w:pPr>
      <w:rPr>
        <w:rFonts w:hint="default"/>
        <w:b/>
      </w:rPr>
    </w:lvl>
    <w:lvl w:ilvl="5">
      <w:start w:val="1"/>
      <w:numFmt w:val="decimal"/>
      <w:pStyle w:val="Heading6"/>
      <w:lvlText w:val="%1.%2.%3.%4.%5.%6"/>
      <w:lvlJc w:val="left"/>
      <w:pPr>
        <w:ind w:left="1152" w:hanging="1152"/>
      </w:pPr>
      <w:rPr>
        <w:rFonts w:hint="default"/>
        <w:b/>
      </w:rPr>
    </w:lvl>
    <w:lvl w:ilvl="6">
      <w:start w:val="1"/>
      <w:numFmt w:val="decimal"/>
      <w:pStyle w:val="Heading7"/>
      <w:lvlText w:val="%1.%2.%3.%4.%5.%6.%7"/>
      <w:lvlJc w:val="left"/>
      <w:pPr>
        <w:ind w:left="1296" w:hanging="1296"/>
      </w:pPr>
      <w:rPr>
        <w:rFonts w:hint="default"/>
        <w:b/>
      </w:rPr>
    </w:lvl>
    <w:lvl w:ilvl="7">
      <w:start w:val="1"/>
      <w:numFmt w:val="decimal"/>
      <w:pStyle w:val="Heading8"/>
      <w:lvlText w:val="%1.%2.%3.%4.%5.%6.%7.%8"/>
      <w:lvlJc w:val="left"/>
      <w:pPr>
        <w:ind w:left="1440" w:hanging="1440"/>
      </w:pPr>
      <w:rPr>
        <w:rFonts w:hint="default"/>
        <w:b/>
      </w:rPr>
    </w:lvl>
    <w:lvl w:ilvl="8">
      <w:start w:val="1"/>
      <w:numFmt w:val="decimal"/>
      <w:pStyle w:val="Heading9"/>
      <w:lvlText w:val="%1.%2.%3.%4.%5.%6.%7.%8.%9"/>
      <w:lvlJc w:val="left"/>
      <w:pPr>
        <w:ind w:left="1584" w:hanging="1584"/>
      </w:pPr>
      <w:rPr>
        <w:rFonts w:hint="default"/>
        <w:b/>
      </w:rPr>
    </w:lvl>
  </w:abstractNum>
  <w:abstractNum w:abstractNumId="7">
    <w:nsid w:val="47984401"/>
    <w:multiLevelType w:val="hybridMultilevel"/>
    <w:tmpl w:val="76309A46"/>
    <w:lvl w:ilvl="0" w:tplc="08090001">
      <w:start w:val="1"/>
      <w:numFmt w:val="bullet"/>
      <w:lvlText w:val=""/>
      <w:lvlJc w:val="left"/>
      <w:pPr>
        <w:ind w:left="2280" w:hanging="360"/>
      </w:pPr>
      <w:rPr>
        <w:rFonts w:ascii="Symbol" w:hAnsi="Symbol" w:hint="default"/>
      </w:rPr>
    </w:lvl>
    <w:lvl w:ilvl="1" w:tplc="08090003">
      <w:start w:val="1"/>
      <w:numFmt w:val="bullet"/>
      <w:lvlText w:val="o"/>
      <w:lvlJc w:val="left"/>
      <w:pPr>
        <w:ind w:left="3000" w:hanging="360"/>
      </w:pPr>
      <w:rPr>
        <w:rFonts w:ascii="Courier New" w:hAnsi="Courier New" w:cs="Courier New" w:hint="default"/>
      </w:rPr>
    </w:lvl>
    <w:lvl w:ilvl="2" w:tplc="08090005" w:tentative="1">
      <w:start w:val="1"/>
      <w:numFmt w:val="bullet"/>
      <w:lvlText w:val=""/>
      <w:lvlJc w:val="left"/>
      <w:pPr>
        <w:ind w:left="3720" w:hanging="360"/>
      </w:pPr>
      <w:rPr>
        <w:rFonts w:ascii="Wingdings" w:hAnsi="Wingdings" w:hint="default"/>
      </w:rPr>
    </w:lvl>
    <w:lvl w:ilvl="3" w:tplc="08090001" w:tentative="1">
      <w:start w:val="1"/>
      <w:numFmt w:val="bullet"/>
      <w:lvlText w:val=""/>
      <w:lvlJc w:val="left"/>
      <w:pPr>
        <w:ind w:left="4440" w:hanging="360"/>
      </w:pPr>
      <w:rPr>
        <w:rFonts w:ascii="Symbol" w:hAnsi="Symbol" w:hint="default"/>
      </w:rPr>
    </w:lvl>
    <w:lvl w:ilvl="4" w:tplc="08090003" w:tentative="1">
      <w:start w:val="1"/>
      <w:numFmt w:val="bullet"/>
      <w:lvlText w:val="o"/>
      <w:lvlJc w:val="left"/>
      <w:pPr>
        <w:ind w:left="5160" w:hanging="360"/>
      </w:pPr>
      <w:rPr>
        <w:rFonts w:ascii="Courier New" w:hAnsi="Courier New" w:cs="Courier New" w:hint="default"/>
      </w:rPr>
    </w:lvl>
    <w:lvl w:ilvl="5" w:tplc="08090005" w:tentative="1">
      <w:start w:val="1"/>
      <w:numFmt w:val="bullet"/>
      <w:lvlText w:val=""/>
      <w:lvlJc w:val="left"/>
      <w:pPr>
        <w:ind w:left="5880" w:hanging="360"/>
      </w:pPr>
      <w:rPr>
        <w:rFonts w:ascii="Wingdings" w:hAnsi="Wingdings" w:hint="default"/>
      </w:rPr>
    </w:lvl>
    <w:lvl w:ilvl="6" w:tplc="08090001" w:tentative="1">
      <w:start w:val="1"/>
      <w:numFmt w:val="bullet"/>
      <w:lvlText w:val=""/>
      <w:lvlJc w:val="left"/>
      <w:pPr>
        <w:ind w:left="6600" w:hanging="360"/>
      </w:pPr>
      <w:rPr>
        <w:rFonts w:ascii="Symbol" w:hAnsi="Symbol" w:hint="default"/>
      </w:rPr>
    </w:lvl>
    <w:lvl w:ilvl="7" w:tplc="08090003" w:tentative="1">
      <w:start w:val="1"/>
      <w:numFmt w:val="bullet"/>
      <w:lvlText w:val="o"/>
      <w:lvlJc w:val="left"/>
      <w:pPr>
        <w:ind w:left="7320" w:hanging="360"/>
      </w:pPr>
      <w:rPr>
        <w:rFonts w:ascii="Courier New" w:hAnsi="Courier New" w:cs="Courier New" w:hint="default"/>
      </w:rPr>
    </w:lvl>
    <w:lvl w:ilvl="8" w:tplc="08090005" w:tentative="1">
      <w:start w:val="1"/>
      <w:numFmt w:val="bullet"/>
      <w:lvlText w:val=""/>
      <w:lvlJc w:val="left"/>
      <w:pPr>
        <w:ind w:left="8040" w:hanging="360"/>
      </w:pPr>
      <w:rPr>
        <w:rFonts w:ascii="Wingdings" w:hAnsi="Wingdings" w:hint="default"/>
      </w:rPr>
    </w:lvl>
  </w:abstractNum>
  <w:abstractNum w:abstractNumId="8">
    <w:nsid w:val="57703668"/>
    <w:multiLevelType w:val="hybridMultilevel"/>
    <w:tmpl w:val="FC6696F6"/>
    <w:lvl w:ilvl="0" w:tplc="08090001">
      <w:start w:val="1"/>
      <w:numFmt w:val="bullet"/>
      <w:lvlText w:val=""/>
      <w:lvlJc w:val="left"/>
      <w:pPr>
        <w:ind w:left="2280" w:hanging="360"/>
      </w:pPr>
      <w:rPr>
        <w:rFonts w:ascii="Symbol" w:hAnsi="Symbol" w:hint="default"/>
      </w:rPr>
    </w:lvl>
    <w:lvl w:ilvl="1" w:tplc="08090003" w:tentative="1">
      <w:start w:val="1"/>
      <w:numFmt w:val="bullet"/>
      <w:lvlText w:val="o"/>
      <w:lvlJc w:val="left"/>
      <w:pPr>
        <w:ind w:left="3000" w:hanging="360"/>
      </w:pPr>
      <w:rPr>
        <w:rFonts w:ascii="Courier New" w:hAnsi="Courier New" w:cs="Courier New" w:hint="default"/>
      </w:rPr>
    </w:lvl>
    <w:lvl w:ilvl="2" w:tplc="08090005" w:tentative="1">
      <w:start w:val="1"/>
      <w:numFmt w:val="bullet"/>
      <w:lvlText w:val=""/>
      <w:lvlJc w:val="left"/>
      <w:pPr>
        <w:ind w:left="3720" w:hanging="360"/>
      </w:pPr>
      <w:rPr>
        <w:rFonts w:ascii="Wingdings" w:hAnsi="Wingdings" w:hint="default"/>
      </w:rPr>
    </w:lvl>
    <w:lvl w:ilvl="3" w:tplc="08090001" w:tentative="1">
      <w:start w:val="1"/>
      <w:numFmt w:val="bullet"/>
      <w:lvlText w:val=""/>
      <w:lvlJc w:val="left"/>
      <w:pPr>
        <w:ind w:left="4440" w:hanging="360"/>
      </w:pPr>
      <w:rPr>
        <w:rFonts w:ascii="Symbol" w:hAnsi="Symbol" w:hint="default"/>
      </w:rPr>
    </w:lvl>
    <w:lvl w:ilvl="4" w:tplc="08090003" w:tentative="1">
      <w:start w:val="1"/>
      <w:numFmt w:val="bullet"/>
      <w:lvlText w:val="o"/>
      <w:lvlJc w:val="left"/>
      <w:pPr>
        <w:ind w:left="5160" w:hanging="360"/>
      </w:pPr>
      <w:rPr>
        <w:rFonts w:ascii="Courier New" w:hAnsi="Courier New" w:cs="Courier New" w:hint="default"/>
      </w:rPr>
    </w:lvl>
    <w:lvl w:ilvl="5" w:tplc="08090005" w:tentative="1">
      <w:start w:val="1"/>
      <w:numFmt w:val="bullet"/>
      <w:lvlText w:val=""/>
      <w:lvlJc w:val="left"/>
      <w:pPr>
        <w:ind w:left="5880" w:hanging="360"/>
      </w:pPr>
      <w:rPr>
        <w:rFonts w:ascii="Wingdings" w:hAnsi="Wingdings" w:hint="default"/>
      </w:rPr>
    </w:lvl>
    <w:lvl w:ilvl="6" w:tplc="08090001" w:tentative="1">
      <w:start w:val="1"/>
      <w:numFmt w:val="bullet"/>
      <w:lvlText w:val=""/>
      <w:lvlJc w:val="left"/>
      <w:pPr>
        <w:ind w:left="6600" w:hanging="360"/>
      </w:pPr>
      <w:rPr>
        <w:rFonts w:ascii="Symbol" w:hAnsi="Symbol" w:hint="default"/>
      </w:rPr>
    </w:lvl>
    <w:lvl w:ilvl="7" w:tplc="08090003" w:tentative="1">
      <w:start w:val="1"/>
      <w:numFmt w:val="bullet"/>
      <w:lvlText w:val="o"/>
      <w:lvlJc w:val="left"/>
      <w:pPr>
        <w:ind w:left="7320" w:hanging="360"/>
      </w:pPr>
      <w:rPr>
        <w:rFonts w:ascii="Courier New" w:hAnsi="Courier New" w:cs="Courier New" w:hint="default"/>
      </w:rPr>
    </w:lvl>
    <w:lvl w:ilvl="8" w:tplc="08090005" w:tentative="1">
      <w:start w:val="1"/>
      <w:numFmt w:val="bullet"/>
      <w:lvlText w:val=""/>
      <w:lvlJc w:val="left"/>
      <w:pPr>
        <w:ind w:left="8040" w:hanging="360"/>
      </w:pPr>
      <w:rPr>
        <w:rFonts w:ascii="Wingdings" w:hAnsi="Wingdings" w:hint="default"/>
      </w:rPr>
    </w:lvl>
  </w:abstractNum>
  <w:abstractNum w:abstractNumId="9">
    <w:nsid w:val="5CBC5A50"/>
    <w:multiLevelType w:val="hybridMultilevel"/>
    <w:tmpl w:val="12EE8DCC"/>
    <w:lvl w:ilvl="0" w:tplc="08090001">
      <w:start w:val="1"/>
      <w:numFmt w:val="bullet"/>
      <w:lvlText w:val=""/>
      <w:lvlJc w:val="left"/>
      <w:pPr>
        <w:ind w:left="2280" w:hanging="360"/>
      </w:pPr>
      <w:rPr>
        <w:rFonts w:ascii="Symbol" w:hAnsi="Symbol" w:hint="default"/>
      </w:rPr>
    </w:lvl>
    <w:lvl w:ilvl="1" w:tplc="08090003" w:tentative="1">
      <w:start w:val="1"/>
      <w:numFmt w:val="bullet"/>
      <w:lvlText w:val="o"/>
      <w:lvlJc w:val="left"/>
      <w:pPr>
        <w:ind w:left="3000" w:hanging="360"/>
      </w:pPr>
      <w:rPr>
        <w:rFonts w:ascii="Courier New" w:hAnsi="Courier New" w:cs="Courier New" w:hint="default"/>
      </w:rPr>
    </w:lvl>
    <w:lvl w:ilvl="2" w:tplc="08090005" w:tentative="1">
      <w:start w:val="1"/>
      <w:numFmt w:val="bullet"/>
      <w:lvlText w:val=""/>
      <w:lvlJc w:val="left"/>
      <w:pPr>
        <w:ind w:left="3720" w:hanging="360"/>
      </w:pPr>
      <w:rPr>
        <w:rFonts w:ascii="Wingdings" w:hAnsi="Wingdings" w:hint="default"/>
      </w:rPr>
    </w:lvl>
    <w:lvl w:ilvl="3" w:tplc="08090001" w:tentative="1">
      <w:start w:val="1"/>
      <w:numFmt w:val="bullet"/>
      <w:lvlText w:val=""/>
      <w:lvlJc w:val="left"/>
      <w:pPr>
        <w:ind w:left="4440" w:hanging="360"/>
      </w:pPr>
      <w:rPr>
        <w:rFonts w:ascii="Symbol" w:hAnsi="Symbol" w:hint="default"/>
      </w:rPr>
    </w:lvl>
    <w:lvl w:ilvl="4" w:tplc="08090003" w:tentative="1">
      <w:start w:val="1"/>
      <w:numFmt w:val="bullet"/>
      <w:lvlText w:val="o"/>
      <w:lvlJc w:val="left"/>
      <w:pPr>
        <w:ind w:left="5160" w:hanging="360"/>
      </w:pPr>
      <w:rPr>
        <w:rFonts w:ascii="Courier New" w:hAnsi="Courier New" w:cs="Courier New" w:hint="default"/>
      </w:rPr>
    </w:lvl>
    <w:lvl w:ilvl="5" w:tplc="08090005" w:tentative="1">
      <w:start w:val="1"/>
      <w:numFmt w:val="bullet"/>
      <w:lvlText w:val=""/>
      <w:lvlJc w:val="left"/>
      <w:pPr>
        <w:ind w:left="5880" w:hanging="360"/>
      </w:pPr>
      <w:rPr>
        <w:rFonts w:ascii="Wingdings" w:hAnsi="Wingdings" w:hint="default"/>
      </w:rPr>
    </w:lvl>
    <w:lvl w:ilvl="6" w:tplc="08090001" w:tentative="1">
      <w:start w:val="1"/>
      <w:numFmt w:val="bullet"/>
      <w:lvlText w:val=""/>
      <w:lvlJc w:val="left"/>
      <w:pPr>
        <w:ind w:left="6600" w:hanging="360"/>
      </w:pPr>
      <w:rPr>
        <w:rFonts w:ascii="Symbol" w:hAnsi="Symbol" w:hint="default"/>
      </w:rPr>
    </w:lvl>
    <w:lvl w:ilvl="7" w:tplc="08090003" w:tentative="1">
      <w:start w:val="1"/>
      <w:numFmt w:val="bullet"/>
      <w:lvlText w:val="o"/>
      <w:lvlJc w:val="left"/>
      <w:pPr>
        <w:ind w:left="7320" w:hanging="360"/>
      </w:pPr>
      <w:rPr>
        <w:rFonts w:ascii="Courier New" w:hAnsi="Courier New" w:cs="Courier New" w:hint="default"/>
      </w:rPr>
    </w:lvl>
    <w:lvl w:ilvl="8" w:tplc="08090005" w:tentative="1">
      <w:start w:val="1"/>
      <w:numFmt w:val="bullet"/>
      <w:lvlText w:val=""/>
      <w:lvlJc w:val="left"/>
      <w:pPr>
        <w:ind w:left="8040" w:hanging="360"/>
      </w:pPr>
      <w:rPr>
        <w:rFonts w:ascii="Wingdings" w:hAnsi="Wingdings" w:hint="default"/>
      </w:rPr>
    </w:lvl>
  </w:abstractNum>
  <w:abstractNum w:abstractNumId="10">
    <w:nsid w:val="62787184"/>
    <w:multiLevelType w:val="multilevel"/>
    <w:tmpl w:val="0232B256"/>
    <w:lvl w:ilvl="0">
      <w:start w:val="55"/>
      <w:numFmt w:val="decimal"/>
      <w:pStyle w:val="Level1"/>
      <w:lvlText w:val="%1."/>
      <w:lvlJc w:val="left"/>
      <w:pPr>
        <w:tabs>
          <w:tab w:val="num" w:pos="851"/>
        </w:tabs>
        <w:ind w:left="851" w:hanging="851"/>
      </w:pPr>
      <w:rPr>
        <w:rFonts w:hint="default"/>
        <w:b w:val="0"/>
        <w:i w:val="0"/>
        <w:u w:val="none"/>
      </w:rPr>
    </w:lvl>
    <w:lvl w:ilvl="1">
      <w:start w:val="1"/>
      <w:numFmt w:val="decimal"/>
      <w:pStyle w:val="Level2"/>
      <w:lvlText w:val="%1.%2"/>
      <w:lvlJc w:val="left"/>
      <w:pPr>
        <w:tabs>
          <w:tab w:val="num" w:pos="1151"/>
        </w:tabs>
        <w:ind w:left="1151" w:hanging="851"/>
      </w:pPr>
      <w:rPr>
        <w:rFonts w:hint="default"/>
        <w:b w:val="0"/>
        <w:i w:val="0"/>
        <w:u w:val="none"/>
      </w:rPr>
    </w:lvl>
    <w:lvl w:ilvl="2">
      <w:start w:val="1"/>
      <w:numFmt w:val="decimal"/>
      <w:pStyle w:val="Level3"/>
      <w:lvlText w:val="%1.%2.%3"/>
      <w:lvlJc w:val="left"/>
      <w:pPr>
        <w:tabs>
          <w:tab w:val="num" w:pos="1843"/>
        </w:tabs>
        <w:ind w:left="1843" w:hanging="992"/>
      </w:pPr>
      <w:rPr>
        <w:rFonts w:hint="default"/>
        <w:b w:val="0"/>
        <w:i w:val="0"/>
        <w:u w:val="none"/>
      </w:rPr>
    </w:lvl>
    <w:lvl w:ilvl="3">
      <w:start w:val="1"/>
      <w:numFmt w:val="decimal"/>
      <w:pStyle w:val="Level4"/>
      <w:lvlText w:val="%1.%2.%3.%4"/>
      <w:lvlJc w:val="left"/>
      <w:pPr>
        <w:tabs>
          <w:tab w:val="num" w:pos="3176"/>
        </w:tabs>
        <w:ind w:left="3176" w:hanging="1276"/>
      </w:pPr>
      <w:rPr>
        <w:rFonts w:hint="default"/>
        <w:b w:val="0"/>
        <w:i w:val="0"/>
        <w:u w:val="none"/>
      </w:rPr>
    </w:lvl>
    <w:lvl w:ilvl="4">
      <w:start w:val="1"/>
      <w:numFmt w:val="lowerLetter"/>
      <w:pStyle w:val="Level5"/>
      <w:lvlText w:val="(%5)"/>
      <w:lvlJc w:val="left"/>
      <w:pPr>
        <w:tabs>
          <w:tab w:val="num" w:pos="3119"/>
        </w:tabs>
        <w:ind w:left="3119" w:hanging="1276"/>
      </w:pPr>
      <w:rPr>
        <w:rFonts w:hint="default"/>
        <w:b w:val="0"/>
        <w:i w:val="0"/>
        <w:u w:val="none"/>
      </w:rPr>
    </w:lvl>
    <w:lvl w:ilvl="5">
      <w:start w:val="1"/>
      <w:numFmt w:val="none"/>
      <w:lvlText w:val="(Not Defined)"/>
      <w:lvlJc w:val="left"/>
      <w:pPr>
        <w:tabs>
          <w:tab w:val="num" w:pos="3240"/>
        </w:tabs>
        <w:ind w:left="2736" w:hanging="936"/>
      </w:pPr>
      <w:rPr>
        <w:rFonts w:hint="default"/>
      </w:rPr>
    </w:lvl>
    <w:lvl w:ilvl="6">
      <w:start w:val="1"/>
      <w:numFmt w:val="none"/>
      <w:lvlText w:val="(Not Defined)"/>
      <w:lvlJc w:val="left"/>
      <w:pPr>
        <w:tabs>
          <w:tab w:val="num" w:pos="3600"/>
        </w:tabs>
        <w:ind w:left="3240" w:hanging="1080"/>
      </w:pPr>
      <w:rPr>
        <w:rFonts w:hint="default"/>
      </w:rPr>
    </w:lvl>
    <w:lvl w:ilvl="7">
      <w:start w:val="1"/>
      <w:numFmt w:val="none"/>
      <w:lvlText w:val="(Not Defined)"/>
      <w:lvlJc w:val="left"/>
      <w:pPr>
        <w:tabs>
          <w:tab w:val="num" w:pos="3960"/>
        </w:tabs>
        <w:ind w:left="3744" w:hanging="1224"/>
      </w:pPr>
      <w:rPr>
        <w:rFonts w:hint="default"/>
      </w:rPr>
    </w:lvl>
    <w:lvl w:ilvl="8">
      <w:start w:val="1"/>
      <w:numFmt w:val="none"/>
      <w:lvlText w:val="(Not Defined)"/>
      <w:lvlJc w:val="left"/>
      <w:pPr>
        <w:tabs>
          <w:tab w:val="num" w:pos="4320"/>
        </w:tabs>
        <w:ind w:left="4320" w:hanging="1440"/>
      </w:pPr>
      <w:rPr>
        <w:rFonts w:hint="default"/>
      </w:rPr>
    </w:lvl>
  </w:abstractNum>
  <w:abstractNum w:abstractNumId="11">
    <w:nsid w:val="7C5F09EB"/>
    <w:multiLevelType w:val="multilevel"/>
    <w:tmpl w:val="51AA7210"/>
    <w:styleLink w:val="Style1"/>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9"/>
  </w:num>
  <w:num w:numId="3">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0"/>
  </w:num>
  <w:num w:numId="7">
    <w:abstractNumId w:val="7"/>
  </w:num>
  <w:num w:numId="8">
    <w:abstractNumId w:val="8"/>
  </w:num>
  <w:num w:numId="9">
    <w:abstractNumId w:val="6"/>
  </w:num>
  <w:num w:numId="10">
    <w:abstractNumId w:val="4"/>
  </w:num>
  <w:num w:numId="11">
    <w:abstractNumId w:val="2"/>
    <w:lvlOverride w:ilvl="1">
      <w:lvl w:ilvl="1">
        <w:start w:val="1"/>
        <w:numFmt w:val="decimal"/>
        <w:lvlText w:val="%1.%2."/>
        <w:lvlJc w:val="left"/>
        <w:pPr>
          <w:ind w:left="792" w:hanging="432"/>
        </w:pPr>
        <w:rPr>
          <w:rFonts w:hint="default"/>
          <w:b w:val="0"/>
        </w:rPr>
      </w:lvl>
    </w:lvlOverride>
  </w:num>
  <w:num w:numId="12">
    <w:abstractNumId w:val="11"/>
  </w:num>
  <w:num w:numId="13">
    <w:abstractNumId w:val="6"/>
  </w:num>
  <w:num w:numId="14">
    <w:abstractNumId w:val="6"/>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rsons, Sean">
    <w15:presenceInfo w15:providerId="None" w15:userId="Parsons, Se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oNotTrackFormatting/>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59B"/>
    <w:rsid w:val="0000166D"/>
    <w:rsid w:val="00002C45"/>
    <w:rsid w:val="00006104"/>
    <w:rsid w:val="00006C86"/>
    <w:rsid w:val="0001137D"/>
    <w:rsid w:val="0001153D"/>
    <w:rsid w:val="0001308A"/>
    <w:rsid w:val="00014695"/>
    <w:rsid w:val="00014A62"/>
    <w:rsid w:val="000165FD"/>
    <w:rsid w:val="000167BC"/>
    <w:rsid w:val="00017F2A"/>
    <w:rsid w:val="0002033F"/>
    <w:rsid w:val="00022637"/>
    <w:rsid w:val="00023A7C"/>
    <w:rsid w:val="000242E2"/>
    <w:rsid w:val="00025BC6"/>
    <w:rsid w:val="00026616"/>
    <w:rsid w:val="00026869"/>
    <w:rsid w:val="000331FA"/>
    <w:rsid w:val="0003514F"/>
    <w:rsid w:val="00036419"/>
    <w:rsid w:val="00037767"/>
    <w:rsid w:val="000411EB"/>
    <w:rsid w:val="00041933"/>
    <w:rsid w:val="00041F83"/>
    <w:rsid w:val="00042325"/>
    <w:rsid w:val="0004265B"/>
    <w:rsid w:val="00042CD4"/>
    <w:rsid w:val="0004354C"/>
    <w:rsid w:val="0004631C"/>
    <w:rsid w:val="00046BC2"/>
    <w:rsid w:val="00046FE9"/>
    <w:rsid w:val="00047387"/>
    <w:rsid w:val="00047C7E"/>
    <w:rsid w:val="00050F2C"/>
    <w:rsid w:val="00052DA7"/>
    <w:rsid w:val="00055AE8"/>
    <w:rsid w:val="0005728D"/>
    <w:rsid w:val="00057F4B"/>
    <w:rsid w:val="00060948"/>
    <w:rsid w:val="00060BBD"/>
    <w:rsid w:val="00062900"/>
    <w:rsid w:val="00064B8B"/>
    <w:rsid w:val="00065C22"/>
    <w:rsid w:val="0006624B"/>
    <w:rsid w:val="0006659C"/>
    <w:rsid w:val="00066ED5"/>
    <w:rsid w:val="0007091E"/>
    <w:rsid w:val="000709CF"/>
    <w:rsid w:val="00070D23"/>
    <w:rsid w:val="00073724"/>
    <w:rsid w:val="000739D1"/>
    <w:rsid w:val="00074209"/>
    <w:rsid w:val="0007652F"/>
    <w:rsid w:val="0007712D"/>
    <w:rsid w:val="00077AC0"/>
    <w:rsid w:val="0008028A"/>
    <w:rsid w:val="00082A01"/>
    <w:rsid w:val="00082E47"/>
    <w:rsid w:val="00083329"/>
    <w:rsid w:val="0008334E"/>
    <w:rsid w:val="00083743"/>
    <w:rsid w:val="00083BB6"/>
    <w:rsid w:val="000844BA"/>
    <w:rsid w:val="00087267"/>
    <w:rsid w:val="00087D59"/>
    <w:rsid w:val="00090318"/>
    <w:rsid w:val="0009052B"/>
    <w:rsid w:val="000925D0"/>
    <w:rsid w:val="000933E5"/>
    <w:rsid w:val="0009376A"/>
    <w:rsid w:val="00093E3A"/>
    <w:rsid w:val="00095386"/>
    <w:rsid w:val="00096D9F"/>
    <w:rsid w:val="00097C0F"/>
    <w:rsid w:val="00097C5F"/>
    <w:rsid w:val="000A02C4"/>
    <w:rsid w:val="000A03E2"/>
    <w:rsid w:val="000A061F"/>
    <w:rsid w:val="000A1DCB"/>
    <w:rsid w:val="000A3933"/>
    <w:rsid w:val="000A416C"/>
    <w:rsid w:val="000A4385"/>
    <w:rsid w:val="000A5206"/>
    <w:rsid w:val="000A59FE"/>
    <w:rsid w:val="000A6292"/>
    <w:rsid w:val="000A679F"/>
    <w:rsid w:val="000B0CE6"/>
    <w:rsid w:val="000B3507"/>
    <w:rsid w:val="000B53CF"/>
    <w:rsid w:val="000B546A"/>
    <w:rsid w:val="000B796E"/>
    <w:rsid w:val="000C1C72"/>
    <w:rsid w:val="000C2941"/>
    <w:rsid w:val="000C2FC4"/>
    <w:rsid w:val="000C4334"/>
    <w:rsid w:val="000C5205"/>
    <w:rsid w:val="000C572D"/>
    <w:rsid w:val="000C6813"/>
    <w:rsid w:val="000C725D"/>
    <w:rsid w:val="000C79D2"/>
    <w:rsid w:val="000C7CB8"/>
    <w:rsid w:val="000D0958"/>
    <w:rsid w:val="000D248A"/>
    <w:rsid w:val="000D2493"/>
    <w:rsid w:val="000D4FD2"/>
    <w:rsid w:val="000D5807"/>
    <w:rsid w:val="000D5811"/>
    <w:rsid w:val="000D62C3"/>
    <w:rsid w:val="000D708B"/>
    <w:rsid w:val="000E00A9"/>
    <w:rsid w:val="000E0280"/>
    <w:rsid w:val="000E0D68"/>
    <w:rsid w:val="000E10F7"/>
    <w:rsid w:val="000E5AEA"/>
    <w:rsid w:val="000F0310"/>
    <w:rsid w:val="000F1C0B"/>
    <w:rsid w:val="000F2B84"/>
    <w:rsid w:val="000F2C85"/>
    <w:rsid w:val="000F35AE"/>
    <w:rsid w:val="000F456E"/>
    <w:rsid w:val="000F70E4"/>
    <w:rsid w:val="000F75C4"/>
    <w:rsid w:val="000F7F33"/>
    <w:rsid w:val="001046B2"/>
    <w:rsid w:val="001053D7"/>
    <w:rsid w:val="001060FF"/>
    <w:rsid w:val="00112CCF"/>
    <w:rsid w:val="001135FE"/>
    <w:rsid w:val="00113B7B"/>
    <w:rsid w:val="001154A9"/>
    <w:rsid w:val="00116A49"/>
    <w:rsid w:val="0011727F"/>
    <w:rsid w:val="00117A61"/>
    <w:rsid w:val="0012045D"/>
    <w:rsid w:val="00120F4A"/>
    <w:rsid w:val="00121A8B"/>
    <w:rsid w:val="00123C94"/>
    <w:rsid w:val="00124005"/>
    <w:rsid w:val="00125AB8"/>
    <w:rsid w:val="00127605"/>
    <w:rsid w:val="00130795"/>
    <w:rsid w:val="00130A5A"/>
    <w:rsid w:val="001320BA"/>
    <w:rsid w:val="00133403"/>
    <w:rsid w:val="001335C5"/>
    <w:rsid w:val="00134919"/>
    <w:rsid w:val="00135807"/>
    <w:rsid w:val="00137BF6"/>
    <w:rsid w:val="00137C72"/>
    <w:rsid w:val="00140B49"/>
    <w:rsid w:val="00141853"/>
    <w:rsid w:val="00141B38"/>
    <w:rsid w:val="00142136"/>
    <w:rsid w:val="001431B0"/>
    <w:rsid w:val="00143481"/>
    <w:rsid w:val="00144539"/>
    <w:rsid w:val="00144E29"/>
    <w:rsid w:val="00145709"/>
    <w:rsid w:val="001457F0"/>
    <w:rsid w:val="001473B1"/>
    <w:rsid w:val="00147FA3"/>
    <w:rsid w:val="00150DB0"/>
    <w:rsid w:val="00154B35"/>
    <w:rsid w:val="00155AAA"/>
    <w:rsid w:val="00155D7B"/>
    <w:rsid w:val="001604C0"/>
    <w:rsid w:val="0016173F"/>
    <w:rsid w:val="00162666"/>
    <w:rsid w:val="00162DC3"/>
    <w:rsid w:val="00165EF4"/>
    <w:rsid w:val="0016618E"/>
    <w:rsid w:val="00167BDF"/>
    <w:rsid w:val="00167FB8"/>
    <w:rsid w:val="00170D5A"/>
    <w:rsid w:val="001714AA"/>
    <w:rsid w:val="0017287F"/>
    <w:rsid w:val="00174F7C"/>
    <w:rsid w:val="001761E2"/>
    <w:rsid w:val="001761FF"/>
    <w:rsid w:val="00180DF2"/>
    <w:rsid w:val="00184B09"/>
    <w:rsid w:val="0018665C"/>
    <w:rsid w:val="00186BAB"/>
    <w:rsid w:val="00187387"/>
    <w:rsid w:val="001932FD"/>
    <w:rsid w:val="00194968"/>
    <w:rsid w:val="00196136"/>
    <w:rsid w:val="00196920"/>
    <w:rsid w:val="0019752E"/>
    <w:rsid w:val="00197964"/>
    <w:rsid w:val="001A20BC"/>
    <w:rsid w:val="001A3EEC"/>
    <w:rsid w:val="001A4552"/>
    <w:rsid w:val="001A69D5"/>
    <w:rsid w:val="001A6EB3"/>
    <w:rsid w:val="001A78C8"/>
    <w:rsid w:val="001B1363"/>
    <w:rsid w:val="001B1384"/>
    <w:rsid w:val="001B3A8C"/>
    <w:rsid w:val="001B4699"/>
    <w:rsid w:val="001B5171"/>
    <w:rsid w:val="001B7643"/>
    <w:rsid w:val="001C1015"/>
    <w:rsid w:val="001C1233"/>
    <w:rsid w:val="001C2146"/>
    <w:rsid w:val="001C2431"/>
    <w:rsid w:val="001C32D7"/>
    <w:rsid w:val="001C4382"/>
    <w:rsid w:val="001C4EAE"/>
    <w:rsid w:val="001C5607"/>
    <w:rsid w:val="001C7B9E"/>
    <w:rsid w:val="001C7CB2"/>
    <w:rsid w:val="001C7CCE"/>
    <w:rsid w:val="001D04F7"/>
    <w:rsid w:val="001D088E"/>
    <w:rsid w:val="001D0C0C"/>
    <w:rsid w:val="001D0F73"/>
    <w:rsid w:val="001D5763"/>
    <w:rsid w:val="001D5AB1"/>
    <w:rsid w:val="001D5B33"/>
    <w:rsid w:val="001E1566"/>
    <w:rsid w:val="001E2D3E"/>
    <w:rsid w:val="001E3754"/>
    <w:rsid w:val="001E3D57"/>
    <w:rsid w:val="001E4A2A"/>
    <w:rsid w:val="001E4BAC"/>
    <w:rsid w:val="001E50DA"/>
    <w:rsid w:val="001E7CC5"/>
    <w:rsid w:val="001F1304"/>
    <w:rsid w:val="001F1342"/>
    <w:rsid w:val="001F1C65"/>
    <w:rsid w:val="001F293B"/>
    <w:rsid w:val="001F3526"/>
    <w:rsid w:val="001F49BD"/>
    <w:rsid w:val="001F5A73"/>
    <w:rsid w:val="001F634D"/>
    <w:rsid w:val="001F674D"/>
    <w:rsid w:val="001F6D34"/>
    <w:rsid w:val="001F70EA"/>
    <w:rsid w:val="001F7A41"/>
    <w:rsid w:val="00200CBD"/>
    <w:rsid w:val="00202086"/>
    <w:rsid w:val="00202DA5"/>
    <w:rsid w:val="00203137"/>
    <w:rsid w:val="002037D3"/>
    <w:rsid w:val="00204A0D"/>
    <w:rsid w:val="00205418"/>
    <w:rsid w:val="002057A2"/>
    <w:rsid w:val="00206361"/>
    <w:rsid w:val="00206441"/>
    <w:rsid w:val="00207702"/>
    <w:rsid w:val="00207C66"/>
    <w:rsid w:val="0021068E"/>
    <w:rsid w:val="00212176"/>
    <w:rsid w:val="0021218E"/>
    <w:rsid w:val="002136EA"/>
    <w:rsid w:val="00213A4C"/>
    <w:rsid w:val="00214C9F"/>
    <w:rsid w:val="00217D9B"/>
    <w:rsid w:val="00220123"/>
    <w:rsid w:val="002204FA"/>
    <w:rsid w:val="002208B3"/>
    <w:rsid w:val="00220926"/>
    <w:rsid w:val="002209D5"/>
    <w:rsid w:val="002250EA"/>
    <w:rsid w:val="00230097"/>
    <w:rsid w:val="0023406B"/>
    <w:rsid w:val="002354BD"/>
    <w:rsid w:val="0023578D"/>
    <w:rsid w:val="00235961"/>
    <w:rsid w:val="00236DD4"/>
    <w:rsid w:val="002371E7"/>
    <w:rsid w:val="00237D8B"/>
    <w:rsid w:val="002414BD"/>
    <w:rsid w:val="0024202A"/>
    <w:rsid w:val="002427B4"/>
    <w:rsid w:val="00243303"/>
    <w:rsid w:val="0024704C"/>
    <w:rsid w:val="00250166"/>
    <w:rsid w:val="00251D2E"/>
    <w:rsid w:val="002520BE"/>
    <w:rsid w:val="00253980"/>
    <w:rsid w:val="00256F6C"/>
    <w:rsid w:val="0025795F"/>
    <w:rsid w:val="002601D6"/>
    <w:rsid w:val="00261440"/>
    <w:rsid w:val="00261CDA"/>
    <w:rsid w:val="002627DE"/>
    <w:rsid w:val="00262BF5"/>
    <w:rsid w:val="00264BAA"/>
    <w:rsid w:val="00265273"/>
    <w:rsid w:val="0026562D"/>
    <w:rsid w:val="00265A99"/>
    <w:rsid w:val="0026603F"/>
    <w:rsid w:val="00266359"/>
    <w:rsid w:val="00270483"/>
    <w:rsid w:val="00270C55"/>
    <w:rsid w:val="00270D42"/>
    <w:rsid w:val="00274836"/>
    <w:rsid w:val="00274DEC"/>
    <w:rsid w:val="0027504A"/>
    <w:rsid w:val="00275267"/>
    <w:rsid w:val="00275C5F"/>
    <w:rsid w:val="002764B6"/>
    <w:rsid w:val="00276991"/>
    <w:rsid w:val="00276CFC"/>
    <w:rsid w:val="0027707B"/>
    <w:rsid w:val="00277689"/>
    <w:rsid w:val="00280E3C"/>
    <w:rsid w:val="00281CF9"/>
    <w:rsid w:val="00282FBA"/>
    <w:rsid w:val="002834CC"/>
    <w:rsid w:val="00284D04"/>
    <w:rsid w:val="0028662A"/>
    <w:rsid w:val="0029075C"/>
    <w:rsid w:val="00291226"/>
    <w:rsid w:val="00291CCA"/>
    <w:rsid w:val="0029224F"/>
    <w:rsid w:val="002932DC"/>
    <w:rsid w:val="00293DA1"/>
    <w:rsid w:val="00294CAF"/>
    <w:rsid w:val="0029581F"/>
    <w:rsid w:val="002A0D04"/>
    <w:rsid w:val="002A3680"/>
    <w:rsid w:val="002A3AEF"/>
    <w:rsid w:val="002A4F19"/>
    <w:rsid w:val="002A62F9"/>
    <w:rsid w:val="002A640A"/>
    <w:rsid w:val="002B0A78"/>
    <w:rsid w:val="002B1323"/>
    <w:rsid w:val="002B6601"/>
    <w:rsid w:val="002B796C"/>
    <w:rsid w:val="002C3560"/>
    <w:rsid w:val="002C46F2"/>
    <w:rsid w:val="002C4965"/>
    <w:rsid w:val="002C5FCF"/>
    <w:rsid w:val="002D035D"/>
    <w:rsid w:val="002D0E42"/>
    <w:rsid w:val="002D1447"/>
    <w:rsid w:val="002D15FA"/>
    <w:rsid w:val="002D3373"/>
    <w:rsid w:val="002D3524"/>
    <w:rsid w:val="002D35E3"/>
    <w:rsid w:val="002D3869"/>
    <w:rsid w:val="002D7229"/>
    <w:rsid w:val="002E0017"/>
    <w:rsid w:val="002E02A4"/>
    <w:rsid w:val="002E128C"/>
    <w:rsid w:val="002E24AE"/>
    <w:rsid w:val="002E2537"/>
    <w:rsid w:val="002E3BA5"/>
    <w:rsid w:val="002E470C"/>
    <w:rsid w:val="002E4A35"/>
    <w:rsid w:val="002E4B57"/>
    <w:rsid w:val="002E5DA1"/>
    <w:rsid w:val="002E69C9"/>
    <w:rsid w:val="002E6C54"/>
    <w:rsid w:val="002E797D"/>
    <w:rsid w:val="002F1BD6"/>
    <w:rsid w:val="002F245E"/>
    <w:rsid w:val="00300FEE"/>
    <w:rsid w:val="003018B1"/>
    <w:rsid w:val="00302A67"/>
    <w:rsid w:val="00304297"/>
    <w:rsid w:val="00304FB5"/>
    <w:rsid w:val="0030552D"/>
    <w:rsid w:val="003063AB"/>
    <w:rsid w:val="0030714F"/>
    <w:rsid w:val="00307268"/>
    <w:rsid w:val="00307B7F"/>
    <w:rsid w:val="00310196"/>
    <w:rsid w:val="0031136B"/>
    <w:rsid w:val="0031184B"/>
    <w:rsid w:val="00312BC2"/>
    <w:rsid w:val="00313B39"/>
    <w:rsid w:val="00314667"/>
    <w:rsid w:val="003146C1"/>
    <w:rsid w:val="00317DD7"/>
    <w:rsid w:val="00320B13"/>
    <w:rsid w:val="00322231"/>
    <w:rsid w:val="00326FB8"/>
    <w:rsid w:val="003276C2"/>
    <w:rsid w:val="003278BB"/>
    <w:rsid w:val="003308A4"/>
    <w:rsid w:val="00330C06"/>
    <w:rsid w:val="00333E9A"/>
    <w:rsid w:val="003371FA"/>
    <w:rsid w:val="003408D5"/>
    <w:rsid w:val="003412B7"/>
    <w:rsid w:val="00341A55"/>
    <w:rsid w:val="00344298"/>
    <w:rsid w:val="003448D1"/>
    <w:rsid w:val="00344D64"/>
    <w:rsid w:val="00345744"/>
    <w:rsid w:val="00346177"/>
    <w:rsid w:val="00347302"/>
    <w:rsid w:val="00350435"/>
    <w:rsid w:val="0035200F"/>
    <w:rsid w:val="00354948"/>
    <w:rsid w:val="00356127"/>
    <w:rsid w:val="00360240"/>
    <w:rsid w:val="003609A2"/>
    <w:rsid w:val="00362CD5"/>
    <w:rsid w:val="00363975"/>
    <w:rsid w:val="003664EF"/>
    <w:rsid w:val="00367606"/>
    <w:rsid w:val="00367977"/>
    <w:rsid w:val="00370101"/>
    <w:rsid w:val="00371474"/>
    <w:rsid w:val="00371889"/>
    <w:rsid w:val="00374080"/>
    <w:rsid w:val="003770EB"/>
    <w:rsid w:val="0037784B"/>
    <w:rsid w:val="003779D6"/>
    <w:rsid w:val="003779EB"/>
    <w:rsid w:val="00380FAB"/>
    <w:rsid w:val="00381B15"/>
    <w:rsid w:val="00381BC4"/>
    <w:rsid w:val="00382F4E"/>
    <w:rsid w:val="00383F69"/>
    <w:rsid w:val="003841E5"/>
    <w:rsid w:val="00384265"/>
    <w:rsid w:val="003849FC"/>
    <w:rsid w:val="003905D6"/>
    <w:rsid w:val="00390C61"/>
    <w:rsid w:val="00390F9F"/>
    <w:rsid w:val="0039132F"/>
    <w:rsid w:val="003923FB"/>
    <w:rsid w:val="00393160"/>
    <w:rsid w:val="003938D7"/>
    <w:rsid w:val="00393C61"/>
    <w:rsid w:val="00394198"/>
    <w:rsid w:val="0039520D"/>
    <w:rsid w:val="00395C0E"/>
    <w:rsid w:val="00395F7A"/>
    <w:rsid w:val="003975EC"/>
    <w:rsid w:val="0039781C"/>
    <w:rsid w:val="00397D99"/>
    <w:rsid w:val="003A076F"/>
    <w:rsid w:val="003A16FC"/>
    <w:rsid w:val="003A2D5B"/>
    <w:rsid w:val="003A400A"/>
    <w:rsid w:val="003A5C5D"/>
    <w:rsid w:val="003B065D"/>
    <w:rsid w:val="003B0847"/>
    <w:rsid w:val="003B1208"/>
    <w:rsid w:val="003B1FE9"/>
    <w:rsid w:val="003B2372"/>
    <w:rsid w:val="003B383D"/>
    <w:rsid w:val="003B40EC"/>
    <w:rsid w:val="003B6171"/>
    <w:rsid w:val="003B6267"/>
    <w:rsid w:val="003B67C7"/>
    <w:rsid w:val="003B6F10"/>
    <w:rsid w:val="003B724A"/>
    <w:rsid w:val="003C1872"/>
    <w:rsid w:val="003C2129"/>
    <w:rsid w:val="003C2353"/>
    <w:rsid w:val="003C395D"/>
    <w:rsid w:val="003C4783"/>
    <w:rsid w:val="003C67EE"/>
    <w:rsid w:val="003C7668"/>
    <w:rsid w:val="003C7FCC"/>
    <w:rsid w:val="003D0CDD"/>
    <w:rsid w:val="003D18EB"/>
    <w:rsid w:val="003D35FA"/>
    <w:rsid w:val="003D5E97"/>
    <w:rsid w:val="003D7043"/>
    <w:rsid w:val="003D74BA"/>
    <w:rsid w:val="003E17F4"/>
    <w:rsid w:val="003E2DD8"/>
    <w:rsid w:val="003E3239"/>
    <w:rsid w:val="003E41F3"/>
    <w:rsid w:val="003E6485"/>
    <w:rsid w:val="003F1ABC"/>
    <w:rsid w:val="003F2D53"/>
    <w:rsid w:val="003F5680"/>
    <w:rsid w:val="003F580B"/>
    <w:rsid w:val="003F6107"/>
    <w:rsid w:val="004024C2"/>
    <w:rsid w:val="004024E1"/>
    <w:rsid w:val="00402E3E"/>
    <w:rsid w:val="004030CF"/>
    <w:rsid w:val="00403DAE"/>
    <w:rsid w:val="0040469D"/>
    <w:rsid w:val="004058A7"/>
    <w:rsid w:val="0040731F"/>
    <w:rsid w:val="00407B6B"/>
    <w:rsid w:val="00410877"/>
    <w:rsid w:val="00410E37"/>
    <w:rsid w:val="00411C02"/>
    <w:rsid w:val="00412BAB"/>
    <w:rsid w:val="00413A67"/>
    <w:rsid w:val="004151FD"/>
    <w:rsid w:val="0042003D"/>
    <w:rsid w:val="0042141F"/>
    <w:rsid w:val="00421F91"/>
    <w:rsid w:val="00424627"/>
    <w:rsid w:val="004248EF"/>
    <w:rsid w:val="00425451"/>
    <w:rsid w:val="00425D4A"/>
    <w:rsid w:val="00431B72"/>
    <w:rsid w:val="004356C8"/>
    <w:rsid w:val="00436A5E"/>
    <w:rsid w:val="00436AFF"/>
    <w:rsid w:val="00437B39"/>
    <w:rsid w:val="004406F7"/>
    <w:rsid w:val="00440A4C"/>
    <w:rsid w:val="00440B83"/>
    <w:rsid w:val="004472BE"/>
    <w:rsid w:val="00450B4A"/>
    <w:rsid w:val="0045233C"/>
    <w:rsid w:val="00453A05"/>
    <w:rsid w:val="0046075F"/>
    <w:rsid w:val="0046122A"/>
    <w:rsid w:val="004624D8"/>
    <w:rsid w:val="004627AC"/>
    <w:rsid w:val="004627DD"/>
    <w:rsid w:val="004629FB"/>
    <w:rsid w:val="00463887"/>
    <w:rsid w:val="00465BA3"/>
    <w:rsid w:val="0046644C"/>
    <w:rsid w:val="00467AF5"/>
    <w:rsid w:val="00470143"/>
    <w:rsid w:val="004704F7"/>
    <w:rsid w:val="004711BF"/>
    <w:rsid w:val="00471DDA"/>
    <w:rsid w:val="00473214"/>
    <w:rsid w:val="00475F3E"/>
    <w:rsid w:val="0047759A"/>
    <w:rsid w:val="00480686"/>
    <w:rsid w:val="00480D29"/>
    <w:rsid w:val="00481973"/>
    <w:rsid w:val="004824C1"/>
    <w:rsid w:val="00486AB7"/>
    <w:rsid w:val="00487CB0"/>
    <w:rsid w:val="004909E7"/>
    <w:rsid w:val="00490DF2"/>
    <w:rsid w:val="0049161F"/>
    <w:rsid w:val="00492021"/>
    <w:rsid w:val="00492D34"/>
    <w:rsid w:val="00493D3D"/>
    <w:rsid w:val="00494D77"/>
    <w:rsid w:val="00495FCE"/>
    <w:rsid w:val="004A0CDB"/>
    <w:rsid w:val="004A1052"/>
    <w:rsid w:val="004A15DC"/>
    <w:rsid w:val="004A350B"/>
    <w:rsid w:val="004A3527"/>
    <w:rsid w:val="004A5561"/>
    <w:rsid w:val="004A5A7F"/>
    <w:rsid w:val="004A6153"/>
    <w:rsid w:val="004A6543"/>
    <w:rsid w:val="004B07D2"/>
    <w:rsid w:val="004B0C46"/>
    <w:rsid w:val="004B1C49"/>
    <w:rsid w:val="004B1D9B"/>
    <w:rsid w:val="004B408C"/>
    <w:rsid w:val="004B4134"/>
    <w:rsid w:val="004B4500"/>
    <w:rsid w:val="004B4C75"/>
    <w:rsid w:val="004B5C4C"/>
    <w:rsid w:val="004B7986"/>
    <w:rsid w:val="004B7E82"/>
    <w:rsid w:val="004B7ECF"/>
    <w:rsid w:val="004C0E29"/>
    <w:rsid w:val="004C1085"/>
    <w:rsid w:val="004C2219"/>
    <w:rsid w:val="004C302A"/>
    <w:rsid w:val="004C499E"/>
    <w:rsid w:val="004C4CE6"/>
    <w:rsid w:val="004C5C38"/>
    <w:rsid w:val="004C69A9"/>
    <w:rsid w:val="004C7B6B"/>
    <w:rsid w:val="004D0B12"/>
    <w:rsid w:val="004D2634"/>
    <w:rsid w:val="004D3128"/>
    <w:rsid w:val="004D3B2B"/>
    <w:rsid w:val="004D4473"/>
    <w:rsid w:val="004D63BC"/>
    <w:rsid w:val="004E20A5"/>
    <w:rsid w:val="004E2860"/>
    <w:rsid w:val="004E2B73"/>
    <w:rsid w:val="004E2D09"/>
    <w:rsid w:val="004E3468"/>
    <w:rsid w:val="004E3D56"/>
    <w:rsid w:val="004E4EF4"/>
    <w:rsid w:val="004F0750"/>
    <w:rsid w:val="004F16A6"/>
    <w:rsid w:val="004F31E3"/>
    <w:rsid w:val="004F3DB7"/>
    <w:rsid w:val="004F6483"/>
    <w:rsid w:val="004F7FFE"/>
    <w:rsid w:val="00500B42"/>
    <w:rsid w:val="00501DE6"/>
    <w:rsid w:val="00502071"/>
    <w:rsid w:val="00503260"/>
    <w:rsid w:val="00503578"/>
    <w:rsid w:val="00505523"/>
    <w:rsid w:val="00505898"/>
    <w:rsid w:val="005073E2"/>
    <w:rsid w:val="0051090F"/>
    <w:rsid w:val="00510E70"/>
    <w:rsid w:val="00513A11"/>
    <w:rsid w:val="00515625"/>
    <w:rsid w:val="00515745"/>
    <w:rsid w:val="00516324"/>
    <w:rsid w:val="00517F9A"/>
    <w:rsid w:val="00520C03"/>
    <w:rsid w:val="005257C2"/>
    <w:rsid w:val="00527AB2"/>
    <w:rsid w:val="00530A7E"/>
    <w:rsid w:val="005321C3"/>
    <w:rsid w:val="00532A03"/>
    <w:rsid w:val="00532C66"/>
    <w:rsid w:val="00532DDB"/>
    <w:rsid w:val="0053387E"/>
    <w:rsid w:val="00535AE4"/>
    <w:rsid w:val="00537347"/>
    <w:rsid w:val="005450DD"/>
    <w:rsid w:val="0054712B"/>
    <w:rsid w:val="00554A8F"/>
    <w:rsid w:val="00555AE4"/>
    <w:rsid w:val="005576B5"/>
    <w:rsid w:val="005623DD"/>
    <w:rsid w:val="00562687"/>
    <w:rsid w:val="0056326F"/>
    <w:rsid w:val="0056357C"/>
    <w:rsid w:val="00564853"/>
    <w:rsid w:val="00564E61"/>
    <w:rsid w:val="0056671D"/>
    <w:rsid w:val="00567C15"/>
    <w:rsid w:val="00567D21"/>
    <w:rsid w:val="00570440"/>
    <w:rsid w:val="005717DC"/>
    <w:rsid w:val="00572A67"/>
    <w:rsid w:val="0057562C"/>
    <w:rsid w:val="00576E7F"/>
    <w:rsid w:val="00577540"/>
    <w:rsid w:val="00577987"/>
    <w:rsid w:val="00581482"/>
    <w:rsid w:val="00581636"/>
    <w:rsid w:val="005828C6"/>
    <w:rsid w:val="00582DD9"/>
    <w:rsid w:val="005844A3"/>
    <w:rsid w:val="00584A07"/>
    <w:rsid w:val="005866DA"/>
    <w:rsid w:val="00590582"/>
    <w:rsid w:val="00593296"/>
    <w:rsid w:val="005932D3"/>
    <w:rsid w:val="00593767"/>
    <w:rsid w:val="00593D6F"/>
    <w:rsid w:val="0059458D"/>
    <w:rsid w:val="005958C7"/>
    <w:rsid w:val="005A28C7"/>
    <w:rsid w:val="005A2E92"/>
    <w:rsid w:val="005A3006"/>
    <w:rsid w:val="005A5922"/>
    <w:rsid w:val="005A5AEE"/>
    <w:rsid w:val="005A5B26"/>
    <w:rsid w:val="005A7D1F"/>
    <w:rsid w:val="005B04EF"/>
    <w:rsid w:val="005B26D4"/>
    <w:rsid w:val="005B6CCF"/>
    <w:rsid w:val="005B6D1C"/>
    <w:rsid w:val="005C1210"/>
    <w:rsid w:val="005C1B67"/>
    <w:rsid w:val="005C57CB"/>
    <w:rsid w:val="005C62FF"/>
    <w:rsid w:val="005C68FB"/>
    <w:rsid w:val="005C7A31"/>
    <w:rsid w:val="005C7EA8"/>
    <w:rsid w:val="005D07F8"/>
    <w:rsid w:val="005D123E"/>
    <w:rsid w:val="005D333F"/>
    <w:rsid w:val="005D3754"/>
    <w:rsid w:val="005D4351"/>
    <w:rsid w:val="005D485D"/>
    <w:rsid w:val="005D693C"/>
    <w:rsid w:val="005D7987"/>
    <w:rsid w:val="005E18EC"/>
    <w:rsid w:val="005E1FAF"/>
    <w:rsid w:val="005E2377"/>
    <w:rsid w:val="005E2724"/>
    <w:rsid w:val="005E33AE"/>
    <w:rsid w:val="005E33D4"/>
    <w:rsid w:val="005E4221"/>
    <w:rsid w:val="005E47A4"/>
    <w:rsid w:val="005E5C23"/>
    <w:rsid w:val="005F15F4"/>
    <w:rsid w:val="005F2A13"/>
    <w:rsid w:val="005F6C38"/>
    <w:rsid w:val="005F6D18"/>
    <w:rsid w:val="0060032B"/>
    <w:rsid w:val="00601ECA"/>
    <w:rsid w:val="00602F50"/>
    <w:rsid w:val="00604A41"/>
    <w:rsid w:val="006052F5"/>
    <w:rsid w:val="00610540"/>
    <w:rsid w:val="00610757"/>
    <w:rsid w:val="00610C63"/>
    <w:rsid w:val="00612EC2"/>
    <w:rsid w:val="0061301E"/>
    <w:rsid w:val="006131F1"/>
    <w:rsid w:val="00613783"/>
    <w:rsid w:val="00613AC5"/>
    <w:rsid w:val="00613BAD"/>
    <w:rsid w:val="00614A82"/>
    <w:rsid w:val="00616CE0"/>
    <w:rsid w:val="0062271C"/>
    <w:rsid w:val="006229DE"/>
    <w:rsid w:val="00622E9C"/>
    <w:rsid w:val="00623B4A"/>
    <w:rsid w:val="00624098"/>
    <w:rsid w:val="006245F0"/>
    <w:rsid w:val="006249D6"/>
    <w:rsid w:val="00625074"/>
    <w:rsid w:val="006260DD"/>
    <w:rsid w:val="00627C37"/>
    <w:rsid w:val="0063178A"/>
    <w:rsid w:val="006317D3"/>
    <w:rsid w:val="00632D75"/>
    <w:rsid w:val="00632E8E"/>
    <w:rsid w:val="006422B1"/>
    <w:rsid w:val="006431D2"/>
    <w:rsid w:val="00645461"/>
    <w:rsid w:val="00646344"/>
    <w:rsid w:val="006515FE"/>
    <w:rsid w:val="00652DB1"/>
    <w:rsid w:val="00656D15"/>
    <w:rsid w:val="006572C7"/>
    <w:rsid w:val="0065753D"/>
    <w:rsid w:val="00660978"/>
    <w:rsid w:val="00664DA0"/>
    <w:rsid w:val="00665BDC"/>
    <w:rsid w:val="00665F01"/>
    <w:rsid w:val="00666489"/>
    <w:rsid w:val="0066695A"/>
    <w:rsid w:val="00666E07"/>
    <w:rsid w:val="006706F8"/>
    <w:rsid w:val="00671FFC"/>
    <w:rsid w:val="006722C6"/>
    <w:rsid w:val="006742A1"/>
    <w:rsid w:val="00674588"/>
    <w:rsid w:val="00674694"/>
    <w:rsid w:val="00674B41"/>
    <w:rsid w:val="00676E2D"/>
    <w:rsid w:val="006817C3"/>
    <w:rsid w:val="00681A37"/>
    <w:rsid w:val="00681D25"/>
    <w:rsid w:val="00682BF1"/>
    <w:rsid w:val="00683497"/>
    <w:rsid w:val="006838E6"/>
    <w:rsid w:val="00683F48"/>
    <w:rsid w:val="00685321"/>
    <w:rsid w:val="00685A2D"/>
    <w:rsid w:val="00685EFA"/>
    <w:rsid w:val="00686A5B"/>
    <w:rsid w:val="006878FD"/>
    <w:rsid w:val="006930CD"/>
    <w:rsid w:val="00693898"/>
    <w:rsid w:val="00694DFD"/>
    <w:rsid w:val="006A15EE"/>
    <w:rsid w:val="006A1D89"/>
    <w:rsid w:val="006A4D8A"/>
    <w:rsid w:val="006A5189"/>
    <w:rsid w:val="006A5283"/>
    <w:rsid w:val="006A6351"/>
    <w:rsid w:val="006A7D74"/>
    <w:rsid w:val="006B0FB8"/>
    <w:rsid w:val="006B1F2B"/>
    <w:rsid w:val="006B2CA3"/>
    <w:rsid w:val="006B5911"/>
    <w:rsid w:val="006B6AFD"/>
    <w:rsid w:val="006B6F1A"/>
    <w:rsid w:val="006C1B71"/>
    <w:rsid w:val="006C33BA"/>
    <w:rsid w:val="006C38D2"/>
    <w:rsid w:val="006C4277"/>
    <w:rsid w:val="006C4AEC"/>
    <w:rsid w:val="006C55E8"/>
    <w:rsid w:val="006C56D7"/>
    <w:rsid w:val="006C6552"/>
    <w:rsid w:val="006C6EAC"/>
    <w:rsid w:val="006D0ED3"/>
    <w:rsid w:val="006D1312"/>
    <w:rsid w:val="006D2996"/>
    <w:rsid w:val="006D39BC"/>
    <w:rsid w:val="006D4D69"/>
    <w:rsid w:val="006D5E81"/>
    <w:rsid w:val="006D63BC"/>
    <w:rsid w:val="006D6C98"/>
    <w:rsid w:val="006D6F39"/>
    <w:rsid w:val="006E0EB8"/>
    <w:rsid w:val="006E362D"/>
    <w:rsid w:val="006E3A76"/>
    <w:rsid w:val="006E4260"/>
    <w:rsid w:val="006E45ED"/>
    <w:rsid w:val="006E5CC0"/>
    <w:rsid w:val="006E60FB"/>
    <w:rsid w:val="006E656F"/>
    <w:rsid w:val="006E6C37"/>
    <w:rsid w:val="006F0DAA"/>
    <w:rsid w:val="006F1796"/>
    <w:rsid w:val="006F6BC7"/>
    <w:rsid w:val="006F7608"/>
    <w:rsid w:val="006F7C17"/>
    <w:rsid w:val="007003CA"/>
    <w:rsid w:val="00700524"/>
    <w:rsid w:val="007010AF"/>
    <w:rsid w:val="00703D5C"/>
    <w:rsid w:val="0070428D"/>
    <w:rsid w:val="00704856"/>
    <w:rsid w:val="00704E63"/>
    <w:rsid w:val="00705443"/>
    <w:rsid w:val="00707A54"/>
    <w:rsid w:val="00710011"/>
    <w:rsid w:val="00710BF3"/>
    <w:rsid w:val="00711461"/>
    <w:rsid w:val="00713A13"/>
    <w:rsid w:val="00713E04"/>
    <w:rsid w:val="007154AE"/>
    <w:rsid w:val="00717D38"/>
    <w:rsid w:val="007217CB"/>
    <w:rsid w:val="0072377C"/>
    <w:rsid w:val="00723832"/>
    <w:rsid w:val="00724966"/>
    <w:rsid w:val="00724FED"/>
    <w:rsid w:val="00725752"/>
    <w:rsid w:val="0072596E"/>
    <w:rsid w:val="00725A87"/>
    <w:rsid w:val="0072635D"/>
    <w:rsid w:val="00727491"/>
    <w:rsid w:val="007278F4"/>
    <w:rsid w:val="00727B12"/>
    <w:rsid w:val="0073080B"/>
    <w:rsid w:val="00730FE3"/>
    <w:rsid w:val="007340B8"/>
    <w:rsid w:val="00734435"/>
    <w:rsid w:val="00734C9E"/>
    <w:rsid w:val="0073541D"/>
    <w:rsid w:val="0073592E"/>
    <w:rsid w:val="00735A09"/>
    <w:rsid w:val="00735D86"/>
    <w:rsid w:val="00736E9C"/>
    <w:rsid w:val="0073709A"/>
    <w:rsid w:val="00737664"/>
    <w:rsid w:val="007404B4"/>
    <w:rsid w:val="007416CA"/>
    <w:rsid w:val="00741BD6"/>
    <w:rsid w:val="00741F5D"/>
    <w:rsid w:val="00742229"/>
    <w:rsid w:val="00742561"/>
    <w:rsid w:val="00742B04"/>
    <w:rsid w:val="00743FEB"/>
    <w:rsid w:val="007463C9"/>
    <w:rsid w:val="00746D95"/>
    <w:rsid w:val="00746F23"/>
    <w:rsid w:val="007471E0"/>
    <w:rsid w:val="00747CA6"/>
    <w:rsid w:val="00747CC6"/>
    <w:rsid w:val="00750AE0"/>
    <w:rsid w:val="00751E10"/>
    <w:rsid w:val="007522EE"/>
    <w:rsid w:val="007533CF"/>
    <w:rsid w:val="00754269"/>
    <w:rsid w:val="00754439"/>
    <w:rsid w:val="007625D5"/>
    <w:rsid w:val="00763242"/>
    <w:rsid w:val="00763573"/>
    <w:rsid w:val="00765A97"/>
    <w:rsid w:val="00765D52"/>
    <w:rsid w:val="0076653D"/>
    <w:rsid w:val="00766F5E"/>
    <w:rsid w:val="00767833"/>
    <w:rsid w:val="00767CAA"/>
    <w:rsid w:val="007710F8"/>
    <w:rsid w:val="00771C69"/>
    <w:rsid w:val="00771CBC"/>
    <w:rsid w:val="00772434"/>
    <w:rsid w:val="00772739"/>
    <w:rsid w:val="00772A81"/>
    <w:rsid w:val="00776E50"/>
    <w:rsid w:val="00777083"/>
    <w:rsid w:val="007818B3"/>
    <w:rsid w:val="00781E23"/>
    <w:rsid w:val="00782C4A"/>
    <w:rsid w:val="00784416"/>
    <w:rsid w:val="0078457F"/>
    <w:rsid w:val="00785187"/>
    <w:rsid w:val="0078571F"/>
    <w:rsid w:val="00785811"/>
    <w:rsid w:val="00785DF3"/>
    <w:rsid w:val="0078717D"/>
    <w:rsid w:val="00787A05"/>
    <w:rsid w:val="0079023A"/>
    <w:rsid w:val="0079144D"/>
    <w:rsid w:val="00791E5F"/>
    <w:rsid w:val="00794AB7"/>
    <w:rsid w:val="00795869"/>
    <w:rsid w:val="00797644"/>
    <w:rsid w:val="007A36C9"/>
    <w:rsid w:val="007A389B"/>
    <w:rsid w:val="007A54A7"/>
    <w:rsid w:val="007A6EA3"/>
    <w:rsid w:val="007B5ABE"/>
    <w:rsid w:val="007B7FF0"/>
    <w:rsid w:val="007C1540"/>
    <w:rsid w:val="007C3DBF"/>
    <w:rsid w:val="007C503D"/>
    <w:rsid w:val="007C5505"/>
    <w:rsid w:val="007C5FE6"/>
    <w:rsid w:val="007C65F4"/>
    <w:rsid w:val="007C69B7"/>
    <w:rsid w:val="007C7BA6"/>
    <w:rsid w:val="007D15A8"/>
    <w:rsid w:val="007D214F"/>
    <w:rsid w:val="007D2160"/>
    <w:rsid w:val="007D2321"/>
    <w:rsid w:val="007D33A7"/>
    <w:rsid w:val="007D3E73"/>
    <w:rsid w:val="007D44AF"/>
    <w:rsid w:val="007D595D"/>
    <w:rsid w:val="007D6554"/>
    <w:rsid w:val="007D6EB3"/>
    <w:rsid w:val="007D7A3B"/>
    <w:rsid w:val="007E0249"/>
    <w:rsid w:val="007E0715"/>
    <w:rsid w:val="007E15B2"/>
    <w:rsid w:val="007E284B"/>
    <w:rsid w:val="007E2889"/>
    <w:rsid w:val="007E37EB"/>
    <w:rsid w:val="007E4B03"/>
    <w:rsid w:val="007E630C"/>
    <w:rsid w:val="007E7736"/>
    <w:rsid w:val="007E799B"/>
    <w:rsid w:val="007E7B9D"/>
    <w:rsid w:val="007F02D4"/>
    <w:rsid w:val="007F0EFC"/>
    <w:rsid w:val="007F1614"/>
    <w:rsid w:val="007F3584"/>
    <w:rsid w:val="007F42CC"/>
    <w:rsid w:val="007F57CF"/>
    <w:rsid w:val="007F7457"/>
    <w:rsid w:val="007F7BAA"/>
    <w:rsid w:val="0080004D"/>
    <w:rsid w:val="008002B0"/>
    <w:rsid w:val="008012D0"/>
    <w:rsid w:val="00801B49"/>
    <w:rsid w:val="00801FC5"/>
    <w:rsid w:val="00802CDA"/>
    <w:rsid w:val="00803E40"/>
    <w:rsid w:val="00804721"/>
    <w:rsid w:val="00806826"/>
    <w:rsid w:val="008070C2"/>
    <w:rsid w:val="00810901"/>
    <w:rsid w:val="00811398"/>
    <w:rsid w:val="008113C0"/>
    <w:rsid w:val="00812666"/>
    <w:rsid w:val="00815C81"/>
    <w:rsid w:val="0081716F"/>
    <w:rsid w:val="00817899"/>
    <w:rsid w:val="00817CBC"/>
    <w:rsid w:val="0082062C"/>
    <w:rsid w:val="008208AD"/>
    <w:rsid w:val="00821148"/>
    <w:rsid w:val="00823166"/>
    <w:rsid w:val="00823897"/>
    <w:rsid w:val="008252C5"/>
    <w:rsid w:val="0083085F"/>
    <w:rsid w:val="008315B9"/>
    <w:rsid w:val="00831F89"/>
    <w:rsid w:val="00832478"/>
    <w:rsid w:val="00834C67"/>
    <w:rsid w:val="00834D71"/>
    <w:rsid w:val="00834D77"/>
    <w:rsid w:val="008353C5"/>
    <w:rsid w:val="00836C8F"/>
    <w:rsid w:val="00840A48"/>
    <w:rsid w:val="0084112E"/>
    <w:rsid w:val="00843CD7"/>
    <w:rsid w:val="008448E7"/>
    <w:rsid w:val="00846894"/>
    <w:rsid w:val="00851134"/>
    <w:rsid w:val="008516FF"/>
    <w:rsid w:val="00852730"/>
    <w:rsid w:val="008529E2"/>
    <w:rsid w:val="008533D0"/>
    <w:rsid w:val="008533DC"/>
    <w:rsid w:val="00853EC2"/>
    <w:rsid w:val="00856465"/>
    <w:rsid w:val="008567F7"/>
    <w:rsid w:val="0085683D"/>
    <w:rsid w:val="00857287"/>
    <w:rsid w:val="00860376"/>
    <w:rsid w:val="0086213C"/>
    <w:rsid w:val="00862197"/>
    <w:rsid w:val="008621C4"/>
    <w:rsid w:val="008626AA"/>
    <w:rsid w:val="0086384E"/>
    <w:rsid w:val="00863D23"/>
    <w:rsid w:val="008651CB"/>
    <w:rsid w:val="00865343"/>
    <w:rsid w:val="00865BA9"/>
    <w:rsid w:val="008669DE"/>
    <w:rsid w:val="00866C9C"/>
    <w:rsid w:val="00867F68"/>
    <w:rsid w:val="008715E4"/>
    <w:rsid w:val="00871AB1"/>
    <w:rsid w:val="00871FB8"/>
    <w:rsid w:val="008731F4"/>
    <w:rsid w:val="00873F8D"/>
    <w:rsid w:val="00873F97"/>
    <w:rsid w:val="00875AFD"/>
    <w:rsid w:val="00877DC8"/>
    <w:rsid w:val="0088168D"/>
    <w:rsid w:val="00881815"/>
    <w:rsid w:val="00881B3D"/>
    <w:rsid w:val="008852CC"/>
    <w:rsid w:val="0088575C"/>
    <w:rsid w:val="00885FC2"/>
    <w:rsid w:val="008874D3"/>
    <w:rsid w:val="008912D0"/>
    <w:rsid w:val="0089237B"/>
    <w:rsid w:val="008944B0"/>
    <w:rsid w:val="008A0546"/>
    <w:rsid w:val="008A22C9"/>
    <w:rsid w:val="008A28E3"/>
    <w:rsid w:val="008A2B9C"/>
    <w:rsid w:val="008A41EC"/>
    <w:rsid w:val="008A54B2"/>
    <w:rsid w:val="008A553F"/>
    <w:rsid w:val="008A5BFB"/>
    <w:rsid w:val="008A7867"/>
    <w:rsid w:val="008B05A9"/>
    <w:rsid w:val="008B09DE"/>
    <w:rsid w:val="008B13FA"/>
    <w:rsid w:val="008B1990"/>
    <w:rsid w:val="008B1D4F"/>
    <w:rsid w:val="008B325B"/>
    <w:rsid w:val="008B41AA"/>
    <w:rsid w:val="008B4C69"/>
    <w:rsid w:val="008B5728"/>
    <w:rsid w:val="008B5950"/>
    <w:rsid w:val="008B6677"/>
    <w:rsid w:val="008C0CD6"/>
    <w:rsid w:val="008C1D30"/>
    <w:rsid w:val="008C2DDC"/>
    <w:rsid w:val="008C4A1D"/>
    <w:rsid w:val="008C4D31"/>
    <w:rsid w:val="008C5B2F"/>
    <w:rsid w:val="008C5D90"/>
    <w:rsid w:val="008C6343"/>
    <w:rsid w:val="008C75B1"/>
    <w:rsid w:val="008D00B2"/>
    <w:rsid w:val="008D280F"/>
    <w:rsid w:val="008D3E54"/>
    <w:rsid w:val="008D3EDE"/>
    <w:rsid w:val="008D4282"/>
    <w:rsid w:val="008D694E"/>
    <w:rsid w:val="008D6E28"/>
    <w:rsid w:val="008D7464"/>
    <w:rsid w:val="008D7BD8"/>
    <w:rsid w:val="008E0616"/>
    <w:rsid w:val="008E0DDF"/>
    <w:rsid w:val="008E26B2"/>
    <w:rsid w:val="008E3E6B"/>
    <w:rsid w:val="008E54EA"/>
    <w:rsid w:val="008E56B2"/>
    <w:rsid w:val="008E6256"/>
    <w:rsid w:val="008E6AF6"/>
    <w:rsid w:val="008F0B4E"/>
    <w:rsid w:val="008F32A7"/>
    <w:rsid w:val="008F3801"/>
    <w:rsid w:val="008F41EF"/>
    <w:rsid w:val="008F4C7E"/>
    <w:rsid w:val="008F5650"/>
    <w:rsid w:val="008F6293"/>
    <w:rsid w:val="008F7472"/>
    <w:rsid w:val="008F7826"/>
    <w:rsid w:val="009007F0"/>
    <w:rsid w:val="00900872"/>
    <w:rsid w:val="00901345"/>
    <w:rsid w:val="009019FB"/>
    <w:rsid w:val="00902437"/>
    <w:rsid w:val="0090372B"/>
    <w:rsid w:val="00904E3F"/>
    <w:rsid w:val="00904FBA"/>
    <w:rsid w:val="00905518"/>
    <w:rsid w:val="0091078C"/>
    <w:rsid w:val="009107A2"/>
    <w:rsid w:val="00910C3D"/>
    <w:rsid w:val="00910D6E"/>
    <w:rsid w:val="009117F2"/>
    <w:rsid w:val="00914425"/>
    <w:rsid w:val="009154DA"/>
    <w:rsid w:val="00916075"/>
    <w:rsid w:val="0091612E"/>
    <w:rsid w:val="009167E3"/>
    <w:rsid w:val="00916D50"/>
    <w:rsid w:val="009243B8"/>
    <w:rsid w:val="00924665"/>
    <w:rsid w:val="00924BF3"/>
    <w:rsid w:val="00924E75"/>
    <w:rsid w:val="00927B52"/>
    <w:rsid w:val="00932A4C"/>
    <w:rsid w:val="00933C2F"/>
    <w:rsid w:val="009349F0"/>
    <w:rsid w:val="009367D5"/>
    <w:rsid w:val="00936AF9"/>
    <w:rsid w:val="0094081E"/>
    <w:rsid w:val="009420C1"/>
    <w:rsid w:val="009421D1"/>
    <w:rsid w:val="00942A77"/>
    <w:rsid w:val="00943200"/>
    <w:rsid w:val="009432F1"/>
    <w:rsid w:val="009433BD"/>
    <w:rsid w:val="009435DF"/>
    <w:rsid w:val="00943EE1"/>
    <w:rsid w:val="009440BB"/>
    <w:rsid w:val="00945655"/>
    <w:rsid w:val="00945BC4"/>
    <w:rsid w:val="0094657C"/>
    <w:rsid w:val="00950FEC"/>
    <w:rsid w:val="009513FD"/>
    <w:rsid w:val="0095156B"/>
    <w:rsid w:val="009526C4"/>
    <w:rsid w:val="009529D6"/>
    <w:rsid w:val="009534DA"/>
    <w:rsid w:val="009543C5"/>
    <w:rsid w:val="009544FC"/>
    <w:rsid w:val="009567CF"/>
    <w:rsid w:val="00957BFA"/>
    <w:rsid w:val="0096004A"/>
    <w:rsid w:val="00960E96"/>
    <w:rsid w:val="00961459"/>
    <w:rsid w:val="00962493"/>
    <w:rsid w:val="009624E6"/>
    <w:rsid w:val="0096601D"/>
    <w:rsid w:val="00966B54"/>
    <w:rsid w:val="00967218"/>
    <w:rsid w:val="00967C8A"/>
    <w:rsid w:val="0097129F"/>
    <w:rsid w:val="009712AB"/>
    <w:rsid w:val="00973563"/>
    <w:rsid w:val="00973EE6"/>
    <w:rsid w:val="00977C84"/>
    <w:rsid w:val="00980882"/>
    <w:rsid w:val="009813E7"/>
    <w:rsid w:val="00984604"/>
    <w:rsid w:val="009866ED"/>
    <w:rsid w:val="00987594"/>
    <w:rsid w:val="00990A14"/>
    <w:rsid w:val="00990A92"/>
    <w:rsid w:val="00993286"/>
    <w:rsid w:val="00993CFF"/>
    <w:rsid w:val="00994617"/>
    <w:rsid w:val="00994642"/>
    <w:rsid w:val="00994FA7"/>
    <w:rsid w:val="009950CC"/>
    <w:rsid w:val="00995B3D"/>
    <w:rsid w:val="00996668"/>
    <w:rsid w:val="00997B73"/>
    <w:rsid w:val="009A003B"/>
    <w:rsid w:val="009A1206"/>
    <w:rsid w:val="009A3C9B"/>
    <w:rsid w:val="009A3D1E"/>
    <w:rsid w:val="009A4EC1"/>
    <w:rsid w:val="009A70E0"/>
    <w:rsid w:val="009A7B76"/>
    <w:rsid w:val="009B166D"/>
    <w:rsid w:val="009B2478"/>
    <w:rsid w:val="009B359B"/>
    <w:rsid w:val="009B37D8"/>
    <w:rsid w:val="009B4ED0"/>
    <w:rsid w:val="009B5070"/>
    <w:rsid w:val="009B6ECC"/>
    <w:rsid w:val="009B7221"/>
    <w:rsid w:val="009B795D"/>
    <w:rsid w:val="009C1167"/>
    <w:rsid w:val="009C135D"/>
    <w:rsid w:val="009C2960"/>
    <w:rsid w:val="009C3E1E"/>
    <w:rsid w:val="009C4B1E"/>
    <w:rsid w:val="009C699D"/>
    <w:rsid w:val="009C7AB2"/>
    <w:rsid w:val="009C7B72"/>
    <w:rsid w:val="009C7F69"/>
    <w:rsid w:val="009D05C0"/>
    <w:rsid w:val="009D0B2F"/>
    <w:rsid w:val="009D0F74"/>
    <w:rsid w:val="009D29F6"/>
    <w:rsid w:val="009D2A1E"/>
    <w:rsid w:val="009D36E3"/>
    <w:rsid w:val="009D4651"/>
    <w:rsid w:val="009D5AC0"/>
    <w:rsid w:val="009D5F9E"/>
    <w:rsid w:val="009E0CEC"/>
    <w:rsid w:val="009E1CFA"/>
    <w:rsid w:val="009E20EB"/>
    <w:rsid w:val="009E3E31"/>
    <w:rsid w:val="009E4D4A"/>
    <w:rsid w:val="009E6506"/>
    <w:rsid w:val="009E7E60"/>
    <w:rsid w:val="009E7EA9"/>
    <w:rsid w:val="009F0677"/>
    <w:rsid w:val="009F125E"/>
    <w:rsid w:val="009F135A"/>
    <w:rsid w:val="009F143D"/>
    <w:rsid w:val="009F4FE2"/>
    <w:rsid w:val="00A06B18"/>
    <w:rsid w:val="00A101E9"/>
    <w:rsid w:val="00A116D2"/>
    <w:rsid w:val="00A13594"/>
    <w:rsid w:val="00A14064"/>
    <w:rsid w:val="00A14299"/>
    <w:rsid w:val="00A1435E"/>
    <w:rsid w:val="00A146EB"/>
    <w:rsid w:val="00A15A1D"/>
    <w:rsid w:val="00A16987"/>
    <w:rsid w:val="00A20047"/>
    <w:rsid w:val="00A2078D"/>
    <w:rsid w:val="00A21D61"/>
    <w:rsid w:val="00A22FD3"/>
    <w:rsid w:val="00A23297"/>
    <w:rsid w:val="00A232D9"/>
    <w:rsid w:val="00A23F94"/>
    <w:rsid w:val="00A24B34"/>
    <w:rsid w:val="00A24F09"/>
    <w:rsid w:val="00A25A5B"/>
    <w:rsid w:val="00A26F19"/>
    <w:rsid w:val="00A27974"/>
    <w:rsid w:val="00A30855"/>
    <w:rsid w:val="00A34C9E"/>
    <w:rsid w:val="00A35D77"/>
    <w:rsid w:val="00A37A0C"/>
    <w:rsid w:val="00A37C06"/>
    <w:rsid w:val="00A40767"/>
    <w:rsid w:val="00A41B40"/>
    <w:rsid w:val="00A43DAB"/>
    <w:rsid w:val="00A44270"/>
    <w:rsid w:val="00A45E64"/>
    <w:rsid w:val="00A46993"/>
    <w:rsid w:val="00A469B7"/>
    <w:rsid w:val="00A501EC"/>
    <w:rsid w:val="00A51125"/>
    <w:rsid w:val="00A51E38"/>
    <w:rsid w:val="00A52B88"/>
    <w:rsid w:val="00A52E0C"/>
    <w:rsid w:val="00A53377"/>
    <w:rsid w:val="00A54C40"/>
    <w:rsid w:val="00A54CA6"/>
    <w:rsid w:val="00A56BE5"/>
    <w:rsid w:val="00A6037B"/>
    <w:rsid w:val="00A6087C"/>
    <w:rsid w:val="00A608C1"/>
    <w:rsid w:val="00A63C89"/>
    <w:rsid w:val="00A65A9F"/>
    <w:rsid w:val="00A65AFE"/>
    <w:rsid w:val="00A66A5C"/>
    <w:rsid w:val="00A66F41"/>
    <w:rsid w:val="00A729CB"/>
    <w:rsid w:val="00A7364D"/>
    <w:rsid w:val="00A75021"/>
    <w:rsid w:val="00A81E7B"/>
    <w:rsid w:val="00A8273A"/>
    <w:rsid w:val="00A83060"/>
    <w:rsid w:val="00A84D47"/>
    <w:rsid w:val="00A85116"/>
    <w:rsid w:val="00A85888"/>
    <w:rsid w:val="00A90EC2"/>
    <w:rsid w:val="00A930C0"/>
    <w:rsid w:val="00A93AD1"/>
    <w:rsid w:val="00A943C0"/>
    <w:rsid w:val="00A94C5F"/>
    <w:rsid w:val="00A9520F"/>
    <w:rsid w:val="00A95F5C"/>
    <w:rsid w:val="00A96FF3"/>
    <w:rsid w:val="00A97B0D"/>
    <w:rsid w:val="00A97D23"/>
    <w:rsid w:val="00AA07C1"/>
    <w:rsid w:val="00AA22F5"/>
    <w:rsid w:val="00AA29B1"/>
    <w:rsid w:val="00AA39B8"/>
    <w:rsid w:val="00AA70A7"/>
    <w:rsid w:val="00AA747F"/>
    <w:rsid w:val="00AB1232"/>
    <w:rsid w:val="00AB157D"/>
    <w:rsid w:val="00AB1D04"/>
    <w:rsid w:val="00AB2982"/>
    <w:rsid w:val="00AB3AF9"/>
    <w:rsid w:val="00AB4818"/>
    <w:rsid w:val="00AB4A3F"/>
    <w:rsid w:val="00AB4C0D"/>
    <w:rsid w:val="00AB6815"/>
    <w:rsid w:val="00AB6C8A"/>
    <w:rsid w:val="00AC0F5B"/>
    <w:rsid w:val="00AC13E2"/>
    <w:rsid w:val="00AC40DF"/>
    <w:rsid w:val="00AC5857"/>
    <w:rsid w:val="00AD03D4"/>
    <w:rsid w:val="00AD10AC"/>
    <w:rsid w:val="00AD117A"/>
    <w:rsid w:val="00AD2D6F"/>
    <w:rsid w:val="00AD3288"/>
    <w:rsid w:val="00AD60D5"/>
    <w:rsid w:val="00AD7208"/>
    <w:rsid w:val="00AE1976"/>
    <w:rsid w:val="00AE1E45"/>
    <w:rsid w:val="00AE2A10"/>
    <w:rsid w:val="00AE3332"/>
    <w:rsid w:val="00AE4D60"/>
    <w:rsid w:val="00AF1B43"/>
    <w:rsid w:val="00AF23B2"/>
    <w:rsid w:val="00AF2498"/>
    <w:rsid w:val="00AF2833"/>
    <w:rsid w:val="00AF38E6"/>
    <w:rsid w:val="00AF38FA"/>
    <w:rsid w:val="00AF3E12"/>
    <w:rsid w:val="00AF431B"/>
    <w:rsid w:val="00AF465D"/>
    <w:rsid w:val="00AF5A29"/>
    <w:rsid w:val="00AF5FEC"/>
    <w:rsid w:val="00AF6FA5"/>
    <w:rsid w:val="00AF75BD"/>
    <w:rsid w:val="00AF799A"/>
    <w:rsid w:val="00B012F0"/>
    <w:rsid w:val="00B0194A"/>
    <w:rsid w:val="00B03915"/>
    <w:rsid w:val="00B03C52"/>
    <w:rsid w:val="00B1063C"/>
    <w:rsid w:val="00B119EF"/>
    <w:rsid w:val="00B11C1C"/>
    <w:rsid w:val="00B131FF"/>
    <w:rsid w:val="00B15DFE"/>
    <w:rsid w:val="00B162C3"/>
    <w:rsid w:val="00B17ACF"/>
    <w:rsid w:val="00B21D48"/>
    <w:rsid w:val="00B228F6"/>
    <w:rsid w:val="00B22A0B"/>
    <w:rsid w:val="00B22BAB"/>
    <w:rsid w:val="00B23C5D"/>
    <w:rsid w:val="00B25B0A"/>
    <w:rsid w:val="00B26A4C"/>
    <w:rsid w:val="00B277D8"/>
    <w:rsid w:val="00B3112F"/>
    <w:rsid w:val="00B31623"/>
    <w:rsid w:val="00B3340E"/>
    <w:rsid w:val="00B33C2E"/>
    <w:rsid w:val="00B35EFB"/>
    <w:rsid w:val="00B3653B"/>
    <w:rsid w:val="00B3655E"/>
    <w:rsid w:val="00B36A87"/>
    <w:rsid w:val="00B37B7C"/>
    <w:rsid w:val="00B37E7A"/>
    <w:rsid w:val="00B40208"/>
    <w:rsid w:val="00B4036D"/>
    <w:rsid w:val="00B4083D"/>
    <w:rsid w:val="00B40CF3"/>
    <w:rsid w:val="00B424CB"/>
    <w:rsid w:val="00B42527"/>
    <w:rsid w:val="00B46F4A"/>
    <w:rsid w:val="00B4709F"/>
    <w:rsid w:val="00B50702"/>
    <w:rsid w:val="00B50993"/>
    <w:rsid w:val="00B51FF7"/>
    <w:rsid w:val="00B541C5"/>
    <w:rsid w:val="00B57372"/>
    <w:rsid w:val="00B574DD"/>
    <w:rsid w:val="00B577DA"/>
    <w:rsid w:val="00B61F24"/>
    <w:rsid w:val="00B624BF"/>
    <w:rsid w:val="00B65116"/>
    <w:rsid w:val="00B6608A"/>
    <w:rsid w:val="00B702E0"/>
    <w:rsid w:val="00B70E97"/>
    <w:rsid w:val="00B71ADC"/>
    <w:rsid w:val="00B773EB"/>
    <w:rsid w:val="00B77B36"/>
    <w:rsid w:val="00B80012"/>
    <w:rsid w:val="00B804E7"/>
    <w:rsid w:val="00B82B30"/>
    <w:rsid w:val="00B82B6D"/>
    <w:rsid w:val="00B849BC"/>
    <w:rsid w:val="00B90266"/>
    <w:rsid w:val="00B91877"/>
    <w:rsid w:val="00B91ABD"/>
    <w:rsid w:val="00B932D1"/>
    <w:rsid w:val="00B940AD"/>
    <w:rsid w:val="00B94C2F"/>
    <w:rsid w:val="00B959E9"/>
    <w:rsid w:val="00B9640D"/>
    <w:rsid w:val="00B9792A"/>
    <w:rsid w:val="00BA06EF"/>
    <w:rsid w:val="00BA2973"/>
    <w:rsid w:val="00BA3F32"/>
    <w:rsid w:val="00BA4618"/>
    <w:rsid w:val="00BA50C9"/>
    <w:rsid w:val="00BA5B04"/>
    <w:rsid w:val="00BB0296"/>
    <w:rsid w:val="00BB0E5C"/>
    <w:rsid w:val="00BB1097"/>
    <w:rsid w:val="00BB260E"/>
    <w:rsid w:val="00BB2BA2"/>
    <w:rsid w:val="00BB3263"/>
    <w:rsid w:val="00BB3BDE"/>
    <w:rsid w:val="00BB6187"/>
    <w:rsid w:val="00BB6249"/>
    <w:rsid w:val="00BB753F"/>
    <w:rsid w:val="00BC170A"/>
    <w:rsid w:val="00BC244A"/>
    <w:rsid w:val="00BC3252"/>
    <w:rsid w:val="00BC59A7"/>
    <w:rsid w:val="00BC79EE"/>
    <w:rsid w:val="00BC7A78"/>
    <w:rsid w:val="00BD0661"/>
    <w:rsid w:val="00BD08E8"/>
    <w:rsid w:val="00BD31C3"/>
    <w:rsid w:val="00BD56F3"/>
    <w:rsid w:val="00BD60A2"/>
    <w:rsid w:val="00BD60E2"/>
    <w:rsid w:val="00BD67D5"/>
    <w:rsid w:val="00BD68FF"/>
    <w:rsid w:val="00BD7578"/>
    <w:rsid w:val="00BE19D6"/>
    <w:rsid w:val="00BE1BD1"/>
    <w:rsid w:val="00BE2AE5"/>
    <w:rsid w:val="00BE32D2"/>
    <w:rsid w:val="00BE4427"/>
    <w:rsid w:val="00BE4B61"/>
    <w:rsid w:val="00BE795C"/>
    <w:rsid w:val="00BE7AB9"/>
    <w:rsid w:val="00BF0591"/>
    <w:rsid w:val="00BF142D"/>
    <w:rsid w:val="00BF3C41"/>
    <w:rsid w:val="00BF5A4C"/>
    <w:rsid w:val="00BF727C"/>
    <w:rsid w:val="00BF7465"/>
    <w:rsid w:val="00C0054F"/>
    <w:rsid w:val="00C02369"/>
    <w:rsid w:val="00C02C50"/>
    <w:rsid w:val="00C03396"/>
    <w:rsid w:val="00C033D3"/>
    <w:rsid w:val="00C0349B"/>
    <w:rsid w:val="00C06CAF"/>
    <w:rsid w:val="00C070A5"/>
    <w:rsid w:val="00C0736D"/>
    <w:rsid w:val="00C1356C"/>
    <w:rsid w:val="00C1391C"/>
    <w:rsid w:val="00C148DE"/>
    <w:rsid w:val="00C14ECC"/>
    <w:rsid w:val="00C177AC"/>
    <w:rsid w:val="00C17DEB"/>
    <w:rsid w:val="00C202A2"/>
    <w:rsid w:val="00C22856"/>
    <w:rsid w:val="00C2571C"/>
    <w:rsid w:val="00C2615E"/>
    <w:rsid w:val="00C26F6A"/>
    <w:rsid w:val="00C273B5"/>
    <w:rsid w:val="00C30199"/>
    <w:rsid w:val="00C30AA8"/>
    <w:rsid w:val="00C314FE"/>
    <w:rsid w:val="00C319D1"/>
    <w:rsid w:val="00C334D3"/>
    <w:rsid w:val="00C34315"/>
    <w:rsid w:val="00C36562"/>
    <w:rsid w:val="00C37F72"/>
    <w:rsid w:val="00C40F33"/>
    <w:rsid w:val="00C41215"/>
    <w:rsid w:val="00C420F3"/>
    <w:rsid w:val="00C42A4C"/>
    <w:rsid w:val="00C433E1"/>
    <w:rsid w:val="00C442B9"/>
    <w:rsid w:val="00C44F80"/>
    <w:rsid w:val="00C45382"/>
    <w:rsid w:val="00C458A3"/>
    <w:rsid w:val="00C47288"/>
    <w:rsid w:val="00C47712"/>
    <w:rsid w:val="00C52294"/>
    <w:rsid w:val="00C52F0C"/>
    <w:rsid w:val="00C549CF"/>
    <w:rsid w:val="00C6048A"/>
    <w:rsid w:val="00C60D65"/>
    <w:rsid w:val="00C61D95"/>
    <w:rsid w:val="00C624F7"/>
    <w:rsid w:val="00C62A6B"/>
    <w:rsid w:val="00C62CC6"/>
    <w:rsid w:val="00C62E94"/>
    <w:rsid w:val="00C639F6"/>
    <w:rsid w:val="00C64178"/>
    <w:rsid w:val="00C64430"/>
    <w:rsid w:val="00C66919"/>
    <w:rsid w:val="00C672E9"/>
    <w:rsid w:val="00C70AB1"/>
    <w:rsid w:val="00C70F27"/>
    <w:rsid w:val="00C7107D"/>
    <w:rsid w:val="00C71D17"/>
    <w:rsid w:val="00C71E5F"/>
    <w:rsid w:val="00C72666"/>
    <w:rsid w:val="00C732F4"/>
    <w:rsid w:val="00C734C7"/>
    <w:rsid w:val="00C74523"/>
    <w:rsid w:val="00C800F4"/>
    <w:rsid w:val="00C83024"/>
    <w:rsid w:val="00C8481D"/>
    <w:rsid w:val="00C853E2"/>
    <w:rsid w:val="00C856A2"/>
    <w:rsid w:val="00C86198"/>
    <w:rsid w:val="00C869FF"/>
    <w:rsid w:val="00C9190F"/>
    <w:rsid w:val="00C91AF5"/>
    <w:rsid w:val="00C9246E"/>
    <w:rsid w:val="00C93758"/>
    <w:rsid w:val="00C96C1F"/>
    <w:rsid w:val="00CA1D6A"/>
    <w:rsid w:val="00CA36F7"/>
    <w:rsid w:val="00CA3999"/>
    <w:rsid w:val="00CA53FD"/>
    <w:rsid w:val="00CA5E0A"/>
    <w:rsid w:val="00CA762B"/>
    <w:rsid w:val="00CB1CB0"/>
    <w:rsid w:val="00CB3792"/>
    <w:rsid w:val="00CB4052"/>
    <w:rsid w:val="00CB4A07"/>
    <w:rsid w:val="00CB7949"/>
    <w:rsid w:val="00CB7BB0"/>
    <w:rsid w:val="00CC0AC4"/>
    <w:rsid w:val="00CC14AA"/>
    <w:rsid w:val="00CC14B8"/>
    <w:rsid w:val="00CC16DE"/>
    <w:rsid w:val="00CC29EC"/>
    <w:rsid w:val="00CC3C65"/>
    <w:rsid w:val="00CC3FDA"/>
    <w:rsid w:val="00CC4234"/>
    <w:rsid w:val="00CC7350"/>
    <w:rsid w:val="00CD1AD2"/>
    <w:rsid w:val="00CD1D9C"/>
    <w:rsid w:val="00CD1FB4"/>
    <w:rsid w:val="00CD3149"/>
    <w:rsid w:val="00CD3662"/>
    <w:rsid w:val="00CD4016"/>
    <w:rsid w:val="00CD422B"/>
    <w:rsid w:val="00CD540B"/>
    <w:rsid w:val="00CD5714"/>
    <w:rsid w:val="00CD7E2A"/>
    <w:rsid w:val="00CE0218"/>
    <w:rsid w:val="00CE1954"/>
    <w:rsid w:val="00CE4A0A"/>
    <w:rsid w:val="00CE5A39"/>
    <w:rsid w:val="00CE7036"/>
    <w:rsid w:val="00CF2976"/>
    <w:rsid w:val="00CF2ACF"/>
    <w:rsid w:val="00CF330E"/>
    <w:rsid w:val="00CF3856"/>
    <w:rsid w:val="00CF4171"/>
    <w:rsid w:val="00CF4509"/>
    <w:rsid w:val="00CF48F7"/>
    <w:rsid w:val="00CF6387"/>
    <w:rsid w:val="00CF66A7"/>
    <w:rsid w:val="00D006D7"/>
    <w:rsid w:val="00D01079"/>
    <w:rsid w:val="00D0117D"/>
    <w:rsid w:val="00D013BD"/>
    <w:rsid w:val="00D01CA4"/>
    <w:rsid w:val="00D03C60"/>
    <w:rsid w:val="00D04676"/>
    <w:rsid w:val="00D05498"/>
    <w:rsid w:val="00D06402"/>
    <w:rsid w:val="00D07B32"/>
    <w:rsid w:val="00D1216C"/>
    <w:rsid w:val="00D127E3"/>
    <w:rsid w:val="00D13912"/>
    <w:rsid w:val="00D13EF8"/>
    <w:rsid w:val="00D15271"/>
    <w:rsid w:val="00D171A0"/>
    <w:rsid w:val="00D175B3"/>
    <w:rsid w:val="00D17CF1"/>
    <w:rsid w:val="00D20091"/>
    <w:rsid w:val="00D200CA"/>
    <w:rsid w:val="00D21E29"/>
    <w:rsid w:val="00D22CBE"/>
    <w:rsid w:val="00D2408F"/>
    <w:rsid w:val="00D2648B"/>
    <w:rsid w:val="00D26B9C"/>
    <w:rsid w:val="00D30252"/>
    <w:rsid w:val="00D30A41"/>
    <w:rsid w:val="00D30CD0"/>
    <w:rsid w:val="00D310D5"/>
    <w:rsid w:val="00D31912"/>
    <w:rsid w:val="00D32231"/>
    <w:rsid w:val="00D32A64"/>
    <w:rsid w:val="00D343F9"/>
    <w:rsid w:val="00D359D0"/>
    <w:rsid w:val="00D360DE"/>
    <w:rsid w:val="00D4038C"/>
    <w:rsid w:val="00D405AF"/>
    <w:rsid w:val="00D433EB"/>
    <w:rsid w:val="00D43DB2"/>
    <w:rsid w:val="00D44A36"/>
    <w:rsid w:val="00D45BDD"/>
    <w:rsid w:val="00D46C30"/>
    <w:rsid w:val="00D47524"/>
    <w:rsid w:val="00D47B39"/>
    <w:rsid w:val="00D50D02"/>
    <w:rsid w:val="00D537EA"/>
    <w:rsid w:val="00D53EDD"/>
    <w:rsid w:val="00D53FA3"/>
    <w:rsid w:val="00D5493C"/>
    <w:rsid w:val="00D57E21"/>
    <w:rsid w:val="00D6076C"/>
    <w:rsid w:val="00D61A41"/>
    <w:rsid w:val="00D61F1A"/>
    <w:rsid w:val="00D62424"/>
    <w:rsid w:val="00D64E14"/>
    <w:rsid w:val="00D6568A"/>
    <w:rsid w:val="00D70151"/>
    <w:rsid w:val="00D712F8"/>
    <w:rsid w:val="00D71B6E"/>
    <w:rsid w:val="00D72D23"/>
    <w:rsid w:val="00D73A33"/>
    <w:rsid w:val="00D73D1A"/>
    <w:rsid w:val="00D7559B"/>
    <w:rsid w:val="00D758E6"/>
    <w:rsid w:val="00D76386"/>
    <w:rsid w:val="00D7683B"/>
    <w:rsid w:val="00D80F60"/>
    <w:rsid w:val="00D81E27"/>
    <w:rsid w:val="00D82CAE"/>
    <w:rsid w:val="00D833E2"/>
    <w:rsid w:val="00D84EB9"/>
    <w:rsid w:val="00D850C5"/>
    <w:rsid w:val="00D852D8"/>
    <w:rsid w:val="00D85784"/>
    <w:rsid w:val="00D8601B"/>
    <w:rsid w:val="00D86E02"/>
    <w:rsid w:val="00D91DBC"/>
    <w:rsid w:val="00D923F6"/>
    <w:rsid w:val="00D93D9F"/>
    <w:rsid w:val="00D95A77"/>
    <w:rsid w:val="00D96029"/>
    <w:rsid w:val="00D96AA8"/>
    <w:rsid w:val="00D96FE4"/>
    <w:rsid w:val="00D9769E"/>
    <w:rsid w:val="00DA06CA"/>
    <w:rsid w:val="00DA0F14"/>
    <w:rsid w:val="00DA3BB4"/>
    <w:rsid w:val="00DA3E5B"/>
    <w:rsid w:val="00DA4482"/>
    <w:rsid w:val="00DA466D"/>
    <w:rsid w:val="00DA777E"/>
    <w:rsid w:val="00DA7C4C"/>
    <w:rsid w:val="00DB2C51"/>
    <w:rsid w:val="00DB3134"/>
    <w:rsid w:val="00DB5217"/>
    <w:rsid w:val="00DB637E"/>
    <w:rsid w:val="00DB64FA"/>
    <w:rsid w:val="00DB76DB"/>
    <w:rsid w:val="00DC17CA"/>
    <w:rsid w:val="00DC1EAE"/>
    <w:rsid w:val="00DC2A95"/>
    <w:rsid w:val="00DC2C76"/>
    <w:rsid w:val="00DC546E"/>
    <w:rsid w:val="00DC7D3D"/>
    <w:rsid w:val="00DD00CE"/>
    <w:rsid w:val="00DD0A38"/>
    <w:rsid w:val="00DD0D30"/>
    <w:rsid w:val="00DD1FF6"/>
    <w:rsid w:val="00DD3A7A"/>
    <w:rsid w:val="00DD60C2"/>
    <w:rsid w:val="00DD7072"/>
    <w:rsid w:val="00DD7CC2"/>
    <w:rsid w:val="00DE1095"/>
    <w:rsid w:val="00DE1321"/>
    <w:rsid w:val="00DE3585"/>
    <w:rsid w:val="00DE4E25"/>
    <w:rsid w:val="00DE694B"/>
    <w:rsid w:val="00DE78E7"/>
    <w:rsid w:val="00DF046C"/>
    <w:rsid w:val="00DF1727"/>
    <w:rsid w:val="00DF177A"/>
    <w:rsid w:val="00DF180F"/>
    <w:rsid w:val="00DF2179"/>
    <w:rsid w:val="00DF28BF"/>
    <w:rsid w:val="00DF2ED8"/>
    <w:rsid w:val="00DF47E4"/>
    <w:rsid w:val="00DF5535"/>
    <w:rsid w:val="00DF727B"/>
    <w:rsid w:val="00E04D69"/>
    <w:rsid w:val="00E05901"/>
    <w:rsid w:val="00E070CE"/>
    <w:rsid w:val="00E07326"/>
    <w:rsid w:val="00E07980"/>
    <w:rsid w:val="00E079AF"/>
    <w:rsid w:val="00E10313"/>
    <w:rsid w:val="00E105EE"/>
    <w:rsid w:val="00E1106F"/>
    <w:rsid w:val="00E119FE"/>
    <w:rsid w:val="00E13005"/>
    <w:rsid w:val="00E177F5"/>
    <w:rsid w:val="00E17B20"/>
    <w:rsid w:val="00E17BA3"/>
    <w:rsid w:val="00E20C0D"/>
    <w:rsid w:val="00E20D92"/>
    <w:rsid w:val="00E2263F"/>
    <w:rsid w:val="00E236E8"/>
    <w:rsid w:val="00E243D3"/>
    <w:rsid w:val="00E244E4"/>
    <w:rsid w:val="00E24D21"/>
    <w:rsid w:val="00E24DA5"/>
    <w:rsid w:val="00E24FF9"/>
    <w:rsid w:val="00E2537E"/>
    <w:rsid w:val="00E27078"/>
    <w:rsid w:val="00E2713E"/>
    <w:rsid w:val="00E271DF"/>
    <w:rsid w:val="00E27DCB"/>
    <w:rsid w:val="00E31909"/>
    <w:rsid w:val="00E32056"/>
    <w:rsid w:val="00E323E5"/>
    <w:rsid w:val="00E34F09"/>
    <w:rsid w:val="00E3723F"/>
    <w:rsid w:val="00E37355"/>
    <w:rsid w:val="00E40FC4"/>
    <w:rsid w:val="00E41031"/>
    <w:rsid w:val="00E430A3"/>
    <w:rsid w:val="00E43A09"/>
    <w:rsid w:val="00E43B31"/>
    <w:rsid w:val="00E44ECC"/>
    <w:rsid w:val="00E458BA"/>
    <w:rsid w:val="00E463DC"/>
    <w:rsid w:val="00E47676"/>
    <w:rsid w:val="00E532F9"/>
    <w:rsid w:val="00E55753"/>
    <w:rsid w:val="00E56544"/>
    <w:rsid w:val="00E56D1D"/>
    <w:rsid w:val="00E56E45"/>
    <w:rsid w:val="00E57929"/>
    <w:rsid w:val="00E57E74"/>
    <w:rsid w:val="00E61798"/>
    <w:rsid w:val="00E62473"/>
    <w:rsid w:val="00E62780"/>
    <w:rsid w:val="00E66027"/>
    <w:rsid w:val="00E67B71"/>
    <w:rsid w:val="00E7061E"/>
    <w:rsid w:val="00E723D7"/>
    <w:rsid w:val="00E729E9"/>
    <w:rsid w:val="00E73684"/>
    <w:rsid w:val="00E74A42"/>
    <w:rsid w:val="00E74BA6"/>
    <w:rsid w:val="00E7538C"/>
    <w:rsid w:val="00E75C52"/>
    <w:rsid w:val="00E75D32"/>
    <w:rsid w:val="00E7617A"/>
    <w:rsid w:val="00E82FCC"/>
    <w:rsid w:val="00E830AA"/>
    <w:rsid w:val="00E834BB"/>
    <w:rsid w:val="00E84BAC"/>
    <w:rsid w:val="00E85A94"/>
    <w:rsid w:val="00E86EB7"/>
    <w:rsid w:val="00E87D90"/>
    <w:rsid w:val="00E905B5"/>
    <w:rsid w:val="00E930D6"/>
    <w:rsid w:val="00E94399"/>
    <w:rsid w:val="00E958D8"/>
    <w:rsid w:val="00E968DD"/>
    <w:rsid w:val="00E97A3F"/>
    <w:rsid w:val="00EA013F"/>
    <w:rsid w:val="00EA23F6"/>
    <w:rsid w:val="00EA2A9D"/>
    <w:rsid w:val="00EA44BB"/>
    <w:rsid w:val="00EA625A"/>
    <w:rsid w:val="00EA74F3"/>
    <w:rsid w:val="00EA7824"/>
    <w:rsid w:val="00EB10D0"/>
    <w:rsid w:val="00EB1EFC"/>
    <w:rsid w:val="00EB22D3"/>
    <w:rsid w:val="00EB2DA9"/>
    <w:rsid w:val="00EB34CB"/>
    <w:rsid w:val="00EB36CC"/>
    <w:rsid w:val="00EB3E17"/>
    <w:rsid w:val="00EB45C1"/>
    <w:rsid w:val="00EB45EE"/>
    <w:rsid w:val="00EB5641"/>
    <w:rsid w:val="00EB6AA7"/>
    <w:rsid w:val="00EB7D0F"/>
    <w:rsid w:val="00EC09F2"/>
    <w:rsid w:val="00EC395D"/>
    <w:rsid w:val="00EC66BB"/>
    <w:rsid w:val="00EC66C5"/>
    <w:rsid w:val="00EC7515"/>
    <w:rsid w:val="00EC7650"/>
    <w:rsid w:val="00EC78B1"/>
    <w:rsid w:val="00EC7973"/>
    <w:rsid w:val="00ED004C"/>
    <w:rsid w:val="00ED0415"/>
    <w:rsid w:val="00ED0562"/>
    <w:rsid w:val="00ED0C32"/>
    <w:rsid w:val="00ED104C"/>
    <w:rsid w:val="00ED40CC"/>
    <w:rsid w:val="00ED45FF"/>
    <w:rsid w:val="00ED69A6"/>
    <w:rsid w:val="00ED76E2"/>
    <w:rsid w:val="00ED7AB1"/>
    <w:rsid w:val="00EE00C8"/>
    <w:rsid w:val="00EE1939"/>
    <w:rsid w:val="00EE2615"/>
    <w:rsid w:val="00EE2667"/>
    <w:rsid w:val="00EE331B"/>
    <w:rsid w:val="00EE3F3E"/>
    <w:rsid w:val="00EE5F6B"/>
    <w:rsid w:val="00EF05E3"/>
    <w:rsid w:val="00EF1D8A"/>
    <w:rsid w:val="00EF3B77"/>
    <w:rsid w:val="00EF6E00"/>
    <w:rsid w:val="00F000E6"/>
    <w:rsid w:val="00F006D4"/>
    <w:rsid w:val="00F04180"/>
    <w:rsid w:val="00F06929"/>
    <w:rsid w:val="00F07108"/>
    <w:rsid w:val="00F07641"/>
    <w:rsid w:val="00F101FC"/>
    <w:rsid w:val="00F10733"/>
    <w:rsid w:val="00F11372"/>
    <w:rsid w:val="00F11C18"/>
    <w:rsid w:val="00F12091"/>
    <w:rsid w:val="00F120DB"/>
    <w:rsid w:val="00F122C2"/>
    <w:rsid w:val="00F13E48"/>
    <w:rsid w:val="00F14780"/>
    <w:rsid w:val="00F157D6"/>
    <w:rsid w:val="00F15FA6"/>
    <w:rsid w:val="00F163CB"/>
    <w:rsid w:val="00F178DD"/>
    <w:rsid w:val="00F214CF"/>
    <w:rsid w:val="00F21697"/>
    <w:rsid w:val="00F22409"/>
    <w:rsid w:val="00F22EBE"/>
    <w:rsid w:val="00F23C19"/>
    <w:rsid w:val="00F24AD5"/>
    <w:rsid w:val="00F26B67"/>
    <w:rsid w:val="00F30770"/>
    <w:rsid w:val="00F318D3"/>
    <w:rsid w:val="00F330B7"/>
    <w:rsid w:val="00F33458"/>
    <w:rsid w:val="00F33F86"/>
    <w:rsid w:val="00F350BF"/>
    <w:rsid w:val="00F36206"/>
    <w:rsid w:val="00F36B0E"/>
    <w:rsid w:val="00F36FFF"/>
    <w:rsid w:val="00F37C46"/>
    <w:rsid w:val="00F40296"/>
    <w:rsid w:val="00F40BA4"/>
    <w:rsid w:val="00F40C33"/>
    <w:rsid w:val="00F41563"/>
    <w:rsid w:val="00F4373B"/>
    <w:rsid w:val="00F45B53"/>
    <w:rsid w:val="00F45CF7"/>
    <w:rsid w:val="00F47A48"/>
    <w:rsid w:val="00F47FC8"/>
    <w:rsid w:val="00F51002"/>
    <w:rsid w:val="00F51F6C"/>
    <w:rsid w:val="00F52D99"/>
    <w:rsid w:val="00F52E8D"/>
    <w:rsid w:val="00F5347B"/>
    <w:rsid w:val="00F5360E"/>
    <w:rsid w:val="00F53D7A"/>
    <w:rsid w:val="00F55555"/>
    <w:rsid w:val="00F55A35"/>
    <w:rsid w:val="00F56650"/>
    <w:rsid w:val="00F566CA"/>
    <w:rsid w:val="00F6078C"/>
    <w:rsid w:val="00F60EEC"/>
    <w:rsid w:val="00F61E10"/>
    <w:rsid w:val="00F65293"/>
    <w:rsid w:val="00F665C7"/>
    <w:rsid w:val="00F66A2C"/>
    <w:rsid w:val="00F719A7"/>
    <w:rsid w:val="00F72110"/>
    <w:rsid w:val="00F7258B"/>
    <w:rsid w:val="00F73BFC"/>
    <w:rsid w:val="00F75FDE"/>
    <w:rsid w:val="00F76444"/>
    <w:rsid w:val="00F77E42"/>
    <w:rsid w:val="00F77EC2"/>
    <w:rsid w:val="00F81342"/>
    <w:rsid w:val="00F82874"/>
    <w:rsid w:val="00F83606"/>
    <w:rsid w:val="00F84957"/>
    <w:rsid w:val="00F855AF"/>
    <w:rsid w:val="00F858D0"/>
    <w:rsid w:val="00F86D53"/>
    <w:rsid w:val="00F87129"/>
    <w:rsid w:val="00F8778D"/>
    <w:rsid w:val="00F87792"/>
    <w:rsid w:val="00F87C6A"/>
    <w:rsid w:val="00F903C0"/>
    <w:rsid w:val="00F92357"/>
    <w:rsid w:val="00F94E12"/>
    <w:rsid w:val="00F95B26"/>
    <w:rsid w:val="00F95D89"/>
    <w:rsid w:val="00F978DD"/>
    <w:rsid w:val="00FA35B2"/>
    <w:rsid w:val="00FA4501"/>
    <w:rsid w:val="00FA5E39"/>
    <w:rsid w:val="00FB0223"/>
    <w:rsid w:val="00FB06D0"/>
    <w:rsid w:val="00FB14D4"/>
    <w:rsid w:val="00FB2A38"/>
    <w:rsid w:val="00FB2A41"/>
    <w:rsid w:val="00FB2AB5"/>
    <w:rsid w:val="00FB358C"/>
    <w:rsid w:val="00FB65A6"/>
    <w:rsid w:val="00FB71DF"/>
    <w:rsid w:val="00FB789D"/>
    <w:rsid w:val="00FC01C4"/>
    <w:rsid w:val="00FC0D8B"/>
    <w:rsid w:val="00FC1738"/>
    <w:rsid w:val="00FC205B"/>
    <w:rsid w:val="00FC26C2"/>
    <w:rsid w:val="00FC2C7C"/>
    <w:rsid w:val="00FC3C4B"/>
    <w:rsid w:val="00FC3D7C"/>
    <w:rsid w:val="00FC4F48"/>
    <w:rsid w:val="00FC710E"/>
    <w:rsid w:val="00FC76CD"/>
    <w:rsid w:val="00FD2E4C"/>
    <w:rsid w:val="00FD2EB9"/>
    <w:rsid w:val="00FD4B5B"/>
    <w:rsid w:val="00FD51F0"/>
    <w:rsid w:val="00FD523F"/>
    <w:rsid w:val="00FE3695"/>
    <w:rsid w:val="00FE3AF0"/>
    <w:rsid w:val="00FE69A4"/>
    <w:rsid w:val="00FE7BEC"/>
    <w:rsid w:val="00FF1228"/>
    <w:rsid w:val="00FF1262"/>
    <w:rsid w:val="00FF1A2C"/>
    <w:rsid w:val="00FF2A5C"/>
    <w:rsid w:val="00FF2E28"/>
    <w:rsid w:val="00FF3B25"/>
    <w:rsid w:val="00FF4183"/>
    <w:rsid w:val="00FF5CF4"/>
    <w:rsid w:val="00FF71E0"/>
    <w:rsid w:val="00FF7E5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57CD15"/>
  <w15:docId w15:val="{D764B43C-E6AD-4F2B-922D-3CD9DAD6C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ED69A6"/>
    <w:pPr>
      <w:keepNext/>
      <w:widowControl w:val="0"/>
      <w:numPr>
        <w:numId w:val="9"/>
      </w:numPr>
      <w:adjustRightInd w:val="0"/>
      <w:spacing w:after="0" w:line="360" w:lineRule="atLeast"/>
      <w:jc w:val="both"/>
      <w:outlineLvl w:val="0"/>
    </w:pPr>
    <w:rPr>
      <w:rFonts w:ascii="Arial" w:eastAsia="Times New Roman" w:hAnsi="Arial" w:cs="Times New Roman"/>
      <w:b/>
      <w:sz w:val="32"/>
      <w:szCs w:val="20"/>
    </w:rPr>
  </w:style>
  <w:style w:type="paragraph" w:styleId="Heading2">
    <w:name w:val="heading 2"/>
    <w:basedOn w:val="Normal"/>
    <w:next w:val="Normal"/>
    <w:link w:val="Heading2Char"/>
    <w:uiPriority w:val="9"/>
    <w:unhideWhenUsed/>
    <w:qFormat/>
    <w:rsid w:val="00787A05"/>
    <w:pPr>
      <w:keepNext/>
      <w:keepLines/>
      <w:numPr>
        <w:ilvl w:val="1"/>
        <w:numId w:val="9"/>
      </w:numPr>
      <w:spacing w:before="200" w:after="0"/>
      <w:outlineLvl w:val="1"/>
    </w:pPr>
    <w:rPr>
      <w:rFonts w:eastAsiaTheme="majorEastAsia" w:cstheme="majorBidi"/>
      <w:b/>
      <w:bCs/>
      <w:sz w:val="26"/>
      <w:szCs w:val="26"/>
    </w:rPr>
  </w:style>
  <w:style w:type="paragraph" w:styleId="Heading3">
    <w:name w:val="heading 3"/>
    <w:basedOn w:val="Normal"/>
    <w:next w:val="Normal"/>
    <w:link w:val="Heading3Char"/>
    <w:uiPriority w:val="9"/>
    <w:unhideWhenUsed/>
    <w:qFormat/>
    <w:rsid w:val="00AB6C8A"/>
    <w:pPr>
      <w:keepNext/>
      <w:keepLines/>
      <w:numPr>
        <w:ilvl w:val="2"/>
        <w:numId w:val="9"/>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B6C8A"/>
    <w:pPr>
      <w:keepNext/>
      <w:keepLines/>
      <w:numPr>
        <w:ilvl w:val="3"/>
        <w:numId w:val="9"/>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B6C8A"/>
    <w:pPr>
      <w:keepNext/>
      <w:keepLines/>
      <w:numPr>
        <w:ilvl w:val="4"/>
        <w:numId w:val="9"/>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B6C8A"/>
    <w:pPr>
      <w:keepNext/>
      <w:keepLines/>
      <w:numPr>
        <w:ilvl w:val="5"/>
        <w:numId w:val="9"/>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B6C8A"/>
    <w:pPr>
      <w:keepNext/>
      <w:keepLines/>
      <w:numPr>
        <w:ilvl w:val="6"/>
        <w:numId w:val="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B6C8A"/>
    <w:pPr>
      <w:keepNext/>
      <w:keepLines/>
      <w:numPr>
        <w:ilvl w:val="7"/>
        <w:numId w:val="9"/>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B6C8A"/>
    <w:pPr>
      <w:keepNext/>
      <w:keepLines/>
      <w:numPr>
        <w:ilvl w:val="8"/>
        <w:numId w:val="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 Para 1,Dot pt,No Spacing1,List Paragraph Char Char Char,Indicator Text,List Paragraph1,Bullet 1,Bullet Points,MAIN CONTENT,List Paragraph12,F5 List Paragraph,Colorful List - Accent 11,Normal numbered,List Paragraph11,OBC Bullet"/>
    <w:basedOn w:val="Normal"/>
    <w:link w:val="ListParagraphChar"/>
    <w:uiPriority w:val="34"/>
    <w:qFormat/>
    <w:rsid w:val="00CA36F7"/>
    <w:pPr>
      <w:ind w:left="720"/>
      <w:contextualSpacing/>
    </w:pPr>
  </w:style>
  <w:style w:type="table" w:styleId="TableGrid">
    <w:name w:val="Table Grid"/>
    <w:basedOn w:val="TableNormal"/>
    <w:uiPriority w:val="59"/>
    <w:rsid w:val="00AB4C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124005"/>
    <w:pPr>
      <w:widowControl w:val="0"/>
      <w:adjustRightInd w:val="0"/>
      <w:spacing w:after="0" w:line="240" w:lineRule="auto"/>
      <w:jc w:val="both"/>
    </w:pPr>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semiHidden/>
    <w:rsid w:val="00124005"/>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124005"/>
    <w:rPr>
      <w:vertAlign w:val="superscript"/>
    </w:rPr>
  </w:style>
  <w:style w:type="character" w:customStyle="1" w:styleId="Heading1Char">
    <w:name w:val="Heading 1 Char"/>
    <w:basedOn w:val="DefaultParagraphFont"/>
    <w:link w:val="Heading1"/>
    <w:rsid w:val="00ED69A6"/>
    <w:rPr>
      <w:rFonts w:ascii="Arial" w:eastAsia="Times New Roman" w:hAnsi="Arial" w:cs="Times New Roman"/>
      <w:b/>
      <w:sz w:val="32"/>
      <w:szCs w:val="20"/>
    </w:rPr>
  </w:style>
  <w:style w:type="paragraph" w:styleId="BalloonText">
    <w:name w:val="Balloon Text"/>
    <w:basedOn w:val="Normal"/>
    <w:link w:val="BalloonTextChar"/>
    <w:uiPriority w:val="99"/>
    <w:semiHidden/>
    <w:unhideWhenUsed/>
    <w:rsid w:val="00D91D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1DBC"/>
    <w:rPr>
      <w:rFonts w:ascii="Tahoma" w:hAnsi="Tahoma" w:cs="Tahoma"/>
      <w:sz w:val="16"/>
      <w:szCs w:val="16"/>
    </w:rPr>
  </w:style>
  <w:style w:type="paragraph" w:customStyle="1" w:styleId="Level1">
    <w:name w:val="Level 1"/>
    <w:basedOn w:val="Normal"/>
    <w:rsid w:val="00AB4818"/>
    <w:pPr>
      <w:widowControl w:val="0"/>
      <w:numPr>
        <w:numId w:val="3"/>
      </w:numPr>
      <w:tabs>
        <w:tab w:val="clear" w:pos="851"/>
        <w:tab w:val="num" w:pos="360"/>
      </w:tabs>
      <w:adjustRightInd w:val="0"/>
      <w:spacing w:after="0" w:line="240" w:lineRule="auto"/>
      <w:ind w:firstLine="0"/>
      <w:textAlignment w:val="baseline"/>
      <w:outlineLvl w:val="0"/>
    </w:pPr>
    <w:rPr>
      <w:rFonts w:ascii="Arial" w:eastAsia="Times New Roman" w:hAnsi="Arial" w:cs="Times New Roman"/>
      <w:sz w:val="24"/>
      <w:szCs w:val="20"/>
    </w:rPr>
  </w:style>
  <w:style w:type="character" w:customStyle="1" w:styleId="Level1asHeadingtext">
    <w:name w:val="Level 1 as Heading (text)"/>
    <w:basedOn w:val="DefaultParagraphFont"/>
    <w:rsid w:val="00AB4818"/>
    <w:rPr>
      <w:b/>
    </w:rPr>
  </w:style>
  <w:style w:type="paragraph" w:customStyle="1" w:styleId="Level2">
    <w:name w:val="Level 2"/>
    <w:basedOn w:val="Normal"/>
    <w:rsid w:val="00AB4818"/>
    <w:pPr>
      <w:widowControl w:val="0"/>
      <w:numPr>
        <w:ilvl w:val="1"/>
        <w:numId w:val="3"/>
      </w:numPr>
      <w:adjustRightInd w:val="0"/>
      <w:spacing w:after="0" w:line="240" w:lineRule="auto"/>
      <w:textAlignment w:val="baseline"/>
      <w:outlineLvl w:val="1"/>
    </w:pPr>
    <w:rPr>
      <w:rFonts w:ascii="Arial" w:eastAsia="Times New Roman" w:hAnsi="Arial" w:cs="Times New Roman"/>
      <w:sz w:val="24"/>
      <w:szCs w:val="20"/>
    </w:rPr>
  </w:style>
  <w:style w:type="paragraph" w:customStyle="1" w:styleId="Level3">
    <w:name w:val="Level 3"/>
    <w:basedOn w:val="Normal"/>
    <w:rsid w:val="00AB4818"/>
    <w:pPr>
      <w:widowControl w:val="0"/>
      <w:numPr>
        <w:ilvl w:val="2"/>
        <w:numId w:val="3"/>
      </w:numPr>
      <w:adjustRightInd w:val="0"/>
      <w:spacing w:after="240" w:line="312" w:lineRule="auto"/>
      <w:jc w:val="both"/>
      <w:textAlignment w:val="baseline"/>
      <w:outlineLvl w:val="2"/>
    </w:pPr>
    <w:rPr>
      <w:rFonts w:ascii="Arial" w:eastAsia="Times New Roman" w:hAnsi="Arial" w:cs="Times New Roman"/>
      <w:sz w:val="24"/>
      <w:szCs w:val="20"/>
    </w:rPr>
  </w:style>
  <w:style w:type="paragraph" w:customStyle="1" w:styleId="Level4">
    <w:name w:val="Level 4"/>
    <w:basedOn w:val="Normal"/>
    <w:rsid w:val="00AB4818"/>
    <w:pPr>
      <w:widowControl w:val="0"/>
      <w:numPr>
        <w:ilvl w:val="3"/>
        <w:numId w:val="3"/>
      </w:numPr>
      <w:adjustRightInd w:val="0"/>
      <w:spacing w:after="240" w:line="312" w:lineRule="auto"/>
      <w:jc w:val="both"/>
      <w:textAlignment w:val="baseline"/>
      <w:outlineLvl w:val="3"/>
    </w:pPr>
    <w:rPr>
      <w:rFonts w:ascii="Arial" w:eastAsia="Times New Roman" w:hAnsi="Arial" w:cs="Times New Roman"/>
      <w:sz w:val="24"/>
      <w:szCs w:val="20"/>
    </w:rPr>
  </w:style>
  <w:style w:type="paragraph" w:customStyle="1" w:styleId="Level5">
    <w:name w:val="Level 5"/>
    <w:basedOn w:val="Normal"/>
    <w:rsid w:val="00AB4818"/>
    <w:pPr>
      <w:widowControl w:val="0"/>
      <w:numPr>
        <w:ilvl w:val="4"/>
        <w:numId w:val="3"/>
      </w:numPr>
      <w:adjustRightInd w:val="0"/>
      <w:spacing w:after="240" w:line="312" w:lineRule="auto"/>
      <w:jc w:val="both"/>
      <w:textAlignment w:val="baseline"/>
      <w:outlineLvl w:val="4"/>
    </w:pPr>
    <w:rPr>
      <w:rFonts w:ascii="Arial" w:eastAsia="Times New Roman" w:hAnsi="Arial" w:cs="Times New Roman"/>
      <w:sz w:val="24"/>
      <w:szCs w:val="20"/>
    </w:rPr>
  </w:style>
  <w:style w:type="character" w:styleId="CommentReference">
    <w:name w:val="annotation reference"/>
    <w:basedOn w:val="DefaultParagraphFont"/>
    <w:uiPriority w:val="99"/>
    <w:semiHidden/>
    <w:unhideWhenUsed/>
    <w:rsid w:val="00973563"/>
    <w:rPr>
      <w:sz w:val="16"/>
      <w:szCs w:val="16"/>
    </w:rPr>
  </w:style>
  <w:style w:type="paragraph" w:styleId="CommentText">
    <w:name w:val="annotation text"/>
    <w:basedOn w:val="Normal"/>
    <w:link w:val="CommentTextChar"/>
    <w:uiPriority w:val="99"/>
    <w:semiHidden/>
    <w:unhideWhenUsed/>
    <w:rsid w:val="00973563"/>
    <w:pPr>
      <w:spacing w:line="240" w:lineRule="auto"/>
    </w:pPr>
    <w:rPr>
      <w:sz w:val="20"/>
      <w:szCs w:val="20"/>
    </w:rPr>
  </w:style>
  <w:style w:type="character" w:customStyle="1" w:styleId="CommentTextChar">
    <w:name w:val="Comment Text Char"/>
    <w:basedOn w:val="DefaultParagraphFont"/>
    <w:link w:val="CommentText"/>
    <w:uiPriority w:val="99"/>
    <w:semiHidden/>
    <w:rsid w:val="00973563"/>
    <w:rPr>
      <w:sz w:val="20"/>
      <w:szCs w:val="20"/>
    </w:rPr>
  </w:style>
  <w:style w:type="paragraph" w:styleId="CommentSubject">
    <w:name w:val="annotation subject"/>
    <w:basedOn w:val="CommentText"/>
    <w:next w:val="CommentText"/>
    <w:link w:val="CommentSubjectChar"/>
    <w:uiPriority w:val="99"/>
    <w:semiHidden/>
    <w:unhideWhenUsed/>
    <w:rsid w:val="00973563"/>
    <w:rPr>
      <w:b/>
      <w:bCs/>
    </w:rPr>
  </w:style>
  <w:style w:type="character" w:customStyle="1" w:styleId="CommentSubjectChar">
    <w:name w:val="Comment Subject Char"/>
    <w:basedOn w:val="CommentTextChar"/>
    <w:link w:val="CommentSubject"/>
    <w:uiPriority w:val="99"/>
    <w:semiHidden/>
    <w:rsid w:val="00973563"/>
    <w:rPr>
      <w:b/>
      <w:bCs/>
      <w:sz w:val="20"/>
      <w:szCs w:val="20"/>
    </w:rPr>
  </w:style>
  <w:style w:type="paragraph" w:styleId="Header">
    <w:name w:val="header"/>
    <w:basedOn w:val="Normal"/>
    <w:link w:val="HeaderChar"/>
    <w:uiPriority w:val="99"/>
    <w:unhideWhenUsed/>
    <w:rsid w:val="00D30A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0A41"/>
  </w:style>
  <w:style w:type="paragraph" w:styleId="Footer">
    <w:name w:val="footer"/>
    <w:basedOn w:val="Normal"/>
    <w:link w:val="FooterChar"/>
    <w:uiPriority w:val="99"/>
    <w:unhideWhenUsed/>
    <w:rsid w:val="00D30A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0A41"/>
  </w:style>
  <w:style w:type="character" w:customStyle="1" w:styleId="ListParagraphChar">
    <w:name w:val="List Paragraph Char"/>
    <w:aliases w:val="Numbered Para 1 Char,Dot pt Char,No Spacing1 Char,List Paragraph Char Char Char Char,Indicator Text Char,List Paragraph1 Char,Bullet 1 Char,Bullet Points Char,MAIN CONTENT Char,List Paragraph12 Char,F5 List Paragraph Char"/>
    <w:basedOn w:val="DefaultParagraphFont"/>
    <w:link w:val="ListParagraph"/>
    <w:uiPriority w:val="99"/>
    <w:qFormat/>
    <w:rsid w:val="000D62C3"/>
  </w:style>
  <w:style w:type="character" w:styleId="Hyperlink">
    <w:name w:val="Hyperlink"/>
    <w:basedOn w:val="DefaultParagraphFont"/>
    <w:uiPriority w:val="99"/>
    <w:unhideWhenUsed/>
    <w:rsid w:val="00F73BFC"/>
    <w:rPr>
      <w:color w:val="0000FF" w:themeColor="hyperlink"/>
      <w:u w:val="single"/>
    </w:rPr>
  </w:style>
  <w:style w:type="character" w:styleId="FollowedHyperlink">
    <w:name w:val="FollowedHyperlink"/>
    <w:basedOn w:val="DefaultParagraphFont"/>
    <w:uiPriority w:val="99"/>
    <w:semiHidden/>
    <w:unhideWhenUsed/>
    <w:rsid w:val="00F73BFC"/>
    <w:rPr>
      <w:color w:val="800080" w:themeColor="followedHyperlink"/>
      <w:u w:val="single"/>
    </w:rPr>
  </w:style>
  <w:style w:type="paragraph" w:styleId="Revision">
    <w:name w:val="Revision"/>
    <w:hidden/>
    <w:uiPriority w:val="99"/>
    <w:semiHidden/>
    <w:rsid w:val="0040469D"/>
    <w:pPr>
      <w:spacing w:after="0" w:line="240" w:lineRule="auto"/>
    </w:pPr>
  </w:style>
  <w:style w:type="character" w:customStyle="1" w:styleId="Heading2Char">
    <w:name w:val="Heading 2 Char"/>
    <w:basedOn w:val="DefaultParagraphFont"/>
    <w:link w:val="Heading2"/>
    <w:uiPriority w:val="9"/>
    <w:rsid w:val="00787A05"/>
    <w:rPr>
      <w:rFonts w:eastAsiaTheme="majorEastAsia" w:cstheme="majorBidi"/>
      <w:b/>
      <w:bCs/>
      <w:sz w:val="26"/>
      <w:szCs w:val="26"/>
    </w:rPr>
  </w:style>
  <w:style w:type="paragraph" w:styleId="TOCHeading">
    <w:name w:val="TOC Heading"/>
    <w:basedOn w:val="Heading1"/>
    <w:next w:val="Normal"/>
    <w:uiPriority w:val="39"/>
    <w:semiHidden/>
    <w:unhideWhenUsed/>
    <w:qFormat/>
    <w:rsid w:val="00787A05"/>
    <w:pPr>
      <w:keepLines/>
      <w:widowControl/>
      <w:adjustRightInd/>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paragraph" w:styleId="TOC1">
    <w:name w:val="toc 1"/>
    <w:basedOn w:val="Normal"/>
    <w:next w:val="Normal"/>
    <w:autoRedefine/>
    <w:uiPriority w:val="39"/>
    <w:unhideWhenUsed/>
    <w:qFormat/>
    <w:rsid w:val="00787A05"/>
    <w:pPr>
      <w:spacing w:after="100"/>
    </w:pPr>
  </w:style>
  <w:style w:type="paragraph" w:styleId="TOC2">
    <w:name w:val="toc 2"/>
    <w:basedOn w:val="Normal"/>
    <w:next w:val="Normal"/>
    <w:autoRedefine/>
    <w:uiPriority w:val="39"/>
    <w:unhideWhenUsed/>
    <w:qFormat/>
    <w:rsid w:val="00787A05"/>
    <w:pPr>
      <w:spacing w:after="100"/>
      <w:ind w:left="220"/>
    </w:pPr>
  </w:style>
  <w:style w:type="character" w:customStyle="1" w:styleId="Heading3Char">
    <w:name w:val="Heading 3 Char"/>
    <w:basedOn w:val="DefaultParagraphFont"/>
    <w:link w:val="Heading3"/>
    <w:uiPriority w:val="9"/>
    <w:rsid w:val="00AB6C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B6C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B6C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B6C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B6C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B6C8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B6C8A"/>
    <w:rPr>
      <w:rFonts w:asciiTheme="majorHAnsi" w:eastAsiaTheme="majorEastAsia" w:hAnsiTheme="majorHAnsi" w:cstheme="majorBidi"/>
      <w:i/>
      <w:iCs/>
      <w:color w:val="404040" w:themeColor="text1" w:themeTint="BF"/>
      <w:sz w:val="20"/>
      <w:szCs w:val="20"/>
    </w:rPr>
  </w:style>
  <w:style w:type="paragraph" w:styleId="NoSpacing">
    <w:name w:val="No Spacing"/>
    <w:uiPriority w:val="1"/>
    <w:qFormat/>
    <w:rsid w:val="00AB6C8A"/>
    <w:pPr>
      <w:spacing w:after="0" w:line="240" w:lineRule="auto"/>
    </w:pPr>
  </w:style>
  <w:style w:type="paragraph" w:styleId="TOC3">
    <w:name w:val="toc 3"/>
    <w:basedOn w:val="Normal"/>
    <w:next w:val="Normal"/>
    <w:autoRedefine/>
    <w:uiPriority w:val="39"/>
    <w:unhideWhenUsed/>
    <w:qFormat/>
    <w:rsid w:val="0017287F"/>
    <w:pPr>
      <w:spacing w:after="100"/>
      <w:ind w:left="440"/>
    </w:pPr>
  </w:style>
  <w:style w:type="paragraph" w:styleId="TOC4">
    <w:name w:val="toc 4"/>
    <w:basedOn w:val="Normal"/>
    <w:next w:val="Normal"/>
    <w:autoRedefine/>
    <w:uiPriority w:val="39"/>
    <w:unhideWhenUsed/>
    <w:rsid w:val="0017287F"/>
    <w:pPr>
      <w:spacing w:after="100"/>
      <w:ind w:left="660"/>
    </w:pPr>
  </w:style>
  <w:style w:type="paragraph" w:styleId="TOC5">
    <w:name w:val="toc 5"/>
    <w:basedOn w:val="Normal"/>
    <w:next w:val="Normal"/>
    <w:autoRedefine/>
    <w:uiPriority w:val="39"/>
    <w:unhideWhenUsed/>
    <w:rsid w:val="0017287F"/>
    <w:pPr>
      <w:spacing w:after="100"/>
      <w:ind w:left="880"/>
    </w:pPr>
  </w:style>
  <w:style w:type="paragraph" w:styleId="TOC6">
    <w:name w:val="toc 6"/>
    <w:basedOn w:val="Normal"/>
    <w:next w:val="Normal"/>
    <w:autoRedefine/>
    <w:uiPriority w:val="39"/>
    <w:unhideWhenUsed/>
    <w:rsid w:val="0017287F"/>
    <w:pPr>
      <w:spacing w:after="100"/>
      <w:ind w:left="1100"/>
    </w:pPr>
  </w:style>
  <w:style w:type="paragraph" w:styleId="TOC7">
    <w:name w:val="toc 7"/>
    <w:basedOn w:val="Normal"/>
    <w:next w:val="Normal"/>
    <w:autoRedefine/>
    <w:uiPriority w:val="39"/>
    <w:unhideWhenUsed/>
    <w:rsid w:val="0017287F"/>
    <w:pPr>
      <w:spacing w:after="100"/>
      <w:ind w:left="1320"/>
    </w:pPr>
  </w:style>
  <w:style w:type="paragraph" w:styleId="TOC8">
    <w:name w:val="toc 8"/>
    <w:basedOn w:val="Normal"/>
    <w:next w:val="Normal"/>
    <w:autoRedefine/>
    <w:uiPriority w:val="39"/>
    <w:unhideWhenUsed/>
    <w:rsid w:val="0017287F"/>
    <w:pPr>
      <w:spacing w:after="100"/>
      <w:ind w:left="1540"/>
    </w:pPr>
  </w:style>
  <w:style w:type="paragraph" w:styleId="TOC9">
    <w:name w:val="toc 9"/>
    <w:basedOn w:val="Normal"/>
    <w:next w:val="Normal"/>
    <w:autoRedefine/>
    <w:uiPriority w:val="39"/>
    <w:unhideWhenUsed/>
    <w:rsid w:val="0017287F"/>
    <w:pPr>
      <w:spacing w:after="100"/>
      <w:ind w:left="1760"/>
    </w:pPr>
  </w:style>
  <w:style w:type="numbering" w:customStyle="1" w:styleId="Style1">
    <w:name w:val="Style1"/>
    <w:uiPriority w:val="99"/>
    <w:rsid w:val="000C2FC4"/>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ervices1@scilly.gov.uk" TargetMode="External"/><Relationship Id="rId18" Type="http://schemas.openxmlformats.org/officeDocument/2006/relationships/image" Target="media/image1.gi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scilly.gov.uk/island-futures-infrastructure-plan" TargetMode="External"/><Relationship Id="rId7" Type="http://schemas.openxmlformats.org/officeDocument/2006/relationships/numbering" Target="numbering.xml"/><Relationship Id="rId12" Type="http://schemas.openxmlformats.org/officeDocument/2006/relationships/endnotes" Target="endnotes.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committees.scilly.gov.uk/documents/s20103/IoS_Infrastructure%20Plan_FINAL_IoS.pdf"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committees.scilly.gov.uk/documents/s20103/IoS_Infrastructure%20Plan_FINAL_IoS.pdf" TargetMode="External"/><Relationship Id="rId23" Type="http://schemas.openxmlformats.org/officeDocument/2006/relationships/hyperlink" Target="http://www.scilly.gov.uk/island-futures-housing-growth-plan" TargetMode="External"/><Relationship Id="rId10" Type="http://schemas.openxmlformats.org/officeDocument/2006/relationships/webSettings" Target="webSetting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sparsons@scilly.gov.uk" TargetMode="External"/><Relationship Id="rId22" Type="http://schemas.openxmlformats.org/officeDocument/2006/relationships/hyperlink" Target="http://www.scilly.gov.uk/island-futures-key-ac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7e53c2a-c5c2-4bbb-ab47-6d506cb60401">DECCCHC-197-150</_dlc_DocId>
    <_dlc_DocIdUrl xmlns="f7e53c2a-c5c2-4bbb-ab47-6d506cb60401">
      <Url>https://edrms.decc.gsi.gov.uk/ch/lcl/RTS/_layouts/15/DocIdRedir.aspx?ID=DECCCHC-197-150</Url>
      <Description>DECCCHC-197-150</Description>
    </_dlc_DocIdUrl>
    <Document_x0020_Notes xmlns="f7e53c2a-c5c2-4bbb-ab47-6d506cb60401" xsi:nil="true"/>
    <Case_x0020_Reference_x0020_Number xmlns="f7e53c2a-c5c2-4bbb-ab47-6d506cb60401" xsi:nil="true"/>
    <Document_x0020_Security_x0020_Classification xmlns="f7e53c2a-c5c2-4bbb-ab47-6d506cb60401">Official</Document_x0020_Security_x0020_Classification>
    <Minister xmlns="f7e53c2a-c5c2-4bbb-ab47-6d506cb60401" xsi:nil="true"/>
    <Folder_x0020_Number xmlns="f7e53c2a-c5c2-4bbb-ab47-6d506cb60401" xsi:nil="true"/>
    <Folder_x0020_ID xmlns="f7e53c2a-c5c2-4bbb-ab47-6d506cb60401" xsi:nil="true"/>
    <Location_x0020_Of_x0020_Original_x0020_Source_x0020_Document xmlns="f7e53c2a-c5c2-4bbb-ab47-6d506cb60401" xsi:nil="true"/>
    <MP xmlns="f7e53c2a-c5c2-4bbb-ab47-6d506cb60401" xsi:nil="true"/>
    <Request_x0020_Type xmlns="f7e53c2a-c5c2-4bbb-ab47-6d506cb60401" xsi:nil="true"/>
    <Linked_x0020_Documents xmlns="f7e53c2a-c5c2-4bbb-ab47-6d506cb60401" xsi:nil="true"/>
    <_dlc_Exempt xmlns="http://schemas.microsoft.com/sharepoint/v3" xsi:nil="true"/>
  </documentManagement>
</p:properties>
</file>

<file path=customXml/item2.xml><?xml version="1.0" encoding="utf-8"?>
<?mso-contentType ?>
<SharedContentType xmlns="Microsoft.SharePoint.Taxonomy.ContentTypeSync" SourceId="9c6981cf-ca77-4d25-a722-9ba9d442762a" ContentTypeId="0x01010020B27A3BB4AD4E469BDEA344273B4F2201" PreviousValue="false"/>
</file>

<file path=customXml/item3.xml><?xml version="1.0" encoding="utf-8"?>
<ct:contentTypeSchema xmlns:ct="http://schemas.microsoft.com/office/2006/metadata/contentType" xmlns:ma="http://schemas.microsoft.com/office/2006/metadata/properties/metaAttributes" ct:_="" ma:_="" ma:contentTypeName="DECC Document" ma:contentTypeID="0x01010020B27A3BB4AD4E469BDEA344273B4F220100F4297FA9893EB74FB6ECE2E1AC5CDE96" ma:contentTypeVersion="74" ma:contentTypeDescription="DECC Microsoft Word Document Content Type" ma:contentTypeScope="" ma:versionID="9db09ee921e6606791151ae41d82c5e9">
  <xsd:schema xmlns:xsd="http://www.w3.org/2001/XMLSchema" xmlns:xs="http://www.w3.org/2001/XMLSchema" xmlns:p="http://schemas.microsoft.com/office/2006/metadata/properties" xmlns:ns1="http://schemas.microsoft.com/sharepoint/v3" xmlns:ns3="f7e53c2a-c5c2-4bbb-ab47-6d506cb60401" targetNamespace="http://schemas.microsoft.com/office/2006/metadata/properties" ma:root="true" ma:fieldsID="ab49368dd8af25fc61cd72a9edfc541f" ns1:_="" ns3:_="">
    <xsd:import namespace="http://schemas.microsoft.com/sharepoint/v3"/>
    <xsd:import namespace="f7e53c2a-c5c2-4bbb-ab47-6d506cb60401"/>
    <xsd:element name="properties">
      <xsd:complexType>
        <xsd:sequence>
          <xsd:element name="documentManagement">
            <xsd:complexType>
              <xsd:all>
                <xsd:element ref="ns3:_dlc_DocId" minOccurs="0"/>
                <xsd:element ref="ns3:_dlc_DocIdUrl" minOccurs="0"/>
                <xsd:element ref="ns3:_dlc_DocIdPersistId" minOccurs="0"/>
                <xsd:element ref="ns3:Document_x0020_Security_x0020_Classification" minOccurs="0"/>
                <xsd:element ref="ns3:Folder_x0020_ID" minOccurs="0"/>
                <xsd:element ref="ns3:Case_x0020_Reference_x0020_Number" minOccurs="0"/>
                <xsd:element ref="ns3:Request_x0020_Type" minOccurs="0"/>
                <xsd:element ref="ns3:MP" minOccurs="0"/>
                <xsd:element ref="ns3:Minister" minOccurs="0"/>
                <xsd:element ref="ns3:Linked_x0020_Documents" minOccurs="0"/>
                <xsd:element ref="ns3:Location_x0020_Of_x0020_Original_x0020_Source_x0020_Document" minOccurs="0"/>
                <xsd:element ref="ns3:Document_x0020_Notes" minOccurs="0"/>
                <xsd:element ref="ns3:Folder_x0020_Number"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2" nillable="true" ma:displayName="Exempt from Policy" ma:hidden="true" ma:internalName="_dlc_Exempt"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7e53c2a-c5c2-4bbb-ab47-6d506cb6040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Document_x0020_Security_x0020_Classification" ma:index="12" nillable="true" ma:displayName="Document Security Classification" ma:default="Official" ma:description="Please select the security classification." ma:format="Dropdown" ma:internalName="Document_x0020_Security_x0020_Classification" ma:readOnly="false">
      <xsd:simpleType>
        <xsd:restriction base="dms:Choice">
          <xsd:enumeration value="Official"/>
          <xsd:enumeration value="Official Sensitive"/>
          <xsd:enumeration value="Official Sensitive Personal"/>
          <xsd:enumeration value="Official Sensitive Commercial"/>
        </xsd:restriction>
      </xsd:simpleType>
    </xsd:element>
    <xsd:element name="Folder_x0020_ID" ma:index="13" nillable="true" ma:displayName="Folder ID" ma:internalName="Folder_x0020_ID" ma:readOnly="false">
      <xsd:simpleType>
        <xsd:restriction base="dms:Text">
          <xsd:maxLength value="255"/>
        </xsd:restriction>
      </xsd:simpleType>
    </xsd:element>
    <xsd:element name="Case_x0020_Reference_x0020_Number" ma:index="14" nillable="true" ma:displayName="Case Reference Number" ma:description="." ma:internalName="Case_x0020_Reference_x0020_Number" ma:readOnly="false">
      <xsd:simpleType>
        <xsd:restriction base="dms:Text">
          <xsd:maxLength value="255"/>
        </xsd:restriction>
      </xsd:simpleType>
    </xsd:element>
    <xsd:element name="Request_x0020_Type" ma:index="15" nillable="true" ma:displayName="Request Type" ma:description="Please select the request type." ma:format="Dropdown" ma:internalName="Request_x0020_Type" ma:readOnly="false">
      <xsd:simpleType>
        <xsd:restriction base="dms:Choice">
          <xsd:enumeration value="FOI"/>
          <xsd:enumeration value="EIR"/>
          <xsd:enumeration value="PQ"/>
          <xsd:enumeration value="MC"/>
        </xsd:restriction>
      </xsd:simpleType>
    </xsd:element>
    <xsd:element name="MP" ma:index="16" nillable="true" ma:displayName="MP" ma:description="Please enter the MP." ma:internalName="MP" ma:readOnly="false">
      <xsd:simpleType>
        <xsd:restriction base="dms:Text">
          <xsd:maxLength value="255"/>
        </xsd:restriction>
      </xsd:simpleType>
    </xsd:element>
    <xsd:element name="Minister" ma:index="17" nillable="true" ma:displayName="Minister" ma:description="Minister's Name" ma:internalName="Minister" ma:readOnly="false">
      <xsd:simpleType>
        <xsd:restriction base="dms:Text">
          <xsd:maxLength value="255"/>
        </xsd:restriction>
      </xsd:simpleType>
    </xsd:element>
    <xsd:element name="Linked_x0020_Documents" ma:index="18" nillable="true" ma:displayName="Linked Documents" ma:description="Documents linked to this item" ma:internalName="Linked_x0020_Documents" ma:readOnly="false">
      <xsd:simpleType>
        <xsd:restriction base="dms:Note"/>
      </xsd:simpleType>
    </xsd:element>
    <xsd:element name="Location_x0020_Of_x0020_Original_x0020_Source_x0020_Document" ma:index="19" nillable="true" ma:displayName="Location Of Original Source Document" ma:description="Please enter the location of the original source document." ma:internalName="Location_x0020_Of_x0020_Original_x0020_Source_x0020_Document" ma:readOnly="false">
      <xsd:simpleType>
        <xsd:restriction base="dms:Note">
          <xsd:maxLength value="255"/>
        </xsd:restriction>
      </xsd:simpleType>
    </xsd:element>
    <xsd:element name="Document_x0020_Notes" ma:index="20" nillable="true" ma:displayName="Document Notes" ma:description="Notes field for the item" ma:internalName="Document_x0020_Notes" ma:readOnly="false">
      <xsd:simpleType>
        <xsd:restriction base="dms:Note"/>
      </xsd:simpleType>
    </xsd:element>
    <xsd:element name="Folder_x0020_Number" ma:index="21" nillable="true" ma:displayName="Folder Number" ma:internalName="Folder_x0020_Number"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1"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8F6E0-EE8A-4133-AC04-D3B840B340C7}">
  <ds:schemaRefs>
    <ds:schemaRef ds:uri="http://schemas.microsoft.com/office/2006/metadata/properties"/>
    <ds:schemaRef ds:uri="http://schemas.microsoft.com/office/infopath/2007/PartnerControls"/>
    <ds:schemaRef ds:uri="f7e53c2a-c5c2-4bbb-ab47-6d506cb60401"/>
    <ds:schemaRef ds:uri="http://schemas.microsoft.com/sharepoint/v3"/>
  </ds:schemaRefs>
</ds:datastoreItem>
</file>

<file path=customXml/itemProps2.xml><?xml version="1.0" encoding="utf-8"?>
<ds:datastoreItem xmlns:ds="http://schemas.openxmlformats.org/officeDocument/2006/customXml" ds:itemID="{26EA74E0-4476-4D39-8913-0974B46628D5}">
  <ds:schemaRefs>
    <ds:schemaRef ds:uri="Microsoft.SharePoint.Taxonomy.ContentTypeSync"/>
  </ds:schemaRefs>
</ds:datastoreItem>
</file>

<file path=customXml/itemProps3.xml><?xml version="1.0" encoding="utf-8"?>
<ds:datastoreItem xmlns:ds="http://schemas.openxmlformats.org/officeDocument/2006/customXml" ds:itemID="{1F2EB866-8B72-4889-8EE8-2783A1C825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7e53c2a-c5c2-4bbb-ab47-6d506cb604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329E33-412F-4CBC-AD4E-6008D8065F56}">
  <ds:schemaRefs>
    <ds:schemaRef ds:uri="http://schemas.microsoft.com/sharepoint/v3/contenttype/forms"/>
  </ds:schemaRefs>
</ds:datastoreItem>
</file>

<file path=customXml/itemProps5.xml><?xml version="1.0" encoding="utf-8"?>
<ds:datastoreItem xmlns:ds="http://schemas.openxmlformats.org/officeDocument/2006/customXml" ds:itemID="{896E9C28-29D3-47FD-B7F8-2E36060EDF97}">
  <ds:schemaRefs>
    <ds:schemaRef ds:uri="http://schemas.microsoft.com/sharepoint/events"/>
  </ds:schemaRefs>
</ds:datastoreItem>
</file>

<file path=customXml/itemProps6.xml><?xml version="1.0" encoding="utf-8"?>
<ds:datastoreItem xmlns:ds="http://schemas.openxmlformats.org/officeDocument/2006/customXml" ds:itemID="{4D45410C-0315-4A06-8F43-8FCFD51ED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4966</Words>
  <Characters>28311</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DECC</Company>
  <LinksUpToDate>false</LinksUpToDate>
  <CharactersWithSpaces>33211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john.whybrow@hitachi-eu.com</dc:creator>
  <cp:lastModifiedBy>Parsons, Sean</cp:lastModifiedBy>
  <cp:revision>2</cp:revision>
  <cp:lastPrinted>2016-07-01T10:14:00Z</cp:lastPrinted>
  <dcterms:created xsi:type="dcterms:W3CDTF">2016-12-13T12:25:00Z</dcterms:created>
  <dcterms:modified xsi:type="dcterms:W3CDTF">2016-12-13T12:25:00Z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4fd5a5f8-2a57-4759-938e-a56a5d5ab104</vt:lpwstr>
  </property>
  <property fmtid="{D5CDD505-2E9C-101B-9397-08002B2CF9AE}" pid="3" name="ContentTypeId">
    <vt:lpwstr>0x01010020B27A3BB4AD4E469BDEA344273B4F220100F4297FA9893EB74FB6ECE2E1AC5CDE96</vt:lpwstr>
  </property>
</Properties>
</file>